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A4360B" w:rsidRPr="00E6597C" w:rsidRDefault="00A4360B" w:rsidP="00E93CA2">
      <w:pPr>
        <w:pStyle w:val="aa"/>
        <w:spacing w:after="0" w:line="480" w:lineRule="auto"/>
        <w:ind w:firstLine="567"/>
        <w:jc w:val="right"/>
        <w:rPr>
          <w:rFonts w:ascii="GHEA Grapalat" w:hAnsi="GHEA Grapalat" w:cs="Sylfaen"/>
          <w:i/>
          <w:sz w:val="16"/>
        </w:rPr>
      </w:pPr>
      <w:r w:rsidRPr="00E6597C">
        <w:rPr>
          <w:rFonts w:ascii="GHEA Grapalat" w:hAnsi="GHEA Grapalat" w:cs="Sylfaen"/>
          <w:i/>
          <w:sz w:val="16"/>
        </w:rPr>
        <w:t>Հավելված</w:t>
      </w:r>
      <w:r w:rsidR="005939DE" w:rsidRPr="00E6597C">
        <w:rPr>
          <w:rFonts w:ascii="GHEA Grapalat" w:hAnsi="GHEA Grapalat" w:cs="Sylfaen"/>
          <w:i/>
          <w:sz w:val="16"/>
        </w:rPr>
        <w:t xml:space="preserve"> </w:t>
      </w:r>
      <w:r w:rsidR="003B3A13" w:rsidRPr="00E6597C">
        <w:rPr>
          <w:rFonts w:ascii="GHEA Grapalat" w:hAnsi="GHEA Grapalat" w:cs="Sylfaen"/>
          <w:i/>
          <w:sz w:val="16"/>
        </w:rPr>
        <w:t>N</w:t>
      </w:r>
      <w:r w:rsidR="00E6597C" w:rsidRPr="00E6597C">
        <w:rPr>
          <w:rFonts w:ascii="GHEA Grapalat" w:hAnsi="GHEA Grapalat" w:cs="Sylfaen"/>
          <w:i/>
          <w:sz w:val="16"/>
        </w:rPr>
        <w:t xml:space="preserve"> </w:t>
      </w:r>
      <w:r w:rsidR="00B24FBD">
        <w:rPr>
          <w:rFonts w:ascii="GHEA Grapalat" w:hAnsi="GHEA Grapalat" w:cs="Sylfaen"/>
          <w:i/>
          <w:sz w:val="16"/>
        </w:rPr>
        <w:t>8</w:t>
      </w:r>
    </w:p>
    <w:p w:rsidR="005939DE" w:rsidRPr="00E6597C" w:rsidRDefault="00370506" w:rsidP="00E93CA2">
      <w:pPr>
        <w:pStyle w:val="aa"/>
        <w:spacing w:after="0" w:line="480" w:lineRule="auto"/>
        <w:ind w:firstLine="567"/>
        <w:jc w:val="right"/>
        <w:rPr>
          <w:rFonts w:ascii="GHEA Grapalat" w:hAnsi="GHEA Grapalat" w:cs="Sylfaen"/>
          <w:i/>
          <w:sz w:val="16"/>
        </w:rPr>
      </w:pPr>
      <w:r>
        <w:rPr>
          <w:rFonts w:ascii="GHEA Grapalat" w:hAnsi="GHEA Grapalat" w:cs="Sylfaen"/>
          <w:i/>
          <w:sz w:val="16"/>
          <w:lang w:val="hy-AM"/>
        </w:rPr>
        <w:t xml:space="preserve"> </w:t>
      </w:r>
      <w:r w:rsidR="00A4360B" w:rsidRPr="00E6597C">
        <w:rPr>
          <w:rFonts w:ascii="GHEA Grapalat" w:hAnsi="GHEA Grapalat" w:cs="Sylfaen"/>
          <w:i/>
          <w:sz w:val="16"/>
        </w:rPr>
        <w:t>ՀՀ ֆինանսների նախարարի</w:t>
      </w:r>
      <w:r w:rsidR="00B9796D" w:rsidRPr="00E6597C">
        <w:rPr>
          <w:rFonts w:ascii="GHEA Grapalat" w:hAnsi="GHEA Grapalat" w:cs="Sylfaen"/>
          <w:i/>
          <w:sz w:val="16"/>
        </w:rPr>
        <w:t xml:space="preserve"> </w:t>
      </w:r>
      <w:r w:rsidR="005939DE" w:rsidRPr="00E6597C">
        <w:rPr>
          <w:rFonts w:ascii="GHEA Grapalat" w:hAnsi="GHEA Grapalat" w:cs="Sylfaen"/>
          <w:i/>
          <w:sz w:val="16"/>
        </w:rPr>
        <w:t>20</w:t>
      </w:r>
      <w:r w:rsidR="004605D7">
        <w:rPr>
          <w:rFonts w:ascii="GHEA Grapalat" w:hAnsi="GHEA Grapalat" w:cs="Sylfaen"/>
          <w:i/>
          <w:sz w:val="16"/>
          <w:lang w:val="hy-AM"/>
        </w:rPr>
        <w:t xml:space="preserve">20 </w:t>
      </w:r>
      <w:r w:rsidR="005939DE" w:rsidRPr="00E6597C">
        <w:rPr>
          <w:rFonts w:ascii="GHEA Grapalat" w:hAnsi="GHEA Grapalat" w:cs="Sylfaen"/>
          <w:i/>
          <w:sz w:val="16"/>
        </w:rPr>
        <w:t xml:space="preserve">թվականի </w:t>
      </w:r>
    </w:p>
    <w:p w:rsidR="00096865" w:rsidRPr="00E6597C" w:rsidRDefault="00EA4670" w:rsidP="00EF3662">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հունիսի 2-ի </w:t>
      </w:r>
      <w:r>
        <w:rPr>
          <w:rFonts w:ascii="GHEA Grapalat" w:hAnsi="GHEA Grapalat" w:cs="Sylfaen"/>
          <w:i/>
          <w:sz w:val="16"/>
        </w:rPr>
        <w:t xml:space="preserve">N </w:t>
      </w:r>
      <w:r>
        <w:rPr>
          <w:rFonts w:ascii="GHEA Grapalat" w:hAnsi="GHEA Grapalat" w:cs="Sylfaen"/>
          <w:i/>
          <w:sz w:val="16"/>
          <w:lang w:val="hy-AM"/>
        </w:rPr>
        <w:t xml:space="preserve"> 154</w:t>
      </w:r>
      <w:r>
        <w:rPr>
          <w:rFonts w:ascii="GHEA Grapalat" w:hAnsi="GHEA Grapalat" w:cs="Sylfaen"/>
          <w:i/>
          <w:sz w:val="16"/>
        </w:rPr>
        <w:t xml:space="preserve">-Ա  հրամանի </w:t>
      </w:r>
      <w:r w:rsidR="00CD57A9">
        <w:rPr>
          <w:rFonts w:ascii="GHEA Grapalat" w:hAnsi="GHEA Grapalat" w:cs="Sylfaen"/>
          <w:i/>
          <w:sz w:val="16"/>
        </w:rPr>
        <w:t xml:space="preserve">    </w:t>
      </w:r>
    </w:p>
    <w:p w:rsidR="00096865" w:rsidRPr="00E6597C" w:rsidRDefault="00096865" w:rsidP="00EF3662">
      <w:pPr>
        <w:pStyle w:val="aa"/>
        <w:spacing w:after="0"/>
        <w:ind w:right="-7" w:firstLine="567"/>
        <w:jc w:val="right"/>
        <w:rPr>
          <w:rFonts w:ascii="GHEA Grapalat" w:hAnsi="GHEA Grapalat" w:cs="Sylfaen"/>
          <w:i/>
          <w:sz w:val="18"/>
          <w:szCs w:val="20"/>
          <w:lang w:val="af-ZA" w:eastAsia="ru-RU"/>
        </w:rPr>
      </w:pPr>
      <w:r w:rsidRPr="00E6597C">
        <w:rPr>
          <w:rFonts w:ascii="GHEA Grapalat" w:hAnsi="GHEA Grapalat" w:cs="Sylfaen"/>
          <w:i/>
          <w:sz w:val="18"/>
          <w:szCs w:val="20"/>
          <w:lang w:val="af-ZA" w:eastAsia="ru-RU"/>
        </w:rPr>
        <w:tab/>
      </w:r>
    </w:p>
    <w:p w:rsidR="00096865" w:rsidRPr="00E6597C" w:rsidRDefault="00096865" w:rsidP="00EF3662">
      <w:pPr>
        <w:pStyle w:val="aa"/>
        <w:spacing w:after="0"/>
        <w:ind w:right="-7" w:firstLine="567"/>
        <w:jc w:val="right"/>
        <w:rPr>
          <w:rFonts w:ascii="GHEA Grapalat" w:hAnsi="GHEA Grapalat" w:cs="Sylfaen"/>
          <w:i/>
          <w:u w:val="single"/>
          <w:lang w:val="af-ZA" w:eastAsia="ru-RU"/>
        </w:rPr>
      </w:pPr>
      <w:r w:rsidRPr="00E6597C">
        <w:rPr>
          <w:rFonts w:ascii="GHEA Grapalat" w:hAnsi="GHEA Grapalat" w:cs="Sylfaen"/>
          <w:i/>
          <w:u w:val="single"/>
          <w:lang w:eastAsia="ru-RU"/>
        </w:rPr>
        <w:t>Օրինակելի</w:t>
      </w:r>
      <w:r w:rsidRPr="00E6597C">
        <w:rPr>
          <w:rFonts w:ascii="GHEA Grapalat" w:hAnsi="GHEA Grapalat" w:cs="Sylfaen"/>
          <w:i/>
          <w:u w:val="single"/>
          <w:lang w:val="af-ZA" w:eastAsia="ru-RU"/>
        </w:rPr>
        <w:t xml:space="preserve"> </w:t>
      </w:r>
      <w:r w:rsidRPr="00E6597C">
        <w:rPr>
          <w:rFonts w:ascii="GHEA Grapalat" w:hAnsi="GHEA Grapalat" w:cs="Sylfaen"/>
          <w:i/>
          <w:u w:val="single"/>
          <w:lang w:eastAsia="ru-RU"/>
        </w:rPr>
        <w:t>ձև</w:t>
      </w:r>
    </w:p>
    <w:p w:rsidR="00096865" w:rsidRPr="00E6597C" w:rsidRDefault="00096865" w:rsidP="00EF3662">
      <w:pPr>
        <w:pStyle w:val="a3"/>
        <w:spacing w:line="240" w:lineRule="auto"/>
        <w:jc w:val="center"/>
        <w:rPr>
          <w:rFonts w:ascii="GHEA Grapalat" w:hAnsi="GHEA Grapalat"/>
          <w:i w:val="0"/>
          <w:lang w:val="af-ZA"/>
        </w:rPr>
      </w:pPr>
    </w:p>
    <w:p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rsidR="00642EFE" w:rsidRPr="00E6597C" w:rsidRDefault="00C925DF" w:rsidP="00EF3662">
      <w:pPr>
        <w:pStyle w:val="a3"/>
        <w:spacing w:line="240" w:lineRule="auto"/>
        <w:jc w:val="center"/>
        <w:rPr>
          <w:rFonts w:ascii="GHEA Grapalat" w:hAnsi="GHEA Grapalat"/>
          <w:i w:val="0"/>
          <w:lang w:val="af-ZA"/>
        </w:rPr>
      </w:pPr>
      <w:r>
        <w:rPr>
          <w:rFonts w:ascii="GHEA Grapalat" w:hAnsi="GHEA Grapalat"/>
          <w:i w:val="0"/>
          <w:lang w:val="hy-AM"/>
        </w:rPr>
        <w:t xml:space="preserve">ԳՆԱՆՇՄԱՆ ՀԱՐՑՄԱՆ </w:t>
      </w:r>
      <w:r w:rsidR="00642EFE" w:rsidRPr="00E6597C">
        <w:rPr>
          <w:rFonts w:ascii="GHEA Grapalat" w:hAnsi="GHEA Grapalat"/>
          <w:i w:val="0"/>
          <w:lang w:val="af-ZA"/>
        </w:rPr>
        <w:t xml:space="preserve"> ՄԱՍԻՆ</w:t>
      </w:r>
    </w:p>
    <w:p w:rsidR="00642EFE" w:rsidRPr="00E6597C" w:rsidRDefault="00642EFE" w:rsidP="00EF3662">
      <w:pPr>
        <w:pStyle w:val="a3"/>
        <w:spacing w:line="240" w:lineRule="auto"/>
        <w:jc w:val="center"/>
        <w:rPr>
          <w:rFonts w:ascii="GHEA Grapalat" w:hAnsi="GHEA Grapalat"/>
          <w:i w:val="0"/>
          <w:lang w:val="af-ZA"/>
        </w:rPr>
      </w:pPr>
    </w:p>
    <w:p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rsidR="0091042F" w:rsidRPr="0033189A" w:rsidRDefault="00642EFE" w:rsidP="00D21F8D">
      <w:pPr>
        <w:pStyle w:val="a3"/>
        <w:spacing w:line="240" w:lineRule="auto"/>
        <w:jc w:val="center"/>
        <w:rPr>
          <w:rFonts w:ascii="GHEA Grapalat" w:hAnsi="GHEA Grapalat"/>
          <w:b/>
          <w:i w:val="0"/>
          <w:lang w:val="af-ZA"/>
        </w:rPr>
      </w:pPr>
      <w:r w:rsidRPr="0033189A">
        <w:rPr>
          <w:rFonts w:ascii="GHEA Grapalat" w:hAnsi="GHEA Grapalat"/>
          <w:b/>
          <w:i w:val="0"/>
          <w:lang w:val="af-ZA"/>
        </w:rPr>
        <w:t>20</w:t>
      </w:r>
      <w:r w:rsidR="0033189A" w:rsidRPr="0033189A">
        <w:rPr>
          <w:rFonts w:ascii="GHEA Grapalat" w:hAnsi="GHEA Grapalat"/>
          <w:b/>
          <w:i w:val="0"/>
          <w:lang w:val="hy-AM"/>
        </w:rPr>
        <w:t xml:space="preserve">20 </w:t>
      </w:r>
      <w:r w:rsidRPr="0033189A">
        <w:rPr>
          <w:rFonts w:ascii="GHEA Grapalat" w:hAnsi="GHEA Grapalat"/>
          <w:b/>
          <w:i w:val="0"/>
          <w:lang w:val="af-ZA"/>
        </w:rPr>
        <w:t xml:space="preserve">թվականի </w:t>
      </w:r>
      <w:r w:rsidR="00A76C15" w:rsidRPr="0033189A">
        <w:rPr>
          <w:rFonts w:ascii="GHEA Grapalat" w:hAnsi="GHEA Grapalat"/>
          <w:b/>
          <w:i w:val="0"/>
          <w:lang w:val="af-ZA"/>
        </w:rPr>
        <w:t>«</w:t>
      </w:r>
      <w:r w:rsidR="0033189A" w:rsidRPr="0033189A">
        <w:rPr>
          <w:rFonts w:ascii="GHEA Grapalat" w:hAnsi="GHEA Grapalat"/>
          <w:b/>
          <w:i w:val="0"/>
          <w:lang w:val="hy-AM"/>
        </w:rPr>
        <w:t>հուլիս</w:t>
      </w:r>
      <w:r w:rsidR="003C53D4" w:rsidRPr="0033189A">
        <w:rPr>
          <w:rFonts w:ascii="GHEA Grapalat" w:hAnsi="GHEA Grapalat"/>
          <w:b/>
          <w:i w:val="0"/>
          <w:lang w:val="af-ZA"/>
        </w:rPr>
        <w:t>»</w:t>
      </w:r>
      <w:r w:rsidRPr="0033189A">
        <w:rPr>
          <w:rFonts w:ascii="GHEA Grapalat" w:hAnsi="GHEA Grapalat"/>
          <w:b/>
          <w:i w:val="0"/>
          <w:lang w:val="af-ZA"/>
        </w:rPr>
        <w:t xml:space="preserve"> </w:t>
      </w:r>
      <w:r w:rsidR="003C53D4" w:rsidRPr="0033189A">
        <w:rPr>
          <w:rFonts w:ascii="GHEA Grapalat" w:hAnsi="GHEA Grapalat"/>
          <w:b/>
          <w:i w:val="0"/>
          <w:lang w:val="af-ZA"/>
        </w:rPr>
        <w:t>«</w:t>
      </w:r>
      <w:r w:rsidR="007C40A4">
        <w:rPr>
          <w:rFonts w:ascii="GHEA Grapalat" w:hAnsi="GHEA Grapalat"/>
          <w:b/>
          <w:i w:val="0"/>
          <w:lang w:val="hy-AM"/>
        </w:rPr>
        <w:t>1</w:t>
      </w:r>
      <w:r w:rsidR="001B42D9">
        <w:rPr>
          <w:rFonts w:ascii="GHEA Grapalat" w:hAnsi="GHEA Grapalat"/>
          <w:b/>
          <w:i w:val="0"/>
          <w:lang w:val="hy-AM"/>
        </w:rPr>
        <w:t>6</w:t>
      </w:r>
      <w:r w:rsidR="003C53D4" w:rsidRPr="0033189A">
        <w:rPr>
          <w:rFonts w:ascii="GHEA Grapalat" w:hAnsi="GHEA Grapalat"/>
          <w:b/>
          <w:i w:val="0"/>
          <w:lang w:val="af-ZA"/>
        </w:rPr>
        <w:t>»</w:t>
      </w:r>
      <w:r w:rsidRPr="0033189A">
        <w:rPr>
          <w:rFonts w:ascii="GHEA Grapalat" w:hAnsi="GHEA Grapalat"/>
          <w:b/>
          <w:i w:val="0"/>
          <w:lang w:val="af-ZA"/>
        </w:rPr>
        <w:t xml:space="preserve"> </w:t>
      </w:r>
      <w:r w:rsidR="00A76C15" w:rsidRPr="0033189A">
        <w:rPr>
          <w:rFonts w:ascii="GHEA Grapalat" w:hAnsi="GHEA Grapalat"/>
          <w:b/>
          <w:i w:val="0"/>
          <w:lang w:val="af-ZA"/>
        </w:rPr>
        <w:t>«</w:t>
      </w:r>
      <w:r w:rsidR="0033189A" w:rsidRPr="0033189A">
        <w:rPr>
          <w:rFonts w:ascii="GHEA Grapalat" w:hAnsi="GHEA Grapalat"/>
          <w:b/>
          <w:i w:val="0"/>
          <w:lang w:val="hy-AM"/>
        </w:rPr>
        <w:t>01</w:t>
      </w:r>
      <w:r w:rsidR="00A76C15" w:rsidRPr="0033189A">
        <w:rPr>
          <w:rFonts w:ascii="GHEA Grapalat" w:hAnsi="GHEA Grapalat"/>
          <w:b/>
          <w:i w:val="0"/>
          <w:lang w:val="af-ZA"/>
        </w:rPr>
        <w:t>»</w:t>
      </w:r>
      <w:r w:rsidR="003C53D4" w:rsidRPr="0033189A">
        <w:rPr>
          <w:rFonts w:ascii="GHEA Grapalat" w:hAnsi="GHEA Grapalat"/>
          <w:b/>
          <w:i w:val="0"/>
          <w:lang w:val="af-ZA"/>
        </w:rPr>
        <w:t xml:space="preserve"> </w:t>
      </w:r>
      <w:r w:rsidRPr="0033189A">
        <w:rPr>
          <w:rFonts w:ascii="GHEA Grapalat" w:hAnsi="GHEA Grapalat"/>
          <w:b/>
          <w:i w:val="0"/>
          <w:lang w:val="af-ZA"/>
        </w:rPr>
        <w:t xml:space="preserve">որոշմամբ </w:t>
      </w:r>
    </w:p>
    <w:p w:rsidR="0091042F" w:rsidRPr="00E6597C" w:rsidRDefault="0091042F" w:rsidP="00EF3662">
      <w:pPr>
        <w:pStyle w:val="a3"/>
        <w:spacing w:line="240" w:lineRule="auto"/>
        <w:jc w:val="center"/>
        <w:rPr>
          <w:rFonts w:ascii="GHEA Grapalat" w:hAnsi="GHEA Grapalat"/>
          <w:i w:val="0"/>
          <w:lang w:val="af-ZA"/>
        </w:rPr>
      </w:pPr>
    </w:p>
    <w:p w:rsidR="0091042F" w:rsidRPr="0033189A" w:rsidRDefault="00496E18" w:rsidP="00EF3662">
      <w:pPr>
        <w:pStyle w:val="a3"/>
        <w:spacing w:line="240" w:lineRule="auto"/>
        <w:jc w:val="center"/>
        <w:rPr>
          <w:rFonts w:ascii="GHEA Grapalat" w:hAnsi="GHEA Grapalat"/>
          <w:b/>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FE226F" w:rsidRPr="00370506">
        <w:rPr>
          <w:rFonts w:ascii="GHEA Grapalat" w:hAnsi="GHEA Grapalat"/>
          <w:b/>
          <w:i w:val="0"/>
          <w:sz w:val="16"/>
          <w:szCs w:val="16"/>
          <w:lang w:val="hy-AM"/>
        </w:rPr>
        <w:t>&lt;&lt;</w:t>
      </w:r>
      <w:r w:rsidR="00FE226F">
        <w:rPr>
          <w:rFonts w:ascii="GHEA Grapalat" w:hAnsi="GHEA Grapalat"/>
          <w:b/>
          <w:i w:val="0"/>
          <w:lang w:val="hy-AM"/>
        </w:rPr>
        <w:t>ԿՄԱՀ-ԳՀԱՇՁԲ-20/05</w:t>
      </w:r>
      <w:r w:rsidR="0033189A" w:rsidRPr="00370506">
        <w:rPr>
          <w:rFonts w:ascii="GHEA Grapalat" w:hAnsi="GHEA Grapalat"/>
          <w:b/>
          <w:i w:val="0"/>
          <w:sz w:val="16"/>
          <w:szCs w:val="16"/>
          <w:lang w:val="hy-AM"/>
        </w:rPr>
        <w:t>&gt;&gt;</w:t>
      </w:r>
      <w:r w:rsidR="0033189A" w:rsidRPr="0033189A">
        <w:rPr>
          <w:rFonts w:ascii="GHEA Grapalat" w:hAnsi="GHEA Grapalat"/>
          <w:b/>
          <w:i w:val="0"/>
          <w:lang w:val="hy-AM"/>
        </w:rPr>
        <w:t xml:space="preserve"> </w:t>
      </w:r>
      <w:r w:rsidR="009F18D0" w:rsidRPr="0033189A">
        <w:rPr>
          <w:rFonts w:ascii="GHEA Grapalat" w:hAnsi="GHEA Grapalat"/>
          <w:b/>
          <w:i w:val="0"/>
          <w:u w:val="single"/>
          <w:lang w:val="af-ZA"/>
        </w:rPr>
        <w:t xml:space="preserve">        </w:t>
      </w:r>
    </w:p>
    <w:p w:rsidR="0091042F" w:rsidRPr="00E6597C" w:rsidRDefault="0091042F" w:rsidP="00EF3662">
      <w:pPr>
        <w:pStyle w:val="a3"/>
        <w:spacing w:line="240" w:lineRule="auto"/>
        <w:rPr>
          <w:rFonts w:ascii="GHEA Grapalat" w:hAnsi="GHEA Grapalat"/>
          <w:i w:val="0"/>
          <w:lang w:val="af-ZA"/>
        </w:rPr>
      </w:pPr>
    </w:p>
    <w:p w:rsidR="00642EFE" w:rsidRPr="00E6597C" w:rsidRDefault="00642EFE" w:rsidP="0033189A">
      <w:pPr>
        <w:pStyle w:val="a3"/>
        <w:spacing w:line="240" w:lineRule="auto"/>
        <w:ind w:firstLine="708"/>
        <w:jc w:val="left"/>
        <w:rPr>
          <w:rFonts w:ascii="GHEA Grapalat" w:hAnsi="GHEA Grapalat"/>
          <w:i w:val="0"/>
          <w:lang w:val="af-ZA"/>
        </w:rPr>
      </w:pPr>
      <w:r w:rsidRPr="00E6597C">
        <w:rPr>
          <w:rFonts w:ascii="GHEA Grapalat" w:hAnsi="GHEA Grapalat"/>
          <w:i w:val="0"/>
          <w:lang w:val="af-ZA"/>
        </w:rPr>
        <w:t>Պատվիրատուն`</w:t>
      </w:r>
      <w:r w:rsidR="0091042F" w:rsidRPr="00E6597C">
        <w:rPr>
          <w:rFonts w:ascii="GHEA Grapalat" w:hAnsi="GHEA Grapalat"/>
          <w:i w:val="0"/>
          <w:lang w:val="af-ZA"/>
        </w:rPr>
        <w:t xml:space="preserve"> </w:t>
      </w:r>
      <w:r w:rsidR="0033189A" w:rsidRPr="0033189A">
        <w:rPr>
          <w:rFonts w:ascii="GHEA Grapalat" w:hAnsi="GHEA Grapalat" w:cs="Sylfaen"/>
          <w:i w:val="0"/>
          <w:lang w:val="ru-RU"/>
        </w:rPr>
        <w:t>Արգելի</w:t>
      </w:r>
      <w:r w:rsidR="0033189A" w:rsidRPr="0033189A">
        <w:rPr>
          <w:rFonts w:ascii="GHEA Grapalat" w:hAnsi="GHEA Grapalat"/>
          <w:i w:val="0"/>
          <w:lang w:val="hy-AM"/>
        </w:rPr>
        <w:t xml:space="preserve"> </w:t>
      </w:r>
      <w:r w:rsidR="0033189A" w:rsidRPr="0033189A">
        <w:rPr>
          <w:rFonts w:ascii="GHEA Grapalat" w:hAnsi="GHEA Grapalat" w:cs="Sylfaen"/>
          <w:i w:val="0"/>
          <w:lang w:val="hy-AM"/>
        </w:rPr>
        <w:t>համայնքապետարանը</w:t>
      </w:r>
      <w:r w:rsidR="0033189A" w:rsidRPr="0033189A">
        <w:rPr>
          <w:rFonts w:ascii="GHEA Grapalat" w:hAnsi="GHEA Grapalat"/>
          <w:i w:val="0"/>
          <w:lang w:val="af-ZA"/>
        </w:rPr>
        <w:t xml:space="preserve">, </w:t>
      </w:r>
      <w:r w:rsidR="0033189A" w:rsidRPr="0033189A">
        <w:rPr>
          <w:rFonts w:ascii="GHEA Grapalat" w:hAnsi="GHEA Grapalat" w:cs="Sylfaen"/>
          <w:i w:val="0"/>
          <w:lang w:val="af-ZA"/>
        </w:rPr>
        <w:t>որը</w:t>
      </w:r>
      <w:r w:rsidR="0033189A" w:rsidRPr="0033189A">
        <w:rPr>
          <w:rFonts w:ascii="GHEA Grapalat" w:hAnsi="GHEA Grapalat"/>
          <w:i w:val="0"/>
          <w:lang w:val="af-ZA"/>
        </w:rPr>
        <w:t xml:space="preserve"> </w:t>
      </w:r>
      <w:r w:rsidR="0033189A" w:rsidRPr="0033189A">
        <w:rPr>
          <w:rFonts w:ascii="GHEA Grapalat" w:hAnsi="GHEA Grapalat" w:cs="Sylfaen"/>
          <w:i w:val="0"/>
          <w:lang w:val="af-ZA"/>
        </w:rPr>
        <w:t>գտնվում</w:t>
      </w:r>
      <w:r w:rsidR="0033189A" w:rsidRPr="0033189A">
        <w:rPr>
          <w:rFonts w:ascii="GHEA Grapalat" w:hAnsi="GHEA Grapalat"/>
          <w:i w:val="0"/>
          <w:lang w:val="af-ZA"/>
        </w:rPr>
        <w:t xml:space="preserve"> </w:t>
      </w:r>
      <w:r w:rsidR="0033189A" w:rsidRPr="0033189A">
        <w:rPr>
          <w:rFonts w:ascii="GHEA Grapalat" w:hAnsi="GHEA Grapalat" w:cs="Sylfaen"/>
          <w:i w:val="0"/>
          <w:lang w:val="af-ZA"/>
        </w:rPr>
        <w:t>է</w:t>
      </w:r>
      <w:r w:rsidR="0033189A" w:rsidRPr="0033189A">
        <w:rPr>
          <w:rFonts w:ascii="GHEA Grapalat" w:hAnsi="GHEA Grapalat"/>
          <w:i w:val="0"/>
          <w:lang w:val="af-ZA"/>
        </w:rPr>
        <w:t xml:space="preserve"> ՀՀ </w:t>
      </w:r>
      <w:r w:rsidR="0033189A" w:rsidRPr="0033189A">
        <w:rPr>
          <w:rFonts w:ascii="GHEA Grapalat" w:hAnsi="GHEA Grapalat" w:cs="Sylfaen"/>
          <w:i w:val="0"/>
          <w:lang w:val="af-ZA"/>
        </w:rPr>
        <w:t>Կոտայքի</w:t>
      </w:r>
      <w:r w:rsidR="0033189A" w:rsidRPr="0033189A">
        <w:rPr>
          <w:rFonts w:ascii="GHEA Grapalat" w:hAnsi="GHEA Grapalat"/>
          <w:i w:val="0"/>
          <w:lang w:val="af-ZA"/>
        </w:rPr>
        <w:t xml:space="preserve"> </w:t>
      </w:r>
      <w:r w:rsidR="0033189A" w:rsidRPr="0033189A">
        <w:rPr>
          <w:rFonts w:ascii="GHEA Grapalat" w:hAnsi="GHEA Grapalat" w:cs="Sylfaen"/>
          <w:i w:val="0"/>
          <w:lang w:val="af-ZA"/>
        </w:rPr>
        <w:t>մարզ</w:t>
      </w:r>
      <w:r w:rsidR="0033189A" w:rsidRPr="0033189A">
        <w:rPr>
          <w:rFonts w:ascii="GHEA Grapalat" w:hAnsi="GHEA Grapalat"/>
          <w:i w:val="0"/>
          <w:lang w:val="af-ZA"/>
        </w:rPr>
        <w:t xml:space="preserve">, </w:t>
      </w:r>
      <w:r w:rsidR="0033189A" w:rsidRPr="0033189A">
        <w:rPr>
          <w:rFonts w:ascii="GHEA Grapalat" w:hAnsi="GHEA Grapalat" w:cs="Sylfaen"/>
          <w:i w:val="0"/>
          <w:lang w:val="af-ZA"/>
        </w:rPr>
        <w:t>գյուղ</w:t>
      </w:r>
      <w:r w:rsidR="0033189A" w:rsidRPr="0033189A">
        <w:rPr>
          <w:rFonts w:ascii="GHEA Grapalat" w:hAnsi="GHEA Grapalat"/>
          <w:i w:val="0"/>
          <w:lang w:val="af-ZA"/>
        </w:rPr>
        <w:t xml:space="preserve"> </w:t>
      </w:r>
      <w:r w:rsidR="0033189A" w:rsidRPr="0033189A">
        <w:rPr>
          <w:rFonts w:ascii="GHEA Grapalat" w:hAnsi="GHEA Grapalat" w:cs="Sylfaen"/>
          <w:i w:val="0"/>
          <w:lang w:val="ru-RU"/>
        </w:rPr>
        <w:t>Արգելի</w:t>
      </w:r>
      <w:r w:rsidR="0033189A" w:rsidRPr="0033189A">
        <w:rPr>
          <w:rFonts w:ascii="GHEA Grapalat" w:hAnsi="GHEA Grapalat"/>
          <w:i w:val="0"/>
          <w:lang w:val="af-ZA"/>
        </w:rPr>
        <w:t xml:space="preserve">  11 </w:t>
      </w:r>
      <w:r w:rsidR="0033189A" w:rsidRPr="0033189A">
        <w:rPr>
          <w:rFonts w:ascii="GHEA Grapalat" w:hAnsi="GHEA Grapalat" w:cs="Sylfaen"/>
          <w:i w:val="0"/>
          <w:lang w:val="ru-RU"/>
        </w:rPr>
        <w:t>փողոց</w:t>
      </w:r>
      <w:r w:rsidR="0033189A" w:rsidRPr="0033189A">
        <w:rPr>
          <w:rFonts w:ascii="GHEA Grapalat" w:hAnsi="GHEA Grapalat"/>
          <w:i w:val="0"/>
          <w:lang w:val="af-ZA"/>
        </w:rPr>
        <w:t xml:space="preserve">  </w:t>
      </w:r>
      <w:r w:rsidR="0033189A" w:rsidRPr="0033189A">
        <w:rPr>
          <w:rFonts w:ascii="GHEA Grapalat" w:hAnsi="GHEA Grapalat" w:cs="Sylfaen"/>
          <w:i w:val="0"/>
          <w:lang w:val="ru-RU"/>
        </w:rPr>
        <w:t>թիվ</w:t>
      </w:r>
      <w:r w:rsidR="0033189A" w:rsidRPr="0033189A">
        <w:rPr>
          <w:rFonts w:ascii="GHEA Grapalat" w:hAnsi="GHEA Grapalat"/>
          <w:i w:val="0"/>
          <w:lang w:val="af-ZA"/>
        </w:rPr>
        <w:t xml:space="preserve"> 3 </w:t>
      </w:r>
      <w:r w:rsidR="0033189A" w:rsidRPr="0033189A">
        <w:rPr>
          <w:rFonts w:ascii="GHEA Grapalat" w:hAnsi="GHEA Grapalat" w:cs="Sylfaen"/>
          <w:i w:val="0"/>
          <w:lang w:val="ru-RU"/>
        </w:rPr>
        <w:t>շենք</w:t>
      </w:r>
      <w:r w:rsidR="0033189A" w:rsidRPr="0033189A">
        <w:rPr>
          <w:rFonts w:ascii="GHEA Grapalat" w:hAnsi="GHEA Grapalat"/>
          <w:i w:val="0"/>
          <w:lang w:val="hy-AM"/>
        </w:rPr>
        <w:t xml:space="preserve"> </w:t>
      </w:r>
      <w:r w:rsidR="0033189A" w:rsidRPr="0033189A">
        <w:rPr>
          <w:rFonts w:ascii="GHEA Grapalat" w:hAnsi="GHEA Grapalat" w:cs="Sylfaen"/>
          <w:i w:val="0"/>
          <w:lang w:val="hy-AM"/>
        </w:rPr>
        <w:t>հասցեում</w:t>
      </w:r>
      <w:r w:rsidR="0033189A" w:rsidRPr="0033189A">
        <w:rPr>
          <w:rFonts w:ascii="GHEA Grapalat" w:hAnsi="GHEA Grapalat"/>
          <w:i w:val="0"/>
          <w:lang w:val="af-ZA"/>
        </w:rPr>
        <w:t xml:space="preserve">, </w:t>
      </w:r>
      <w:r w:rsidRPr="0033189A">
        <w:rPr>
          <w:rFonts w:ascii="GHEA Grapalat" w:hAnsi="GHEA Grapalat"/>
          <w:i w:val="0"/>
          <w:lang w:val="af-ZA"/>
        </w:rPr>
        <w:t>հայտարարում</w:t>
      </w:r>
      <w:r w:rsidRPr="00E6597C">
        <w:rPr>
          <w:rFonts w:ascii="GHEA Grapalat" w:hAnsi="GHEA Grapalat"/>
          <w:i w:val="0"/>
          <w:lang w:val="af-ZA"/>
        </w:rPr>
        <w:t xml:space="preserve"> է </w:t>
      </w:r>
      <w:r w:rsidR="00835DE1">
        <w:rPr>
          <w:rFonts w:ascii="GHEA Grapalat" w:hAnsi="GHEA Grapalat"/>
          <w:i w:val="0"/>
          <w:lang w:val="hy-AM"/>
        </w:rPr>
        <w:t>գնանաշման հարցում</w:t>
      </w:r>
      <w:r w:rsidR="00A20B69" w:rsidRPr="00E6597C">
        <w:rPr>
          <w:rFonts w:ascii="GHEA Grapalat" w:hAnsi="GHEA Grapalat"/>
          <w:i w:val="0"/>
          <w:lang w:val="af-ZA"/>
        </w:rPr>
        <w:t>, որն իրականացվում է մեկ փուլով</w:t>
      </w:r>
      <w:r w:rsidR="00236B75" w:rsidRPr="00E6597C">
        <w:rPr>
          <w:rFonts w:ascii="GHEA Grapalat" w:hAnsi="GHEA Grapalat"/>
          <w:i w:val="0"/>
          <w:lang w:val="af-ZA"/>
        </w:rPr>
        <w:t>:</w:t>
      </w:r>
    </w:p>
    <w:p w:rsidR="00341A74" w:rsidRPr="000A1CA3" w:rsidRDefault="00A20B69" w:rsidP="00835DE1">
      <w:pPr>
        <w:pStyle w:val="a3"/>
        <w:spacing w:line="276" w:lineRule="auto"/>
        <w:ind w:firstLine="0"/>
        <w:rPr>
          <w:rFonts w:ascii="GHEA Grapalat" w:hAnsi="GHEA Grapalat"/>
          <w:i w:val="0"/>
          <w:lang w:val="hy-AM"/>
        </w:rPr>
      </w:pPr>
      <w:r w:rsidRPr="00E6597C">
        <w:rPr>
          <w:rFonts w:ascii="GHEA Grapalat" w:hAnsi="GHEA Grapalat"/>
          <w:i w:val="0"/>
          <w:lang w:val="af-ZA"/>
        </w:rPr>
        <w:tab/>
      </w:r>
      <w:bookmarkStart w:id="0" w:name="_Hlk23167417"/>
      <w:r w:rsidR="00496E18" w:rsidRPr="000A1CA3">
        <w:rPr>
          <w:rFonts w:ascii="GHEA Grapalat" w:hAnsi="GHEA Grapalat"/>
          <w:i w:val="0"/>
          <w:lang w:val="af-ZA"/>
        </w:rPr>
        <w:t>Սույն ընթացակարգի</w:t>
      </w:r>
      <w:bookmarkEnd w:id="0"/>
      <w:r w:rsidR="00496E18" w:rsidRPr="000A1CA3">
        <w:rPr>
          <w:rFonts w:ascii="GHEA Grapalat" w:hAnsi="GHEA Grapalat"/>
          <w:i w:val="0"/>
          <w:lang w:val="af-ZA"/>
        </w:rPr>
        <w:t xml:space="preserve"> արդյունքում</w:t>
      </w:r>
      <w:r w:rsidR="00642EFE" w:rsidRPr="000A1CA3">
        <w:rPr>
          <w:rFonts w:ascii="GHEA Grapalat" w:hAnsi="GHEA Grapalat"/>
          <w:i w:val="0"/>
          <w:lang w:val="af-ZA"/>
        </w:rPr>
        <w:t xml:space="preserve"> </w:t>
      </w:r>
      <w:r w:rsidR="002E7EE1" w:rsidRPr="000A1CA3">
        <w:rPr>
          <w:rFonts w:ascii="GHEA Grapalat" w:hAnsi="GHEA Grapalat"/>
          <w:i w:val="0"/>
          <w:lang w:val="hy-AM"/>
        </w:rPr>
        <w:t>ընտրված</w:t>
      </w:r>
      <w:r w:rsidR="00642EFE" w:rsidRPr="000A1CA3">
        <w:rPr>
          <w:rFonts w:ascii="GHEA Grapalat" w:hAnsi="GHEA Grapalat"/>
          <w:i w:val="0"/>
          <w:lang w:val="af-ZA"/>
        </w:rPr>
        <w:t xml:space="preserve"> մասնակցին սահմանված կարգով կառաջարկվի կնքել</w:t>
      </w:r>
      <w:r w:rsidR="00835DE1" w:rsidRPr="000A1CA3">
        <w:rPr>
          <w:rFonts w:ascii="GHEA Grapalat" w:hAnsi="GHEA Grapalat"/>
          <w:i w:val="0"/>
          <w:lang w:val="hy-AM"/>
        </w:rPr>
        <w:t xml:space="preserve"> ՀՀ Կոտայքի մարզի </w:t>
      </w:r>
      <w:r w:rsidR="00835DE1" w:rsidRPr="00D42ACC">
        <w:rPr>
          <w:rFonts w:ascii="GHEA Grapalat" w:hAnsi="GHEA Grapalat"/>
          <w:b/>
          <w:i w:val="0"/>
          <w:sz w:val="16"/>
          <w:szCs w:val="16"/>
          <w:lang w:val="hy-AM"/>
        </w:rPr>
        <w:t>&lt;&lt;</w:t>
      </w:r>
      <w:r w:rsidR="00835DE1" w:rsidRPr="00F6218D">
        <w:rPr>
          <w:rFonts w:ascii="GHEA Grapalat" w:hAnsi="GHEA Grapalat"/>
          <w:b/>
          <w:i w:val="0"/>
          <w:lang w:val="hy-AM"/>
        </w:rPr>
        <w:t xml:space="preserve">Արգել համայնքի </w:t>
      </w:r>
      <w:r w:rsidR="00AE3BAD">
        <w:rPr>
          <w:rFonts w:ascii="GHEA Grapalat" w:hAnsi="GHEA Grapalat"/>
          <w:b/>
          <w:i w:val="0"/>
          <w:lang w:val="hy-AM"/>
        </w:rPr>
        <w:t xml:space="preserve">բազմաբնակարան շենքերի </w:t>
      </w:r>
      <w:r w:rsidR="00661A2C">
        <w:rPr>
          <w:rFonts w:ascii="GHEA Grapalat" w:hAnsi="GHEA Grapalat"/>
          <w:b/>
          <w:i w:val="0"/>
          <w:lang w:val="hy-AM"/>
        </w:rPr>
        <w:t xml:space="preserve">տանիքների վերանորոգման, դռների և պատուհանների փոխարնման </w:t>
      </w:r>
      <w:r w:rsidR="00835DE1" w:rsidRPr="00F6218D">
        <w:rPr>
          <w:rFonts w:ascii="GHEA Grapalat" w:hAnsi="GHEA Grapalat"/>
          <w:b/>
          <w:i w:val="0"/>
          <w:lang w:val="hy-AM"/>
        </w:rPr>
        <w:t>աշխատանքների</w:t>
      </w:r>
      <w:r w:rsidR="00835DE1" w:rsidRPr="00D42ACC">
        <w:rPr>
          <w:rFonts w:ascii="GHEA Grapalat" w:hAnsi="GHEA Grapalat"/>
          <w:b/>
          <w:i w:val="0"/>
          <w:sz w:val="16"/>
          <w:szCs w:val="16"/>
          <w:lang w:val="hy-AM"/>
        </w:rPr>
        <w:t>&gt;&gt;</w:t>
      </w:r>
      <w:r w:rsidR="00835DE1" w:rsidRPr="00F6218D">
        <w:rPr>
          <w:rFonts w:ascii="GHEA Grapalat" w:hAnsi="GHEA Grapalat"/>
          <w:b/>
          <w:i w:val="0"/>
          <w:lang w:val="hy-AM"/>
        </w:rPr>
        <w:t xml:space="preserve"> </w:t>
      </w:r>
      <w:r w:rsidR="000F75E8" w:rsidRPr="000A1CA3">
        <w:rPr>
          <w:rFonts w:ascii="GHEA Grapalat" w:hAnsi="GHEA Grapalat"/>
          <w:i w:val="0"/>
          <w:lang w:val="af-ZA"/>
        </w:rPr>
        <w:t xml:space="preserve">կատարման </w:t>
      </w:r>
      <w:r w:rsidR="00341A74" w:rsidRPr="000A1CA3">
        <w:rPr>
          <w:rFonts w:ascii="GHEA Grapalat" w:hAnsi="GHEA Grapalat"/>
          <w:i w:val="0"/>
          <w:lang w:val="af-ZA"/>
        </w:rPr>
        <w:t xml:space="preserve">պայմանագիր (այսուհետ`պայմանագիր)։ </w:t>
      </w:r>
    </w:p>
    <w:p w:rsidR="00311076" w:rsidRPr="00E6597C" w:rsidRDefault="00642EFE" w:rsidP="00EF3662">
      <w:pPr>
        <w:pStyle w:val="a3"/>
        <w:spacing w:line="240" w:lineRule="auto"/>
        <w:ind w:firstLine="0"/>
        <w:rPr>
          <w:rFonts w:ascii="GHEA Grapalat" w:hAnsi="GHEA Grapalat"/>
          <w:i w:val="0"/>
          <w:sz w:val="16"/>
          <w:szCs w:val="16"/>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rsidR="0067579A" w:rsidRPr="00E6597C" w:rsidRDefault="00496E1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Ընթացակարգի </w:t>
      </w:r>
      <w:r w:rsidR="007E15A7" w:rsidRPr="00E6597C">
        <w:rPr>
          <w:rFonts w:ascii="GHEA Grapalat" w:hAnsi="GHEA Grapalat"/>
          <w:i w:val="0"/>
          <w:lang w:val="af-ZA"/>
        </w:rPr>
        <w:t xml:space="preserve">հրավերը </w:t>
      </w:r>
      <w:r w:rsidR="00A20B69" w:rsidRPr="00E6597C">
        <w:rPr>
          <w:rFonts w:ascii="GHEA Grapalat" w:hAnsi="GHEA Grapalat"/>
          <w:i w:val="0"/>
          <w:lang w:val="af-ZA"/>
        </w:rPr>
        <w:t xml:space="preserve">թղթային </w:t>
      </w:r>
      <w:r w:rsidR="007E15A7" w:rsidRPr="00E6597C">
        <w:rPr>
          <w:rFonts w:ascii="GHEA Grapalat" w:hAnsi="GHEA Grapalat"/>
          <w:i w:val="0"/>
          <w:lang w:val="af-ZA"/>
        </w:rPr>
        <w:t xml:space="preserve">ստանալու համար անհրաժեշտ է դիմել պատվիրատուին, մինչև սույն հայտարարության հրապարակման օրվանից հաշված` </w:t>
      </w:r>
      <w:r w:rsidR="001B42D9">
        <w:rPr>
          <w:rFonts w:ascii="GHEA Grapalat" w:hAnsi="GHEA Grapalat"/>
          <w:b/>
          <w:i w:val="0"/>
          <w:lang w:val="hy-AM"/>
        </w:rPr>
        <w:t>8</w:t>
      </w:r>
      <w:r w:rsidR="00F06F30" w:rsidRPr="007F7037">
        <w:rPr>
          <w:rFonts w:ascii="GHEA Grapalat" w:hAnsi="GHEA Grapalat"/>
          <w:b/>
          <w:i w:val="0"/>
          <w:lang w:val="af-ZA"/>
        </w:rPr>
        <w:t>-րդ օրը ժամը</w:t>
      </w:r>
      <w:r w:rsidR="005E368B" w:rsidRPr="007F7037">
        <w:rPr>
          <w:rFonts w:ascii="GHEA Grapalat" w:hAnsi="GHEA Grapalat"/>
          <w:b/>
          <w:i w:val="0"/>
          <w:lang w:val="hy-AM"/>
        </w:rPr>
        <w:t xml:space="preserve"> 1</w:t>
      </w:r>
      <w:r w:rsidR="00E006AF">
        <w:rPr>
          <w:rFonts w:ascii="GHEA Grapalat" w:hAnsi="GHEA Grapalat"/>
          <w:b/>
          <w:i w:val="0"/>
          <w:lang w:val="hy-AM"/>
        </w:rPr>
        <w:t>2</w:t>
      </w:r>
      <w:r w:rsidR="005E368B" w:rsidRPr="007F7037">
        <w:rPr>
          <w:rFonts w:ascii="GHEA Grapalat" w:hAnsi="GHEA Grapalat"/>
          <w:b/>
          <w:i w:val="0"/>
          <w:lang w:val="hy-AM"/>
        </w:rPr>
        <w:t>:00-ին</w:t>
      </w:r>
      <w:r w:rsidR="007E15A7" w:rsidRPr="00E6597C">
        <w:rPr>
          <w:rFonts w:ascii="GHEA Grapalat" w:hAnsi="GHEA Grapalat"/>
          <w:i w:val="0"/>
          <w:lang w:val="af-ZA"/>
        </w:rPr>
        <w:t xml:space="preserve">։ </w:t>
      </w:r>
      <w:r w:rsidR="00357D48"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00357D48"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00357D48"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rsidR="0067579A" w:rsidRPr="00E6597C" w:rsidRDefault="00363E98" w:rsidP="00EF3662">
      <w:pPr>
        <w:pStyle w:val="a3"/>
        <w:spacing w:line="240" w:lineRule="auto"/>
        <w:rPr>
          <w:rFonts w:ascii="GHEA Grapalat" w:hAnsi="GHEA Grapalat"/>
          <w:i w:val="0"/>
          <w:lang w:val="af-ZA"/>
        </w:rPr>
      </w:pPr>
      <w:r w:rsidRPr="00E6597C">
        <w:rPr>
          <w:rFonts w:ascii="GHEA Grapalat" w:hAnsi="GHEA Grapalat"/>
          <w:i w:val="0"/>
          <w:lang w:val="af-ZA"/>
        </w:rPr>
        <w:t>Հ</w:t>
      </w:r>
      <w:r w:rsidR="0067579A" w:rsidRPr="00E6597C">
        <w:rPr>
          <w:rFonts w:ascii="GHEA Grapalat" w:hAnsi="GHEA Grapalat"/>
          <w:i w:val="0"/>
          <w:lang w:val="af-ZA"/>
        </w:rPr>
        <w:t>րավեր չստանալը չի սահմանափակում մասնակցի` սույն ընթացակարգին մասնակցելու իրավունքը</w:t>
      </w:r>
      <w:r w:rsidR="004D5671" w:rsidRPr="00E6597C">
        <w:rPr>
          <w:rFonts w:ascii="GHEA Grapalat" w:hAnsi="GHEA Grapalat"/>
          <w:i w:val="0"/>
          <w:lang w:val="af-ZA"/>
        </w:rPr>
        <w:t>։</w:t>
      </w:r>
      <w:r w:rsidR="0067579A" w:rsidRPr="00E6597C">
        <w:rPr>
          <w:rFonts w:ascii="GHEA Grapalat" w:hAnsi="GHEA Grapalat"/>
          <w:i w:val="0"/>
          <w:lang w:val="af-ZA"/>
        </w:rPr>
        <w:t xml:space="preserve"> </w:t>
      </w:r>
    </w:p>
    <w:p w:rsidR="00357D48" w:rsidRPr="00E6597C" w:rsidRDefault="003B5AE9" w:rsidP="007F7037">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7F7037" w:rsidRPr="007F7037">
        <w:rPr>
          <w:rFonts w:ascii="GHEA Grapalat" w:hAnsi="GHEA Grapalat"/>
          <w:b/>
          <w:i w:val="0"/>
          <w:lang w:val="af-ZA"/>
        </w:rPr>
        <w:t xml:space="preserve">ՀՀ </w:t>
      </w:r>
      <w:r w:rsidR="007F7037" w:rsidRPr="007F7037">
        <w:rPr>
          <w:rFonts w:ascii="GHEA Grapalat" w:hAnsi="GHEA Grapalat" w:cs="Sylfaen"/>
          <w:b/>
          <w:i w:val="0"/>
          <w:lang w:val="af-ZA"/>
        </w:rPr>
        <w:t>Կոտայքի</w:t>
      </w:r>
      <w:r w:rsidR="007F7037" w:rsidRPr="007F7037">
        <w:rPr>
          <w:rFonts w:ascii="GHEA Grapalat" w:hAnsi="GHEA Grapalat"/>
          <w:b/>
          <w:i w:val="0"/>
          <w:lang w:val="af-ZA"/>
        </w:rPr>
        <w:t xml:space="preserve"> </w:t>
      </w:r>
      <w:r w:rsidR="007F7037" w:rsidRPr="007F7037">
        <w:rPr>
          <w:rFonts w:ascii="GHEA Grapalat" w:hAnsi="GHEA Grapalat" w:cs="Sylfaen"/>
          <w:b/>
          <w:i w:val="0"/>
          <w:lang w:val="af-ZA"/>
        </w:rPr>
        <w:t>մարզ</w:t>
      </w:r>
      <w:r w:rsidR="007F7037" w:rsidRPr="007F7037">
        <w:rPr>
          <w:rFonts w:ascii="GHEA Grapalat" w:hAnsi="GHEA Grapalat"/>
          <w:b/>
          <w:i w:val="0"/>
          <w:lang w:val="af-ZA"/>
        </w:rPr>
        <w:t xml:space="preserve">, </w:t>
      </w:r>
      <w:r w:rsidR="007F7037" w:rsidRPr="007F7037">
        <w:rPr>
          <w:rFonts w:ascii="GHEA Grapalat" w:hAnsi="GHEA Grapalat" w:cs="Sylfaen"/>
          <w:b/>
          <w:i w:val="0"/>
          <w:lang w:val="af-ZA"/>
        </w:rPr>
        <w:t>գյուղ</w:t>
      </w:r>
      <w:r w:rsidR="007F7037" w:rsidRPr="007F7037">
        <w:rPr>
          <w:rFonts w:ascii="GHEA Grapalat" w:hAnsi="GHEA Grapalat"/>
          <w:b/>
          <w:i w:val="0"/>
          <w:lang w:val="af-ZA"/>
        </w:rPr>
        <w:t xml:space="preserve"> </w:t>
      </w:r>
      <w:r w:rsidR="007F7037" w:rsidRPr="007F7037">
        <w:rPr>
          <w:rFonts w:ascii="GHEA Grapalat" w:hAnsi="GHEA Grapalat" w:cs="Sylfaen"/>
          <w:b/>
          <w:i w:val="0"/>
          <w:lang w:val="ru-RU"/>
        </w:rPr>
        <w:t>Արգելի</w:t>
      </w:r>
      <w:r w:rsidR="007F7037" w:rsidRPr="007F7037">
        <w:rPr>
          <w:rFonts w:ascii="GHEA Grapalat" w:hAnsi="GHEA Grapalat"/>
          <w:b/>
          <w:i w:val="0"/>
          <w:lang w:val="af-ZA"/>
        </w:rPr>
        <w:t xml:space="preserve">  11 </w:t>
      </w:r>
      <w:r w:rsidR="007F7037" w:rsidRPr="007F7037">
        <w:rPr>
          <w:rFonts w:ascii="GHEA Grapalat" w:hAnsi="GHEA Grapalat" w:cs="Sylfaen"/>
          <w:b/>
          <w:i w:val="0"/>
          <w:lang w:val="ru-RU"/>
        </w:rPr>
        <w:t>փողոց</w:t>
      </w:r>
      <w:r w:rsidR="007F7037" w:rsidRPr="007F7037">
        <w:rPr>
          <w:rFonts w:ascii="GHEA Grapalat" w:hAnsi="GHEA Grapalat"/>
          <w:b/>
          <w:i w:val="0"/>
          <w:lang w:val="af-ZA"/>
        </w:rPr>
        <w:t xml:space="preserve">  </w:t>
      </w:r>
      <w:r w:rsidR="007F7037" w:rsidRPr="007F7037">
        <w:rPr>
          <w:rFonts w:ascii="GHEA Grapalat" w:hAnsi="GHEA Grapalat" w:cs="Sylfaen"/>
          <w:b/>
          <w:i w:val="0"/>
          <w:lang w:val="ru-RU"/>
        </w:rPr>
        <w:t>թիվ</w:t>
      </w:r>
      <w:r w:rsidR="007F7037" w:rsidRPr="007F7037">
        <w:rPr>
          <w:rFonts w:ascii="GHEA Grapalat" w:hAnsi="GHEA Grapalat"/>
          <w:b/>
          <w:i w:val="0"/>
          <w:lang w:val="af-ZA"/>
        </w:rPr>
        <w:t xml:space="preserve"> 3 </w:t>
      </w:r>
      <w:r w:rsidR="007F7037" w:rsidRPr="007F7037">
        <w:rPr>
          <w:rFonts w:ascii="GHEA Grapalat" w:hAnsi="GHEA Grapalat" w:cs="Sylfaen"/>
          <w:b/>
          <w:i w:val="0"/>
          <w:lang w:val="ru-RU"/>
        </w:rPr>
        <w:t>շենք</w:t>
      </w:r>
      <w:r w:rsidR="007F7037" w:rsidRPr="007F7037">
        <w:rPr>
          <w:rFonts w:ascii="GHEA Grapalat" w:hAnsi="GHEA Grapalat"/>
          <w:b/>
          <w:i w:val="0"/>
          <w:lang w:val="hy-AM"/>
        </w:rPr>
        <w:t xml:space="preserve"> </w:t>
      </w:r>
      <w:r w:rsidR="00B61894" w:rsidRPr="007F7037">
        <w:rPr>
          <w:rFonts w:ascii="GHEA Grapalat" w:hAnsi="GHEA Grapalat"/>
          <w:b/>
          <w:i w:val="0"/>
          <w:lang w:val="af-ZA"/>
        </w:rPr>
        <w:t xml:space="preserve"> հասցեով, </w:t>
      </w:r>
      <w:r w:rsidR="00B61894" w:rsidRPr="00E6597C">
        <w:rPr>
          <w:rFonts w:ascii="GHEA Grapalat" w:hAnsi="GHEA Grapalat"/>
          <w:i w:val="0"/>
          <w:lang w:val="af-ZA"/>
        </w:rPr>
        <w:t>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սույն հայտարարության հրապարակման օրվանից հաշված </w:t>
      </w:r>
      <w:r w:rsidR="001B42D9">
        <w:rPr>
          <w:rFonts w:ascii="GHEA Grapalat" w:hAnsi="GHEA Grapalat"/>
          <w:b/>
          <w:i w:val="0"/>
          <w:lang w:val="hy-AM"/>
        </w:rPr>
        <w:t>8</w:t>
      </w:r>
      <w:r w:rsidR="007F7037" w:rsidRPr="007F7037">
        <w:rPr>
          <w:rFonts w:ascii="GHEA Grapalat" w:hAnsi="GHEA Grapalat"/>
          <w:b/>
          <w:i w:val="0"/>
          <w:lang w:val="af-ZA"/>
        </w:rPr>
        <w:t>-րդ</w:t>
      </w:r>
      <w:r w:rsidR="00B61894" w:rsidRPr="00E6597C">
        <w:rPr>
          <w:rFonts w:ascii="GHEA Grapalat" w:hAnsi="GHEA Grapalat"/>
          <w:i w:val="0"/>
          <w:lang w:val="af-ZA"/>
        </w:rPr>
        <w:t xml:space="preserve"> օրվա ժամը </w:t>
      </w:r>
      <w:r w:rsidR="00E006AF">
        <w:rPr>
          <w:rFonts w:ascii="GHEA Grapalat" w:hAnsi="GHEA Grapalat"/>
          <w:b/>
          <w:i w:val="0"/>
          <w:lang w:val="hy-AM"/>
        </w:rPr>
        <w:t>12</w:t>
      </w:r>
      <w:r w:rsidR="007F7037" w:rsidRPr="007F7037">
        <w:rPr>
          <w:rFonts w:ascii="GHEA Grapalat" w:hAnsi="GHEA Grapalat"/>
          <w:b/>
          <w:i w:val="0"/>
          <w:lang w:val="hy-AM"/>
        </w:rPr>
        <w:t>:00-ին</w:t>
      </w:r>
      <w:r w:rsidR="00B61894" w:rsidRPr="00E6597C">
        <w:rPr>
          <w:rFonts w:ascii="GHEA Grapalat" w:hAnsi="GHEA Grapalat"/>
          <w:i w:val="0"/>
          <w:lang w:val="af-ZA"/>
        </w:rPr>
        <w:t xml:space="preserve">: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rsidR="003351F1" w:rsidRDefault="00B61894" w:rsidP="00B61894">
      <w:pPr>
        <w:pStyle w:val="a3"/>
        <w:spacing w:line="240" w:lineRule="auto"/>
        <w:ind w:firstLine="708"/>
        <w:rPr>
          <w:rFonts w:ascii="GHEA Grapalat" w:hAnsi="GHEA Grapalat"/>
          <w:i w:val="0"/>
          <w:lang w:val="hy-AM"/>
        </w:rPr>
      </w:pPr>
      <w:r w:rsidRPr="00E6597C">
        <w:rPr>
          <w:rFonts w:ascii="GHEA Grapalat" w:hAnsi="GHEA Grapalat"/>
          <w:i w:val="0"/>
          <w:lang w:val="af-ZA"/>
        </w:rPr>
        <w:t xml:space="preserve">Հայտերի բացումը տեղի կունենա </w:t>
      </w:r>
      <w:r w:rsidR="002E7496" w:rsidRPr="00363ADB">
        <w:rPr>
          <w:rFonts w:ascii="GHEA Grapalat" w:hAnsi="GHEA Grapalat"/>
          <w:b/>
          <w:i w:val="0"/>
          <w:lang w:val="af-ZA"/>
        </w:rPr>
        <w:t xml:space="preserve">ՀՀ </w:t>
      </w:r>
      <w:r w:rsidR="002E7496" w:rsidRPr="00363ADB">
        <w:rPr>
          <w:rFonts w:ascii="GHEA Grapalat" w:hAnsi="GHEA Grapalat" w:cs="Sylfaen"/>
          <w:b/>
          <w:i w:val="0"/>
          <w:lang w:val="af-ZA"/>
        </w:rPr>
        <w:t>Կոտայքի</w:t>
      </w:r>
      <w:r w:rsidR="002E7496" w:rsidRPr="00363ADB">
        <w:rPr>
          <w:rFonts w:ascii="GHEA Grapalat" w:hAnsi="GHEA Grapalat"/>
          <w:b/>
          <w:i w:val="0"/>
          <w:lang w:val="af-ZA"/>
        </w:rPr>
        <w:t xml:space="preserve"> </w:t>
      </w:r>
      <w:r w:rsidR="002E7496" w:rsidRPr="00363ADB">
        <w:rPr>
          <w:rFonts w:ascii="GHEA Grapalat" w:hAnsi="GHEA Grapalat" w:cs="Sylfaen"/>
          <w:b/>
          <w:i w:val="0"/>
          <w:lang w:val="af-ZA"/>
        </w:rPr>
        <w:t>մարզ</w:t>
      </w:r>
      <w:r w:rsidR="002E7496" w:rsidRPr="00363ADB">
        <w:rPr>
          <w:rFonts w:ascii="GHEA Grapalat" w:hAnsi="GHEA Grapalat"/>
          <w:b/>
          <w:i w:val="0"/>
          <w:lang w:val="af-ZA"/>
        </w:rPr>
        <w:t xml:space="preserve">, </w:t>
      </w:r>
      <w:r w:rsidR="002E7496" w:rsidRPr="00363ADB">
        <w:rPr>
          <w:rFonts w:ascii="GHEA Grapalat" w:hAnsi="GHEA Grapalat" w:cs="Sylfaen"/>
          <w:b/>
          <w:i w:val="0"/>
          <w:lang w:val="af-ZA"/>
        </w:rPr>
        <w:t>գյուղ</w:t>
      </w:r>
      <w:r w:rsidR="002E7496" w:rsidRPr="00363ADB">
        <w:rPr>
          <w:rFonts w:ascii="GHEA Grapalat" w:hAnsi="GHEA Grapalat"/>
          <w:b/>
          <w:i w:val="0"/>
          <w:lang w:val="af-ZA"/>
        </w:rPr>
        <w:t xml:space="preserve"> </w:t>
      </w:r>
      <w:r w:rsidR="002E7496" w:rsidRPr="00363ADB">
        <w:rPr>
          <w:rFonts w:ascii="GHEA Grapalat" w:hAnsi="GHEA Grapalat" w:cs="Sylfaen"/>
          <w:b/>
          <w:i w:val="0"/>
          <w:lang w:val="ru-RU"/>
        </w:rPr>
        <w:t>Արգելի</w:t>
      </w:r>
      <w:r w:rsidR="002E7496" w:rsidRPr="00363ADB">
        <w:rPr>
          <w:rFonts w:ascii="GHEA Grapalat" w:hAnsi="GHEA Grapalat"/>
          <w:b/>
          <w:i w:val="0"/>
          <w:lang w:val="af-ZA"/>
        </w:rPr>
        <w:t xml:space="preserve">  11 </w:t>
      </w:r>
      <w:r w:rsidR="002E7496" w:rsidRPr="00363ADB">
        <w:rPr>
          <w:rFonts w:ascii="GHEA Grapalat" w:hAnsi="GHEA Grapalat" w:cs="Sylfaen"/>
          <w:b/>
          <w:i w:val="0"/>
          <w:lang w:val="ru-RU"/>
        </w:rPr>
        <w:t>փողոց</w:t>
      </w:r>
      <w:r w:rsidR="002E7496" w:rsidRPr="00363ADB">
        <w:rPr>
          <w:rFonts w:ascii="GHEA Grapalat" w:hAnsi="GHEA Grapalat"/>
          <w:b/>
          <w:i w:val="0"/>
          <w:lang w:val="af-ZA"/>
        </w:rPr>
        <w:t xml:space="preserve">  </w:t>
      </w:r>
      <w:r w:rsidR="002E7496" w:rsidRPr="00363ADB">
        <w:rPr>
          <w:rFonts w:ascii="GHEA Grapalat" w:hAnsi="GHEA Grapalat" w:cs="Sylfaen"/>
          <w:b/>
          <w:i w:val="0"/>
          <w:lang w:val="ru-RU"/>
        </w:rPr>
        <w:t>թիվ</w:t>
      </w:r>
      <w:r w:rsidR="002E7496" w:rsidRPr="00363ADB">
        <w:rPr>
          <w:rFonts w:ascii="GHEA Grapalat" w:hAnsi="GHEA Grapalat"/>
          <w:b/>
          <w:i w:val="0"/>
          <w:lang w:val="af-ZA"/>
        </w:rPr>
        <w:t xml:space="preserve"> 3 </w:t>
      </w:r>
      <w:r w:rsidR="002E7496" w:rsidRPr="00363ADB">
        <w:rPr>
          <w:rFonts w:ascii="GHEA Grapalat" w:hAnsi="GHEA Grapalat" w:cs="Sylfaen"/>
          <w:b/>
          <w:i w:val="0"/>
          <w:lang w:val="ru-RU"/>
        </w:rPr>
        <w:t>շենք</w:t>
      </w:r>
      <w:r w:rsidR="002E7496" w:rsidRPr="00363ADB">
        <w:rPr>
          <w:rFonts w:ascii="GHEA Grapalat" w:hAnsi="GHEA Grapalat"/>
          <w:b/>
          <w:i w:val="0"/>
          <w:lang w:val="hy-AM"/>
        </w:rPr>
        <w:t xml:space="preserve"> </w:t>
      </w:r>
      <w:r w:rsidRPr="00363ADB">
        <w:rPr>
          <w:rFonts w:ascii="GHEA Grapalat" w:hAnsi="GHEA Grapalat"/>
          <w:b/>
          <w:i w:val="0"/>
          <w:lang w:val="af-ZA"/>
        </w:rPr>
        <w:t>հասցեում,</w:t>
      </w:r>
      <w:r w:rsidRPr="00E6597C">
        <w:rPr>
          <w:rFonts w:ascii="GHEA Grapalat" w:hAnsi="GHEA Grapalat"/>
          <w:i w:val="0"/>
          <w:lang w:val="af-ZA"/>
        </w:rPr>
        <w:t xml:space="preserve"> </w:t>
      </w:r>
    </w:p>
    <w:p w:rsidR="00B61894" w:rsidRPr="008B004A" w:rsidRDefault="00B61894" w:rsidP="00B61894">
      <w:pPr>
        <w:pStyle w:val="a3"/>
        <w:spacing w:line="240" w:lineRule="auto"/>
        <w:ind w:firstLine="708"/>
        <w:rPr>
          <w:rFonts w:ascii="GHEA Grapalat" w:hAnsi="GHEA Grapalat"/>
          <w:b/>
          <w:i w:val="0"/>
          <w:lang w:val="af-ZA"/>
        </w:rPr>
      </w:pPr>
      <w:r w:rsidRPr="008B004A">
        <w:rPr>
          <w:rFonts w:ascii="GHEA Grapalat" w:hAnsi="GHEA Grapalat"/>
          <w:b/>
          <w:i w:val="0"/>
          <w:lang w:val="af-ZA"/>
        </w:rPr>
        <w:t xml:space="preserve"> « </w:t>
      </w:r>
      <w:r w:rsidR="003351F1" w:rsidRPr="008B004A">
        <w:rPr>
          <w:rFonts w:ascii="GHEA Grapalat" w:hAnsi="GHEA Grapalat"/>
          <w:b/>
          <w:i w:val="0"/>
          <w:lang w:val="hy-AM"/>
        </w:rPr>
        <w:t>2020թ.</w:t>
      </w:r>
      <w:r w:rsidRPr="008B004A">
        <w:rPr>
          <w:rFonts w:ascii="GHEA Grapalat" w:hAnsi="GHEA Grapalat"/>
          <w:b/>
          <w:i w:val="0"/>
          <w:lang w:val="af-ZA"/>
        </w:rPr>
        <w:t xml:space="preserve">» « </w:t>
      </w:r>
      <w:r w:rsidR="003351F1" w:rsidRPr="008B004A">
        <w:rPr>
          <w:rFonts w:ascii="GHEA Grapalat" w:hAnsi="GHEA Grapalat"/>
          <w:b/>
          <w:i w:val="0"/>
          <w:lang w:val="hy-AM"/>
        </w:rPr>
        <w:t>հուլիս</w:t>
      </w:r>
      <w:r w:rsidRPr="008B004A">
        <w:rPr>
          <w:rFonts w:ascii="GHEA Grapalat" w:hAnsi="GHEA Grapalat"/>
          <w:b/>
          <w:i w:val="0"/>
          <w:lang w:val="af-ZA"/>
        </w:rPr>
        <w:t xml:space="preserve">» « </w:t>
      </w:r>
      <w:r w:rsidR="008B004A" w:rsidRPr="008B004A">
        <w:rPr>
          <w:rFonts w:ascii="GHEA Grapalat" w:hAnsi="GHEA Grapalat"/>
          <w:b/>
          <w:i w:val="0"/>
          <w:lang w:val="hy-AM"/>
        </w:rPr>
        <w:t>24</w:t>
      </w:r>
      <w:r w:rsidRPr="008B004A">
        <w:rPr>
          <w:rFonts w:ascii="GHEA Grapalat" w:hAnsi="GHEA Grapalat"/>
          <w:b/>
          <w:i w:val="0"/>
          <w:lang w:val="af-ZA"/>
        </w:rPr>
        <w:t xml:space="preserve">» -ին ժամը  </w:t>
      </w:r>
      <w:r w:rsidR="000235FA">
        <w:rPr>
          <w:rFonts w:ascii="GHEA Grapalat" w:hAnsi="GHEA Grapalat"/>
          <w:b/>
          <w:i w:val="0"/>
          <w:lang w:val="hy-AM"/>
        </w:rPr>
        <w:t>12</w:t>
      </w:r>
      <w:r w:rsidR="008B004A" w:rsidRPr="008B004A">
        <w:rPr>
          <w:rFonts w:ascii="GHEA Grapalat" w:hAnsi="GHEA Grapalat"/>
          <w:b/>
          <w:i w:val="0"/>
          <w:lang w:val="hy-AM"/>
        </w:rPr>
        <w:t>:00</w:t>
      </w:r>
      <w:r w:rsidRPr="008B004A">
        <w:rPr>
          <w:rFonts w:ascii="GHEA Grapalat" w:hAnsi="GHEA Grapalat"/>
          <w:b/>
          <w:i w:val="0"/>
          <w:lang w:val="af-ZA"/>
        </w:rPr>
        <w:t xml:space="preserve">-ին։   </w:t>
      </w:r>
    </w:p>
    <w:p w:rsidR="00357D48" w:rsidRPr="00E6597C" w:rsidRDefault="00D926C3" w:rsidP="00D926C3">
      <w:pPr>
        <w:pStyle w:val="a3"/>
        <w:spacing w:line="240" w:lineRule="auto"/>
        <w:ind w:firstLine="0"/>
        <w:rPr>
          <w:rFonts w:ascii="GHEA Grapalat" w:hAnsi="GHEA Grapalat"/>
          <w:i w:val="0"/>
          <w:lang w:val="af-ZA"/>
        </w:rPr>
      </w:pPr>
      <w:r>
        <w:rPr>
          <w:rFonts w:ascii="GHEA Grapalat" w:hAnsi="GHEA Grapalat"/>
          <w:i w:val="0"/>
          <w:lang w:val="hy-AM"/>
        </w:rPr>
        <w:t xml:space="preserve"> </w:t>
      </w:r>
      <w:r w:rsidR="001305C6" w:rsidRPr="00E6597C">
        <w:rPr>
          <w:rFonts w:ascii="GHEA Grapalat" w:hAnsi="GHEA Grapalat"/>
          <w:i w:val="0"/>
          <w:lang w:val="af-ZA"/>
        </w:rPr>
        <w:t>Սույն</w:t>
      </w:r>
      <w:r w:rsidR="00357D48" w:rsidRPr="00E6597C">
        <w:rPr>
          <w:rFonts w:ascii="GHEA Grapalat" w:hAnsi="GHEA Grapalat"/>
          <w:i w:val="0"/>
          <w:lang w:val="af-ZA"/>
        </w:rPr>
        <w:t xml:space="preserve"> ընթացակար</w:t>
      </w:r>
      <w:r w:rsidR="00347499" w:rsidRPr="00E6597C">
        <w:rPr>
          <w:rFonts w:ascii="GHEA Grapalat" w:hAnsi="GHEA Grapalat"/>
          <w:i w:val="0"/>
          <w:lang w:val="af-ZA"/>
        </w:rPr>
        <w:t>գ</w:t>
      </w:r>
      <w:r w:rsidR="00357D48" w:rsidRPr="00E6597C">
        <w:rPr>
          <w:rFonts w:ascii="GHEA Grapalat" w:hAnsi="GHEA Grapalat"/>
          <w:i w:val="0"/>
          <w:lang w:val="af-ZA"/>
        </w:rPr>
        <w:t>ի վերաբերյալ բողոքները</w:t>
      </w:r>
      <w:r w:rsidR="00BE439E" w:rsidRPr="00E6597C">
        <w:rPr>
          <w:rFonts w:ascii="GHEA Grapalat" w:hAnsi="GHEA Grapalat"/>
          <w:i w:val="0"/>
          <w:lang w:val="af-ZA"/>
        </w:rPr>
        <w:t xml:space="preserve"> </w:t>
      </w:r>
      <w:r w:rsidR="001305C6" w:rsidRPr="00E6597C">
        <w:rPr>
          <w:rFonts w:ascii="GHEA Grapalat" w:hAnsi="GHEA Grapalat"/>
          <w:i w:val="0"/>
          <w:lang w:val="af-ZA"/>
        </w:rPr>
        <w:t>պետք է</w:t>
      </w:r>
      <w:r w:rsidR="0060526C" w:rsidRPr="00E6597C">
        <w:rPr>
          <w:rFonts w:ascii="GHEA Grapalat" w:hAnsi="GHEA Grapalat"/>
          <w:i w:val="0"/>
          <w:lang w:val="af-ZA"/>
        </w:rPr>
        <w:t xml:space="preserve"> </w:t>
      </w:r>
      <w:r w:rsidR="001305C6" w:rsidRPr="00E6597C">
        <w:rPr>
          <w:rFonts w:ascii="GHEA Grapalat" w:hAnsi="GHEA Grapalat"/>
          <w:i w:val="0"/>
          <w:lang w:val="af-ZA"/>
        </w:rPr>
        <w:t>ներկայացնել</w:t>
      </w:r>
      <w:r w:rsidR="00357D48" w:rsidRPr="00E6597C">
        <w:rPr>
          <w:rFonts w:ascii="GHEA Grapalat" w:hAnsi="GHEA Grapalat"/>
          <w:i w:val="0"/>
          <w:lang w:val="af-ZA"/>
        </w:rPr>
        <w:t xml:space="preserve"> </w:t>
      </w:r>
      <w:r w:rsidR="00776E6C" w:rsidRPr="00E6597C">
        <w:rPr>
          <w:rFonts w:ascii="GHEA Grapalat" w:hAnsi="GHEA Grapalat"/>
          <w:i w:val="0"/>
          <w:lang w:val="af-ZA"/>
        </w:rPr>
        <w:t>գնումների հետ կապված բողոքներ քննող անձին</w:t>
      </w:r>
      <w:r w:rsidR="00357D48" w:rsidRPr="00E6597C">
        <w:rPr>
          <w:rFonts w:ascii="GHEA Grapalat" w:hAnsi="GHEA Grapalat"/>
          <w:i w:val="0"/>
          <w:lang w:val="af-ZA"/>
        </w:rPr>
        <w:t xml:space="preserve">` ք. Երևան, </w:t>
      </w:r>
      <w:r w:rsidR="000076A1" w:rsidRPr="00E6597C">
        <w:rPr>
          <w:rFonts w:ascii="GHEA Grapalat" w:hAnsi="GHEA Grapalat"/>
          <w:i w:val="0"/>
          <w:lang w:val="af-ZA"/>
        </w:rPr>
        <w:t>Մելիք-Ադամյան փող</w:t>
      </w:r>
      <w:r w:rsidR="00E327B8" w:rsidRPr="00E6597C">
        <w:rPr>
          <w:rFonts w:ascii="GHEA Grapalat" w:hAnsi="GHEA Grapalat"/>
          <w:i w:val="0"/>
          <w:lang w:val="af-ZA"/>
        </w:rPr>
        <w:t>.</w:t>
      </w:r>
      <w:r w:rsidR="00677658" w:rsidRPr="00E6597C">
        <w:rPr>
          <w:rFonts w:ascii="GHEA Grapalat" w:hAnsi="GHEA Grapalat"/>
          <w:i w:val="0"/>
          <w:lang w:val="af-ZA"/>
        </w:rPr>
        <w:t xml:space="preserve"> </w:t>
      </w:r>
      <w:r w:rsidR="000076A1" w:rsidRPr="00E6597C">
        <w:rPr>
          <w:rFonts w:ascii="GHEA Grapalat" w:hAnsi="GHEA Grapalat"/>
          <w:i w:val="0"/>
          <w:lang w:val="af-ZA"/>
        </w:rPr>
        <w:t xml:space="preserve">1 </w:t>
      </w:r>
      <w:r w:rsidR="00357D48" w:rsidRPr="00E6597C">
        <w:rPr>
          <w:rFonts w:ascii="GHEA Grapalat" w:hAnsi="GHEA Grapalat"/>
          <w:i w:val="0"/>
          <w:lang w:val="af-ZA"/>
        </w:rPr>
        <w:t xml:space="preserve"> հասցեով</w:t>
      </w:r>
      <w:r w:rsidR="004D5671" w:rsidRPr="00E6597C">
        <w:rPr>
          <w:rFonts w:ascii="GHEA Grapalat" w:hAnsi="GHEA Grapalat"/>
          <w:i w:val="0"/>
          <w:lang w:val="af-ZA"/>
        </w:rPr>
        <w:t>։</w:t>
      </w:r>
      <w:r w:rsidR="001305C6" w:rsidRPr="00E6597C">
        <w:rPr>
          <w:rFonts w:ascii="GHEA Grapalat" w:hAnsi="GHEA Grapalat"/>
          <w:i w:val="0"/>
          <w:lang w:val="af-ZA"/>
        </w:rPr>
        <w:t xml:space="preserve"> Բողոքարկումն իր</w:t>
      </w:r>
      <w:r w:rsidR="00EE73A8" w:rsidRPr="00E6597C">
        <w:rPr>
          <w:rFonts w:ascii="GHEA Grapalat" w:hAnsi="GHEA Grapalat"/>
          <w:i w:val="0"/>
          <w:lang w:val="af-ZA"/>
        </w:rPr>
        <w:t>ա</w:t>
      </w:r>
      <w:r w:rsidR="001305C6" w:rsidRPr="00E6597C">
        <w:rPr>
          <w:rFonts w:ascii="GHEA Grapalat" w:hAnsi="GHEA Grapalat"/>
          <w:i w:val="0"/>
          <w:lang w:val="af-ZA"/>
        </w:rPr>
        <w:t xml:space="preserve">կանացվում է սույն </w:t>
      </w:r>
      <w:r w:rsidR="00677658" w:rsidRPr="00E6597C">
        <w:rPr>
          <w:rFonts w:ascii="GHEA Grapalat" w:hAnsi="GHEA Grapalat"/>
          <w:i w:val="0"/>
          <w:lang w:val="af-ZA"/>
        </w:rPr>
        <w:t xml:space="preserve">մրցույթի </w:t>
      </w:r>
      <w:r w:rsidR="001305C6" w:rsidRPr="00E6597C">
        <w:rPr>
          <w:rFonts w:ascii="GHEA Grapalat" w:hAnsi="GHEA Grapalat"/>
          <w:i w:val="0"/>
          <w:lang w:val="af-ZA"/>
        </w:rPr>
        <w:t>հրավեր</w:t>
      </w:r>
      <w:r w:rsidR="00677658" w:rsidRPr="00E6597C">
        <w:rPr>
          <w:rFonts w:ascii="GHEA Grapalat" w:hAnsi="GHEA Grapalat"/>
          <w:i w:val="0"/>
          <w:lang w:val="af-ZA"/>
        </w:rPr>
        <w:t xml:space="preserve">ով </w:t>
      </w:r>
      <w:r w:rsidR="001305C6" w:rsidRPr="00E6597C">
        <w:rPr>
          <w:rFonts w:ascii="GHEA Grapalat" w:hAnsi="GHEA Grapalat"/>
          <w:i w:val="0"/>
          <w:lang w:val="af-ZA"/>
        </w:rPr>
        <w:t>սահմանված կարգով</w:t>
      </w:r>
      <w:r w:rsidR="004D5671" w:rsidRPr="00E6597C">
        <w:rPr>
          <w:rFonts w:ascii="GHEA Grapalat" w:hAnsi="GHEA Grapalat"/>
          <w:i w:val="0"/>
          <w:lang w:val="af-ZA"/>
        </w:rPr>
        <w:t>։</w:t>
      </w:r>
      <w:r w:rsidR="006E35A0" w:rsidRPr="00E6597C">
        <w:rPr>
          <w:rFonts w:ascii="GHEA Grapalat" w:hAnsi="GHEA Grapalat"/>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E6597C">
        <w:rPr>
          <w:rFonts w:ascii="GHEA Grapalat" w:hAnsi="GHEA Grapalat"/>
          <w:i w:val="0"/>
          <w:lang w:val="af-ZA"/>
        </w:rPr>
        <w:t xml:space="preserve">«900008000482» </w:t>
      </w:r>
      <w:r w:rsidR="006E35A0" w:rsidRPr="00E6597C">
        <w:rPr>
          <w:rFonts w:ascii="GHEA Grapalat" w:hAnsi="GHEA Grapalat"/>
          <w:i w:val="0"/>
          <w:lang w:val="af-ZA"/>
        </w:rPr>
        <w:t xml:space="preserve">գանձապետական հաշվեհամարին: </w:t>
      </w:r>
    </w:p>
    <w:p w:rsidR="00D14B53" w:rsidRDefault="00754697" w:rsidP="00D14B53">
      <w:pPr>
        <w:pStyle w:val="a3"/>
        <w:spacing w:line="240" w:lineRule="auto"/>
        <w:rPr>
          <w:rFonts w:ascii="GHEA Grapalat" w:hAnsi="GHEA Grapalat"/>
          <w:i w:val="0"/>
          <w:lang w:val="hy-AM"/>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D14B53" w:rsidRPr="00D14B53">
        <w:rPr>
          <w:rFonts w:ascii="GHEA Grapalat" w:hAnsi="GHEA Grapalat"/>
          <w:i w:val="0"/>
          <w:lang w:val="hy-AM"/>
        </w:rPr>
        <w:t xml:space="preserve"> </w:t>
      </w:r>
      <w:r w:rsidR="00D14B53" w:rsidRPr="00D91521">
        <w:rPr>
          <w:rFonts w:ascii="GHEA Grapalat" w:hAnsi="GHEA Grapalat"/>
          <w:i w:val="0"/>
          <w:lang w:val="hy-AM"/>
        </w:rPr>
        <w:t>Ք.Բաղդասարյան</w:t>
      </w:r>
      <w:r w:rsidR="00D14B53" w:rsidRPr="00D91521">
        <w:rPr>
          <w:rFonts w:ascii="GHEA Grapalat" w:hAnsi="GHEA Grapalat"/>
          <w:i w:val="0"/>
          <w:lang w:val="af-ZA"/>
        </w:rPr>
        <w:t>ին</w:t>
      </w:r>
      <w:r w:rsidR="00D14B53">
        <w:rPr>
          <w:rFonts w:ascii="GHEA Grapalat" w:hAnsi="GHEA Grapalat"/>
          <w:i w:val="0"/>
          <w:lang w:val="hy-AM"/>
        </w:rPr>
        <w:t>,   հ</w:t>
      </w:r>
      <w:r w:rsidR="00D14B53" w:rsidRPr="00D91521">
        <w:rPr>
          <w:rFonts w:ascii="GHEA Grapalat" w:hAnsi="GHEA Grapalat"/>
          <w:i w:val="0"/>
          <w:lang w:val="af-ZA"/>
        </w:rPr>
        <w:t>եռախոս</w:t>
      </w:r>
      <w:r w:rsidR="00D14B53">
        <w:rPr>
          <w:rFonts w:ascii="GHEA Grapalat" w:hAnsi="GHEA Grapalat"/>
          <w:i w:val="0"/>
          <w:lang w:val="hy-AM"/>
        </w:rPr>
        <w:t xml:space="preserve">` </w:t>
      </w:r>
      <w:r w:rsidR="00D14B53" w:rsidRPr="00D91521">
        <w:rPr>
          <w:rFonts w:ascii="GHEA Grapalat" w:hAnsi="GHEA Grapalat"/>
          <w:i w:val="0"/>
          <w:lang w:val="af-ZA"/>
        </w:rPr>
        <w:t xml:space="preserve"> </w:t>
      </w:r>
      <w:r w:rsidR="00D14B53">
        <w:rPr>
          <w:rFonts w:ascii="GHEA Grapalat" w:hAnsi="GHEA Grapalat"/>
          <w:i w:val="0"/>
          <w:lang w:val="hy-AM"/>
        </w:rPr>
        <w:t>060-46-01-51</w:t>
      </w:r>
    </w:p>
    <w:p w:rsidR="00D14B53" w:rsidRPr="00F66BD8" w:rsidRDefault="00D14B53" w:rsidP="00D14B53">
      <w:pPr>
        <w:pStyle w:val="a3"/>
        <w:spacing w:line="240" w:lineRule="auto"/>
        <w:rPr>
          <w:rFonts w:ascii="GHEA Grapalat" w:hAnsi="GHEA Grapalat"/>
          <w:i w:val="0"/>
          <w:lang w:val="af-ZA"/>
        </w:rPr>
      </w:pPr>
      <w:r>
        <w:rPr>
          <w:rFonts w:ascii="GHEA Grapalat" w:hAnsi="GHEA Grapalat"/>
          <w:i w:val="0"/>
          <w:lang w:val="hy-AM"/>
        </w:rPr>
        <w:t xml:space="preserve"> </w:t>
      </w:r>
      <w:r w:rsidRPr="00D91521">
        <w:rPr>
          <w:rFonts w:ascii="GHEA Grapalat" w:hAnsi="GHEA Grapalat"/>
          <w:i w:val="0"/>
          <w:lang w:val="af-ZA"/>
        </w:rPr>
        <w:t>Էլ. Փոստ</w:t>
      </w:r>
      <w:r w:rsidRPr="00D91521">
        <w:rPr>
          <w:rFonts w:ascii="GHEA Grapalat" w:hAnsi="GHEA Grapalat"/>
          <w:i w:val="0"/>
          <w:lang w:val="hy-AM"/>
        </w:rPr>
        <w:t>`</w:t>
      </w:r>
      <w:r w:rsidRPr="00D91521">
        <w:rPr>
          <w:rFonts w:ascii="GHEA Grapalat" w:hAnsi="GHEA Grapalat"/>
          <w:i w:val="0"/>
          <w:lang w:val="af-ZA"/>
        </w:rPr>
        <w:t xml:space="preserve"> </w:t>
      </w:r>
      <w:r>
        <w:rPr>
          <w:rFonts w:ascii="GHEA Grapalat" w:hAnsi="GHEA Grapalat"/>
          <w:i w:val="0"/>
          <w:lang w:val="hy-AM"/>
        </w:rPr>
        <w:t>baghdasarya</w:t>
      </w:r>
      <w:r w:rsidRPr="00D91521">
        <w:rPr>
          <w:rFonts w:ascii="GHEA Grapalat" w:hAnsi="GHEA Grapalat"/>
          <w:i w:val="0"/>
          <w:lang w:val="hy-AM"/>
        </w:rPr>
        <w:t>n_1978@mail.ru</w:t>
      </w:r>
    </w:p>
    <w:p w:rsidR="00D14B53" w:rsidRPr="00D91521" w:rsidRDefault="00D14B53" w:rsidP="00D14B53">
      <w:pPr>
        <w:pStyle w:val="a3"/>
        <w:spacing w:line="240" w:lineRule="auto"/>
        <w:ind w:firstLine="0"/>
        <w:jc w:val="left"/>
        <w:rPr>
          <w:rFonts w:ascii="GHEA Grapalat" w:hAnsi="GHEA Grapalat"/>
          <w:i w:val="0"/>
          <w:lang w:val="hy-AM"/>
        </w:rPr>
      </w:pPr>
      <w:r>
        <w:rPr>
          <w:rFonts w:ascii="GHEA Grapalat" w:hAnsi="GHEA Grapalat"/>
          <w:i w:val="0"/>
          <w:lang w:val="hy-AM"/>
        </w:rPr>
        <w:t xml:space="preserve">             </w:t>
      </w:r>
      <w:r w:rsidRPr="00D91521">
        <w:rPr>
          <w:rFonts w:ascii="GHEA Grapalat" w:hAnsi="GHEA Grapalat"/>
          <w:i w:val="0"/>
          <w:lang w:val="af-ZA"/>
        </w:rPr>
        <w:t>Պատվիրատու</w:t>
      </w:r>
      <w:r w:rsidRPr="00D91521">
        <w:rPr>
          <w:rFonts w:ascii="GHEA Grapalat" w:hAnsi="GHEA Grapalat"/>
          <w:i w:val="0"/>
          <w:lang w:val="hy-AM"/>
        </w:rPr>
        <w:t xml:space="preserve">` </w:t>
      </w:r>
      <w:r>
        <w:rPr>
          <w:rFonts w:ascii="GHEA Grapalat" w:hAnsi="GHEA Grapalat"/>
          <w:i w:val="0"/>
          <w:lang w:val="hy-AM"/>
        </w:rPr>
        <w:t>Արգելի</w:t>
      </w:r>
      <w:r w:rsidRPr="00D91521">
        <w:rPr>
          <w:rFonts w:ascii="GHEA Grapalat" w:hAnsi="GHEA Grapalat"/>
          <w:i w:val="0"/>
          <w:lang w:val="hy-AM"/>
        </w:rPr>
        <w:t xml:space="preserve"> համայնքապետարան</w:t>
      </w:r>
    </w:p>
    <w:p w:rsidR="00754697" w:rsidRPr="00D14B53" w:rsidRDefault="00754697" w:rsidP="00D14B53">
      <w:pPr>
        <w:pStyle w:val="a3"/>
        <w:spacing w:line="240" w:lineRule="auto"/>
        <w:rPr>
          <w:rFonts w:ascii="GHEA Grapalat" w:hAnsi="GHEA Grapalat"/>
          <w:i w:val="0"/>
          <w:u w:val="single"/>
          <w:lang w:val="hy-AM"/>
        </w:rPr>
      </w:pPr>
    </w:p>
    <w:p w:rsidR="009F18D0" w:rsidRPr="00E6597C" w:rsidRDefault="009F18D0" w:rsidP="00EF3662">
      <w:pPr>
        <w:pStyle w:val="a3"/>
        <w:spacing w:line="240" w:lineRule="auto"/>
        <w:rPr>
          <w:rFonts w:ascii="GHEA Grapalat" w:hAnsi="GHEA Grapalat"/>
          <w:i w:val="0"/>
          <w:lang w:val="af-ZA"/>
        </w:rPr>
      </w:pPr>
    </w:p>
    <w:p w:rsidR="009F18D0" w:rsidRPr="00E6597C" w:rsidRDefault="009F18D0" w:rsidP="00EF3662">
      <w:pPr>
        <w:pStyle w:val="a3"/>
        <w:spacing w:line="240" w:lineRule="auto"/>
        <w:rPr>
          <w:rFonts w:ascii="GHEA Grapalat" w:hAnsi="GHEA Grapalat"/>
          <w:i w:val="0"/>
          <w:lang w:val="af-ZA"/>
        </w:rPr>
      </w:pPr>
    </w:p>
    <w:p w:rsidR="00754697" w:rsidRPr="00E6597C" w:rsidRDefault="00754697" w:rsidP="00EF3662">
      <w:pPr>
        <w:pStyle w:val="a3"/>
        <w:spacing w:line="240" w:lineRule="auto"/>
        <w:ind w:left="1404"/>
        <w:rPr>
          <w:rFonts w:ascii="GHEA Grapalat" w:hAnsi="GHEA Grapalat"/>
          <w:i w:val="0"/>
          <w:lang w:val="af-ZA"/>
        </w:rPr>
      </w:pPr>
    </w:p>
    <w:p w:rsidR="00826193" w:rsidRPr="004959D0" w:rsidRDefault="00826193" w:rsidP="004959D0">
      <w:pPr>
        <w:pStyle w:val="aa"/>
        <w:ind w:right="-7"/>
        <w:rPr>
          <w:rFonts w:ascii="GHEA Grapalat" w:hAnsi="GHEA Grapalat" w:cs="Sylfaen"/>
          <w:i/>
          <w:sz w:val="22"/>
          <w:lang w:val="hy-AM"/>
        </w:rPr>
      </w:pPr>
    </w:p>
    <w:p w:rsidR="009E4B3C" w:rsidRPr="00FC4D6A" w:rsidRDefault="009E4B3C" w:rsidP="00EF3662">
      <w:pPr>
        <w:pStyle w:val="aa"/>
        <w:spacing w:after="0"/>
        <w:ind w:firstLine="567"/>
        <w:jc w:val="right"/>
        <w:rPr>
          <w:rFonts w:ascii="GHEA Grapalat" w:hAnsi="GHEA Grapalat" w:cs="Sylfaen"/>
          <w:i/>
          <w:sz w:val="20"/>
          <w:szCs w:val="20"/>
          <w:lang w:val="hy-AM"/>
        </w:rPr>
      </w:pPr>
    </w:p>
    <w:p w:rsidR="00096865" w:rsidRPr="00E6597C" w:rsidRDefault="00096865" w:rsidP="004959D0">
      <w:pPr>
        <w:pStyle w:val="aa"/>
        <w:spacing w:after="0"/>
        <w:ind w:firstLine="567"/>
        <w:jc w:val="right"/>
        <w:rPr>
          <w:rFonts w:ascii="GHEA Grapalat" w:hAnsi="GHEA Grapalat" w:cs="Sylfaen"/>
          <w:i/>
          <w:sz w:val="20"/>
          <w:szCs w:val="20"/>
          <w:lang w:val="af-ZA"/>
        </w:rPr>
      </w:pPr>
      <w:r w:rsidRPr="00FC4D6A">
        <w:rPr>
          <w:rFonts w:ascii="GHEA Grapalat" w:hAnsi="GHEA Grapalat" w:cs="Sylfaen"/>
          <w:i/>
          <w:sz w:val="20"/>
          <w:szCs w:val="20"/>
          <w:lang w:val="hy-AM"/>
        </w:rPr>
        <w:lastRenderedPageBreak/>
        <w:t>Հաստատված</w:t>
      </w:r>
      <w:r w:rsidRPr="00E6597C">
        <w:rPr>
          <w:rFonts w:ascii="GHEA Grapalat" w:hAnsi="GHEA Grapalat" w:cs="Times Armenian"/>
          <w:i/>
          <w:sz w:val="20"/>
          <w:szCs w:val="20"/>
          <w:lang w:val="af-ZA"/>
        </w:rPr>
        <w:t xml:space="preserve"> </w:t>
      </w:r>
      <w:r w:rsidRPr="00FC4D6A">
        <w:rPr>
          <w:rFonts w:ascii="GHEA Grapalat" w:hAnsi="GHEA Grapalat" w:cs="Sylfaen"/>
          <w:i/>
          <w:sz w:val="20"/>
          <w:szCs w:val="20"/>
          <w:lang w:val="hy-AM"/>
        </w:rPr>
        <w:t>է</w:t>
      </w:r>
    </w:p>
    <w:p w:rsidR="00096865" w:rsidRPr="004959D0" w:rsidRDefault="004959D0" w:rsidP="004959D0">
      <w:pPr>
        <w:pStyle w:val="a3"/>
        <w:spacing w:line="240" w:lineRule="auto"/>
        <w:jc w:val="right"/>
        <w:rPr>
          <w:rFonts w:ascii="GHEA Grapalat" w:hAnsi="GHEA Grapalat"/>
          <w:lang w:val="af-ZA"/>
        </w:rPr>
      </w:pPr>
      <w:r>
        <w:rPr>
          <w:rFonts w:ascii="GHEA Grapalat" w:hAnsi="GHEA Grapalat"/>
          <w:sz w:val="16"/>
          <w:szCs w:val="16"/>
          <w:lang w:val="hy-AM"/>
        </w:rPr>
        <w:t xml:space="preserve">                                         </w:t>
      </w:r>
      <w:r w:rsidRPr="00AF0CF0">
        <w:rPr>
          <w:rFonts w:ascii="GHEA Grapalat" w:hAnsi="GHEA Grapalat"/>
          <w:b/>
          <w:i w:val="0"/>
          <w:sz w:val="16"/>
          <w:szCs w:val="16"/>
          <w:lang w:val="hy-AM"/>
        </w:rPr>
        <w:t>&lt;&lt;</w:t>
      </w:r>
      <w:r w:rsidRPr="00AF0CF0">
        <w:rPr>
          <w:rFonts w:ascii="GHEA Grapalat" w:hAnsi="GHEA Grapalat"/>
          <w:b/>
          <w:i w:val="0"/>
          <w:lang w:val="hy-AM"/>
        </w:rPr>
        <w:t>ԿՄԱՀ-ԳՀԱՇՁԲ-20/0</w:t>
      </w:r>
      <w:r w:rsidR="00AF0CF0" w:rsidRPr="00AF0CF0">
        <w:rPr>
          <w:rFonts w:ascii="GHEA Grapalat" w:hAnsi="GHEA Grapalat"/>
          <w:b/>
          <w:i w:val="0"/>
          <w:lang w:val="hy-AM"/>
        </w:rPr>
        <w:t>5</w:t>
      </w:r>
      <w:r w:rsidRPr="00AF0CF0">
        <w:rPr>
          <w:rFonts w:ascii="GHEA Grapalat" w:hAnsi="GHEA Grapalat"/>
          <w:b/>
          <w:i w:val="0"/>
          <w:sz w:val="16"/>
          <w:szCs w:val="16"/>
          <w:lang w:val="hy-AM"/>
        </w:rPr>
        <w:t>&gt;&gt;</w:t>
      </w:r>
      <w:r w:rsidRPr="00AF0CF0">
        <w:rPr>
          <w:rFonts w:ascii="GHEA Grapalat" w:hAnsi="GHEA Grapalat"/>
          <w:i w:val="0"/>
          <w:lang w:val="hy-AM"/>
        </w:rPr>
        <w:t xml:space="preserve"> </w:t>
      </w:r>
      <w:r w:rsidRPr="00AF0CF0">
        <w:rPr>
          <w:rFonts w:ascii="GHEA Grapalat" w:hAnsi="GHEA Grapalat"/>
          <w:i w:val="0"/>
          <w:lang w:val="af-ZA"/>
        </w:rPr>
        <w:t xml:space="preserve">   </w:t>
      </w:r>
      <w:r w:rsidRPr="004959D0">
        <w:rPr>
          <w:rFonts w:ascii="GHEA Grapalat" w:hAnsi="GHEA Grapalat"/>
          <w:lang w:val="af-ZA"/>
        </w:rPr>
        <w:t xml:space="preserve">     </w:t>
      </w:r>
      <w:r w:rsidR="00096865" w:rsidRPr="00FC4D6A">
        <w:rPr>
          <w:rFonts w:ascii="GHEA Grapalat" w:hAnsi="GHEA Grapalat" w:cs="Sylfaen"/>
          <w:lang w:val="hy-AM"/>
        </w:rPr>
        <w:t>ծածկա</w:t>
      </w:r>
      <w:r w:rsidR="00096865" w:rsidRPr="00FC4D6A">
        <w:rPr>
          <w:rFonts w:ascii="GHEA Grapalat" w:hAnsi="GHEA Grapalat" w:cs="Times Armenian"/>
          <w:lang w:val="hy-AM"/>
        </w:rPr>
        <w:t>գ</w:t>
      </w:r>
      <w:r w:rsidR="00096865" w:rsidRPr="00FC4D6A">
        <w:rPr>
          <w:rFonts w:ascii="GHEA Grapalat" w:hAnsi="GHEA Grapalat" w:cs="Sylfaen"/>
          <w:lang w:val="hy-AM"/>
        </w:rPr>
        <w:t>րով</w:t>
      </w:r>
      <w:r w:rsidR="00096865" w:rsidRPr="004959D0">
        <w:rPr>
          <w:rFonts w:ascii="GHEA Grapalat" w:hAnsi="GHEA Grapalat" w:cs="Times Armenian"/>
          <w:lang w:val="af-ZA"/>
        </w:rPr>
        <w:t xml:space="preserve"> </w:t>
      </w:r>
    </w:p>
    <w:p w:rsidR="00096865" w:rsidRPr="004959D0" w:rsidRDefault="004959D0" w:rsidP="004959D0">
      <w:pPr>
        <w:pStyle w:val="aa"/>
        <w:spacing w:after="0"/>
        <w:ind w:firstLine="567"/>
        <w:jc w:val="right"/>
        <w:rPr>
          <w:rFonts w:ascii="GHEA Grapalat" w:hAnsi="GHEA Grapalat" w:cs="Times Armenian"/>
          <w:i/>
          <w:sz w:val="20"/>
          <w:szCs w:val="20"/>
          <w:lang w:val="af-ZA"/>
        </w:rPr>
      </w:pPr>
      <w:r w:rsidRPr="004959D0">
        <w:rPr>
          <w:rFonts w:ascii="GHEA Grapalat" w:hAnsi="GHEA Grapalat" w:cs="Sylfaen"/>
          <w:i/>
          <w:sz w:val="20"/>
          <w:szCs w:val="20"/>
          <w:lang w:val="hy-AM"/>
        </w:rPr>
        <w:t>գնանշման հարցման</w:t>
      </w:r>
      <w:r w:rsidR="00096865" w:rsidRPr="004959D0">
        <w:rPr>
          <w:rFonts w:ascii="GHEA Grapalat" w:hAnsi="GHEA Grapalat" w:cs="Times Armenian"/>
          <w:i/>
          <w:sz w:val="20"/>
          <w:szCs w:val="20"/>
          <w:lang w:val="af-ZA"/>
        </w:rPr>
        <w:t xml:space="preserve"> </w:t>
      </w:r>
      <w:r w:rsidR="00EE5855" w:rsidRPr="004959D0">
        <w:rPr>
          <w:rFonts w:ascii="GHEA Grapalat" w:hAnsi="GHEA Grapalat" w:cs="Times Armenian"/>
          <w:i/>
          <w:sz w:val="20"/>
          <w:szCs w:val="20"/>
          <w:lang w:val="af-ZA"/>
        </w:rPr>
        <w:t xml:space="preserve">գնահատող </w:t>
      </w:r>
      <w:r w:rsidR="00096865" w:rsidRPr="00FC4D6A">
        <w:rPr>
          <w:rFonts w:ascii="GHEA Grapalat" w:hAnsi="GHEA Grapalat" w:cs="Sylfaen"/>
          <w:i/>
          <w:sz w:val="20"/>
          <w:szCs w:val="20"/>
          <w:lang w:val="hy-AM"/>
        </w:rPr>
        <w:t>հանձնաժողովի</w:t>
      </w:r>
    </w:p>
    <w:p w:rsidR="00096865" w:rsidRPr="004959D0" w:rsidRDefault="00096865" w:rsidP="004959D0">
      <w:pPr>
        <w:pStyle w:val="aa"/>
        <w:spacing w:after="0"/>
        <w:ind w:firstLine="567"/>
        <w:jc w:val="right"/>
        <w:rPr>
          <w:rFonts w:ascii="GHEA Grapalat" w:hAnsi="GHEA Grapalat"/>
          <w:i/>
          <w:sz w:val="20"/>
          <w:szCs w:val="20"/>
          <w:lang w:val="af-ZA"/>
        </w:rPr>
      </w:pPr>
      <w:r w:rsidRPr="004959D0">
        <w:rPr>
          <w:rFonts w:ascii="GHEA Grapalat" w:hAnsi="GHEA Grapalat" w:cs="Sylfaen"/>
          <w:i/>
          <w:sz w:val="20"/>
          <w:szCs w:val="20"/>
          <w:lang w:val="af-ZA"/>
        </w:rPr>
        <w:t xml:space="preserve"> 20</w:t>
      </w:r>
      <w:r w:rsidR="004959D0">
        <w:rPr>
          <w:rFonts w:ascii="GHEA Grapalat" w:hAnsi="GHEA Grapalat" w:cs="Sylfaen"/>
          <w:i/>
          <w:sz w:val="20"/>
          <w:szCs w:val="20"/>
          <w:lang w:val="hy-AM"/>
        </w:rPr>
        <w:t>20</w:t>
      </w:r>
      <w:r w:rsidRPr="004959D0">
        <w:rPr>
          <w:rFonts w:ascii="GHEA Grapalat" w:hAnsi="GHEA Grapalat" w:cs="Sylfaen"/>
          <w:i/>
          <w:sz w:val="20"/>
          <w:szCs w:val="20"/>
          <w:lang w:val="af-ZA"/>
        </w:rPr>
        <w:t xml:space="preserve"> </w:t>
      </w:r>
      <w:r w:rsidRPr="004959D0">
        <w:rPr>
          <w:rFonts w:ascii="GHEA Grapalat" w:hAnsi="GHEA Grapalat" w:cs="Sylfaen"/>
          <w:i/>
          <w:sz w:val="20"/>
          <w:szCs w:val="20"/>
        </w:rPr>
        <w:t>թ</w:t>
      </w:r>
      <w:r w:rsidRPr="004959D0">
        <w:rPr>
          <w:rFonts w:ascii="GHEA Grapalat" w:hAnsi="GHEA Grapalat" w:cs="Times Armenian"/>
          <w:i/>
          <w:sz w:val="20"/>
          <w:szCs w:val="20"/>
          <w:lang w:val="af-ZA"/>
        </w:rPr>
        <w:t>.</w:t>
      </w:r>
      <w:r w:rsidR="004959D0">
        <w:rPr>
          <w:rFonts w:ascii="GHEA Grapalat" w:hAnsi="GHEA Grapalat" w:cs="Times Armenian"/>
          <w:i/>
          <w:sz w:val="20"/>
          <w:szCs w:val="20"/>
          <w:lang w:val="hy-AM"/>
        </w:rPr>
        <w:t xml:space="preserve">հուլիսի </w:t>
      </w:r>
      <w:r w:rsidR="00F50319">
        <w:rPr>
          <w:rFonts w:ascii="GHEA Grapalat" w:hAnsi="GHEA Grapalat" w:cs="Times Armenian"/>
          <w:i/>
          <w:sz w:val="20"/>
          <w:szCs w:val="20"/>
          <w:lang w:val="hy-AM"/>
        </w:rPr>
        <w:t>1</w:t>
      </w:r>
      <w:r w:rsidR="000D3D94">
        <w:rPr>
          <w:rFonts w:ascii="GHEA Grapalat" w:hAnsi="GHEA Grapalat" w:cs="Times Armenian"/>
          <w:i/>
          <w:sz w:val="20"/>
          <w:szCs w:val="20"/>
          <w:lang w:val="hy-AM"/>
        </w:rPr>
        <w:t>6</w:t>
      </w:r>
      <w:r w:rsidR="005C6159" w:rsidRPr="004959D0">
        <w:rPr>
          <w:rFonts w:ascii="GHEA Grapalat" w:hAnsi="GHEA Grapalat" w:cs="Times Armenian"/>
          <w:i/>
          <w:sz w:val="20"/>
          <w:szCs w:val="20"/>
          <w:lang w:val="af-ZA"/>
        </w:rPr>
        <w:t xml:space="preserve">-ի </w:t>
      </w:r>
      <w:r w:rsidRPr="004959D0">
        <w:rPr>
          <w:rFonts w:ascii="GHEA Grapalat" w:hAnsi="GHEA Grapalat" w:cs="Times Armenian"/>
          <w:i/>
          <w:sz w:val="20"/>
          <w:szCs w:val="20"/>
          <w:vertAlign w:val="subscript"/>
          <w:lang w:val="af-ZA"/>
        </w:rPr>
        <w:t xml:space="preserve"> </w:t>
      </w:r>
      <w:r w:rsidR="005C6159" w:rsidRPr="004959D0">
        <w:rPr>
          <w:rFonts w:ascii="GHEA Grapalat" w:hAnsi="GHEA Grapalat" w:cs="Times Armenian"/>
          <w:i/>
          <w:sz w:val="20"/>
          <w:szCs w:val="20"/>
          <w:lang w:val="af-ZA"/>
        </w:rPr>
        <w:t xml:space="preserve">N </w:t>
      </w:r>
      <w:r w:rsidR="004959D0" w:rsidRPr="004959D0">
        <w:rPr>
          <w:rFonts w:ascii="GHEA Grapalat" w:hAnsi="GHEA Grapalat" w:cs="Times Armenian"/>
          <w:i/>
          <w:sz w:val="20"/>
          <w:szCs w:val="20"/>
          <w:lang w:val="hy-AM"/>
        </w:rPr>
        <w:t xml:space="preserve">01 </w:t>
      </w:r>
      <w:r w:rsidRPr="004959D0">
        <w:rPr>
          <w:rFonts w:ascii="GHEA Grapalat" w:hAnsi="GHEA Grapalat" w:cs="Sylfaen"/>
          <w:i/>
          <w:sz w:val="20"/>
          <w:szCs w:val="20"/>
        </w:rPr>
        <w:t>որոշմամբ</w:t>
      </w:r>
    </w:p>
    <w:p w:rsidR="00096865" w:rsidRPr="004959D0" w:rsidRDefault="00096865" w:rsidP="004959D0">
      <w:pPr>
        <w:pStyle w:val="aa"/>
        <w:ind w:right="-7" w:firstLine="567"/>
        <w:jc w:val="right"/>
        <w:rPr>
          <w:rFonts w:ascii="GHEA Grapalat" w:hAnsi="GHEA Grapalat"/>
          <w:i/>
          <w:lang w:val="af-ZA"/>
        </w:rPr>
      </w:pPr>
    </w:p>
    <w:p w:rsidR="00096865" w:rsidRPr="00F6218D" w:rsidRDefault="00F6218D" w:rsidP="00F6218D">
      <w:pPr>
        <w:pStyle w:val="aa"/>
        <w:ind w:right="-7" w:firstLine="567"/>
        <w:jc w:val="center"/>
        <w:rPr>
          <w:rFonts w:ascii="GHEA Grapalat" w:hAnsi="GHEA Grapalat"/>
          <w:sz w:val="20"/>
          <w:szCs w:val="20"/>
          <w:lang w:val="hy-AM"/>
        </w:rPr>
      </w:pPr>
      <w:r w:rsidRPr="00F6218D">
        <w:rPr>
          <w:rFonts w:ascii="GHEA Grapalat" w:hAnsi="GHEA Grapalat" w:cs="Times Armenian"/>
          <w:sz w:val="20"/>
          <w:szCs w:val="20"/>
          <w:lang w:val="hy-AM"/>
        </w:rPr>
        <w:t>ԱՐԳԵԼԻ ՀԱՄԱՅՆՔԱՊԵՏԱՐԱՆ</w:t>
      </w:r>
    </w:p>
    <w:p w:rsidR="00096865" w:rsidRPr="00F6218D" w:rsidRDefault="00096865" w:rsidP="00F6218D">
      <w:pPr>
        <w:pStyle w:val="aa"/>
        <w:tabs>
          <w:tab w:val="left" w:pos="5968"/>
        </w:tabs>
        <w:ind w:right="-7" w:firstLine="567"/>
        <w:jc w:val="center"/>
        <w:rPr>
          <w:rFonts w:ascii="GHEA Grapalat" w:hAnsi="GHEA Grapalat" w:cs="Sylfaen"/>
          <w:sz w:val="20"/>
          <w:szCs w:val="20"/>
          <w:lang w:val="af-ZA"/>
        </w:rPr>
      </w:pPr>
      <w:r w:rsidRPr="00F6218D">
        <w:rPr>
          <w:rFonts w:ascii="GHEA Grapalat" w:hAnsi="GHEA Grapalat" w:cs="Sylfaen"/>
          <w:sz w:val="20"/>
          <w:szCs w:val="20"/>
          <w:lang w:val="hy-AM"/>
        </w:rPr>
        <w:t>Հ</w:t>
      </w:r>
      <w:r w:rsidRPr="00F6218D">
        <w:rPr>
          <w:rFonts w:ascii="GHEA Grapalat" w:hAnsi="GHEA Grapalat" w:cs="Times Armenian"/>
          <w:sz w:val="20"/>
          <w:szCs w:val="20"/>
          <w:lang w:val="af-ZA"/>
        </w:rPr>
        <w:t xml:space="preserve"> </w:t>
      </w:r>
      <w:r w:rsidRPr="00F6218D">
        <w:rPr>
          <w:rFonts w:ascii="GHEA Grapalat" w:hAnsi="GHEA Grapalat" w:cs="Sylfaen"/>
          <w:sz w:val="20"/>
          <w:szCs w:val="20"/>
          <w:lang w:val="hy-AM"/>
        </w:rPr>
        <w:t>Ր</w:t>
      </w:r>
      <w:r w:rsidRPr="00F6218D">
        <w:rPr>
          <w:rFonts w:ascii="GHEA Grapalat" w:hAnsi="GHEA Grapalat" w:cs="Times Armenian"/>
          <w:sz w:val="20"/>
          <w:szCs w:val="20"/>
          <w:lang w:val="af-ZA"/>
        </w:rPr>
        <w:t xml:space="preserve"> </w:t>
      </w:r>
      <w:r w:rsidRPr="00F6218D">
        <w:rPr>
          <w:rFonts w:ascii="GHEA Grapalat" w:hAnsi="GHEA Grapalat" w:cs="Sylfaen"/>
          <w:sz w:val="20"/>
          <w:szCs w:val="20"/>
          <w:lang w:val="hy-AM"/>
        </w:rPr>
        <w:t>Ա</w:t>
      </w:r>
      <w:r w:rsidRPr="00F6218D">
        <w:rPr>
          <w:rFonts w:ascii="GHEA Grapalat" w:hAnsi="GHEA Grapalat" w:cs="Times Armenian"/>
          <w:sz w:val="20"/>
          <w:szCs w:val="20"/>
          <w:lang w:val="af-ZA"/>
        </w:rPr>
        <w:t xml:space="preserve"> </w:t>
      </w:r>
      <w:r w:rsidRPr="00F6218D">
        <w:rPr>
          <w:rFonts w:ascii="GHEA Grapalat" w:hAnsi="GHEA Grapalat" w:cs="Sylfaen"/>
          <w:sz w:val="20"/>
          <w:szCs w:val="20"/>
          <w:lang w:val="hy-AM"/>
        </w:rPr>
        <w:t>Վ</w:t>
      </w:r>
      <w:r w:rsidRPr="00F6218D">
        <w:rPr>
          <w:rFonts w:ascii="GHEA Grapalat" w:hAnsi="GHEA Grapalat" w:cs="Times Armenian"/>
          <w:sz w:val="20"/>
          <w:szCs w:val="20"/>
          <w:lang w:val="af-ZA"/>
        </w:rPr>
        <w:t xml:space="preserve"> </w:t>
      </w:r>
      <w:r w:rsidRPr="00F6218D">
        <w:rPr>
          <w:rFonts w:ascii="GHEA Grapalat" w:hAnsi="GHEA Grapalat" w:cs="Sylfaen"/>
          <w:sz w:val="20"/>
          <w:szCs w:val="20"/>
          <w:lang w:val="hy-AM"/>
        </w:rPr>
        <w:t>Ե</w:t>
      </w:r>
      <w:r w:rsidRPr="00F6218D">
        <w:rPr>
          <w:rFonts w:ascii="GHEA Grapalat" w:hAnsi="GHEA Grapalat" w:cs="Times Armenian"/>
          <w:sz w:val="20"/>
          <w:szCs w:val="20"/>
          <w:lang w:val="af-ZA"/>
        </w:rPr>
        <w:t xml:space="preserve"> </w:t>
      </w:r>
      <w:r w:rsidRPr="00F6218D">
        <w:rPr>
          <w:rFonts w:ascii="GHEA Grapalat" w:hAnsi="GHEA Grapalat" w:cs="Sylfaen"/>
          <w:sz w:val="20"/>
          <w:szCs w:val="20"/>
          <w:lang w:val="hy-AM"/>
        </w:rPr>
        <w:t>Ր</w:t>
      </w:r>
    </w:p>
    <w:p w:rsidR="00096865" w:rsidRPr="00F6218D" w:rsidRDefault="00F6218D" w:rsidP="00F6218D">
      <w:pPr>
        <w:pStyle w:val="aa"/>
        <w:ind w:right="-7" w:firstLine="567"/>
        <w:jc w:val="center"/>
        <w:rPr>
          <w:rFonts w:ascii="GHEA Grapalat" w:hAnsi="GHEA Grapalat"/>
          <w:sz w:val="18"/>
          <w:szCs w:val="18"/>
          <w:lang w:val="hy-AM"/>
        </w:rPr>
      </w:pPr>
      <w:r w:rsidRPr="00F6218D">
        <w:rPr>
          <w:rFonts w:ascii="GHEA Grapalat" w:hAnsi="GHEA Grapalat" w:cs="Times Armenian"/>
          <w:sz w:val="18"/>
          <w:szCs w:val="18"/>
          <w:lang w:val="hy-AM"/>
        </w:rPr>
        <w:t>ԱՐԳԵԼԻ ՀԱՄԱՅՆՔԱՊԵՏԱՐԱՆ</w:t>
      </w:r>
      <w:r w:rsidR="002B32D6" w:rsidRPr="00F6218D">
        <w:rPr>
          <w:rFonts w:ascii="GHEA Grapalat" w:hAnsi="GHEA Grapalat" w:cs="Sylfaen"/>
          <w:sz w:val="18"/>
          <w:szCs w:val="18"/>
          <w:lang w:val="hy-AM"/>
        </w:rPr>
        <w:t>Ի</w:t>
      </w:r>
      <w:r w:rsidR="002B32D6" w:rsidRPr="00F6218D">
        <w:rPr>
          <w:rFonts w:ascii="GHEA Grapalat" w:hAnsi="GHEA Grapalat" w:cs="Sylfaen"/>
          <w:sz w:val="18"/>
          <w:szCs w:val="18"/>
          <w:lang w:val="af-ZA"/>
        </w:rPr>
        <w:t xml:space="preserve"> </w:t>
      </w:r>
      <w:r w:rsidR="002B32D6" w:rsidRPr="00F6218D">
        <w:rPr>
          <w:rFonts w:ascii="GHEA Grapalat" w:hAnsi="GHEA Grapalat" w:cs="Sylfaen"/>
          <w:sz w:val="18"/>
          <w:szCs w:val="18"/>
          <w:lang w:val="hy-AM"/>
        </w:rPr>
        <w:t>ԿԱՐԻՔՆԵՐԻ</w:t>
      </w:r>
      <w:r w:rsidR="002B32D6" w:rsidRPr="00F6218D">
        <w:rPr>
          <w:rFonts w:ascii="GHEA Grapalat" w:hAnsi="GHEA Grapalat" w:cs="Times Armenian"/>
          <w:sz w:val="18"/>
          <w:szCs w:val="18"/>
          <w:lang w:val="af-ZA"/>
        </w:rPr>
        <w:t xml:space="preserve"> </w:t>
      </w:r>
      <w:r w:rsidR="002B32D6" w:rsidRPr="00F6218D">
        <w:rPr>
          <w:rFonts w:ascii="GHEA Grapalat" w:hAnsi="GHEA Grapalat" w:cs="Sylfaen"/>
          <w:sz w:val="18"/>
          <w:szCs w:val="18"/>
          <w:lang w:val="hy-AM"/>
        </w:rPr>
        <w:t>ՀԱՄԱՐ</w:t>
      </w:r>
      <w:r w:rsidR="002B32D6" w:rsidRPr="00F6218D">
        <w:rPr>
          <w:rFonts w:ascii="GHEA Grapalat" w:hAnsi="GHEA Grapalat" w:cs="Times Armenian"/>
          <w:sz w:val="18"/>
          <w:szCs w:val="18"/>
          <w:lang w:val="af-ZA"/>
        </w:rPr>
        <w:t xml:space="preserve">` </w:t>
      </w:r>
      <w:r w:rsidRPr="008F5117">
        <w:rPr>
          <w:rFonts w:ascii="GHEA Grapalat" w:hAnsi="GHEA Grapalat"/>
          <w:b/>
          <w:i/>
          <w:sz w:val="18"/>
          <w:szCs w:val="18"/>
          <w:lang w:val="hy-AM"/>
        </w:rPr>
        <w:t>&lt;&lt;</w:t>
      </w:r>
      <w:r w:rsidRPr="008F5117">
        <w:rPr>
          <w:rFonts w:ascii="GHEA Grapalat" w:hAnsi="GHEA Grapalat"/>
          <w:sz w:val="18"/>
          <w:szCs w:val="18"/>
          <w:lang w:val="hy-AM"/>
        </w:rPr>
        <w:t xml:space="preserve">ԱՐԳԵԼ ՀԱՄԱՅՆՔԻ </w:t>
      </w:r>
      <w:r w:rsidR="00AF0CF0" w:rsidRPr="008F5117">
        <w:rPr>
          <w:rFonts w:ascii="GHEA Grapalat" w:hAnsi="GHEA Grapalat"/>
          <w:sz w:val="18"/>
          <w:szCs w:val="18"/>
          <w:lang w:val="hy-AM"/>
        </w:rPr>
        <w:t>ԲԱԶՄԱԲՆԱԿԱՐԱՆ ՇԵՆՔԵՐԻ</w:t>
      </w:r>
      <w:r w:rsidRPr="008F5117">
        <w:rPr>
          <w:rFonts w:ascii="GHEA Grapalat" w:hAnsi="GHEA Grapalat"/>
          <w:sz w:val="18"/>
          <w:szCs w:val="18"/>
          <w:lang w:val="hy-AM"/>
        </w:rPr>
        <w:t xml:space="preserve"> </w:t>
      </w:r>
      <w:r w:rsidR="000D3D94" w:rsidRPr="008F5117">
        <w:rPr>
          <w:rFonts w:ascii="GHEA Grapalat" w:hAnsi="GHEA Grapalat"/>
          <w:sz w:val="18"/>
          <w:szCs w:val="18"/>
          <w:lang w:val="hy-AM"/>
        </w:rPr>
        <w:t>ՏԱՆԻՔՆԵՐԻ ՎԵՐԱՆՈՐՈԳՄԱՆ, ԴՌՆԵՐԻ ԵՎ ՊԱՏՈՒՀԱՆՆԵՐԻ ՓՈԽԱՐՆՄԱՆ</w:t>
      </w:r>
      <w:r w:rsidR="000D3D94" w:rsidRPr="008F5117">
        <w:rPr>
          <w:rFonts w:ascii="GHEA Grapalat" w:hAnsi="GHEA Grapalat"/>
          <w:b/>
          <w:i/>
          <w:sz w:val="18"/>
          <w:szCs w:val="18"/>
          <w:lang w:val="hy-AM"/>
        </w:rPr>
        <w:t xml:space="preserve"> </w:t>
      </w:r>
      <w:r w:rsidRPr="008F5117">
        <w:rPr>
          <w:rFonts w:ascii="GHEA Grapalat" w:hAnsi="GHEA Grapalat"/>
          <w:sz w:val="18"/>
          <w:szCs w:val="18"/>
          <w:lang w:val="hy-AM"/>
        </w:rPr>
        <w:t>ՎԵՐԱՆՈՐՈԳՄԱՆ ԱՇԽԱՏԱՆՔՆԵՐԻ</w:t>
      </w:r>
      <w:r w:rsidRPr="008F5117">
        <w:rPr>
          <w:rFonts w:ascii="GHEA Grapalat" w:hAnsi="GHEA Grapalat"/>
          <w:b/>
          <w:i/>
          <w:sz w:val="18"/>
          <w:szCs w:val="18"/>
          <w:lang w:val="hy-AM"/>
        </w:rPr>
        <w:t xml:space="preserve"> &gt;&gt;</w:t>
      </w:r>
      <w:r w:rsidRPr="00F6218D">
        <w:rPr>
          <w:rFonts w:ascii="GHEA Grapalat" w:hAnsi="GHEA Grapalat"/>
          <w:b/>
          <w:i/>
          <w:sz w:val="18"/>
          <w:szCs w:val="18"/>
          <w:lang w:val="hy-AM"/>
        </w:rPr>
        <w:t xml:space="preserve"> </w:t>
      </w:r>
      <w:r>
        <w:rPr>
          <w:rFonts w:ascii="GHEA Grapalat" w:hAnsi="GHEA Grapalat"/>
          <w:b/>
          <w:i/>
          <w:sz w:val="18"/>
          <w:szCs w:val="18"/>
          <w:lang w:val="hy-AM"/>
        </w:rPr>
        <w:t xml:space="preserve"> </w:t>
      </w:r>
      <w:r w:rsidR="002B32D6" w:rsidRPr="00F6218D">
        <w:rPr>
          <w:rFonts w:ascii="GHEA Grapalat" w:hAnsi="GHEA Grapalat" w:cs="Sylfaen"/>
          <w:sz w:val="18"/>
          <w:szCs w:val="18"/>
          <w:lang w:val="hy-AM"/>
        </w:rPr>
        <w:t>ՁԵՌՔԲԵՐՄԱՆ</w:t>
      </w:r>
      <w:r w:rsidR="002B32D6" w:rsidRPr="00F6218D">
        <w:rPr>
          <w:rFonts w:ascii="GHEA Grapalat" w:hAnsi="GHEA Grapalat" w:cs="Times Armenian"/>
          <w:sz w:val="18"/>
          <w:szCs w:val="18"/>
          <w:lang w:val="af-ZA"/>
        </w:rPr>
        <w:t xml:space="preserve"> </w:t>
      </w:r>
      <w:r w:rsidR="002B32D6" w:rsidRPr="00F6218D">
        <w:rPr>
          <w:rFonts w:ascii="GHEA Grapalat" w:hAnsi="GHEA Grapalat" w:cs="Sylfaen"/>
          <w:sz w:val="18"/>
          <w:szCs w:val="18"/>
          <w:lang w:val="hy-AM"/>
        </w:rPr>
        <w:t>ՆՊԱՏԱԿՈՎ</w:t>
      </w:r>
      <w:r w:rsidR="002B32D6" w:rsidRPr="00F6218D">
        <w:rPr>
          <w:rFonts w:ascii="GHEA Grapalat" w:hAnsi="GHEA Grapalat" w:cs="Sylfaen"/>
          <w:sz w:val="18"/>
          <w:szCs w:val="18"/>
          <w:lang w:val="af-ZA"/>
        </w:rPr>
        <w:t xml:space="preserve"> </w:t>
      </w:r>
      <w:r w:rsidR="002B32D6" w:rsidRPr="00F6218D">
        <w:rPr>
          <w:rFonts w:ascii="GHEA Grapalat" w:hAnsi="GHEA Grapalat" w:cs="Times Armenian"/>
          <w:sz w:val="18"/>
          <w:szCs w:val="18"/>
          <w:lang w:val="af-ZA"/>
        </w:rPr>
        <w:t xml:space="preserve"> </w:t>
      </w:r>
      <w:r w:rsidR="002B32D6" w:rsidRPr="00F6218D">
        <w:rPr>
          <w:rFonts w:ascii="GHEA Grapalat" w:hAnsi="GHEA Grapalat" w:cs="Sylfaen"/>
          <w:sz w:val="18"/>
          <w:szCs w:val="18"/>
          <w:lang w:val="hy-AM"/>
        </w:rPr>
        <w:t>ՀԱՅՏԱՐԱՐՎԱԾ</w:t>
      </w:r>
      <w:r w:rsidR="002B32D6" w:rsidRPr="00F6218D">
        <w:rPr>
          <w:rFonts w:ascii="GHEA Grapalat" w:hAnsi="GHEA Grapalat" w:cs="Times Armenian"/>
          <w:sz w:val="18"/>
          <w:szCs w:val="18"/>
          <w:lang w:val="af-ZA"/>
        </w:rPr>
        <w:t xml:space="preserve"> </w:t>
      </w:r>
      <w:r>
        <w:rPr>
          <w:rFonts w:ascii="GHEA Grapalat" w:hAnsi="GHEA Grapalat" w:cs="Sylfaen"/>
          <w:sz w:val="18"/>
          <w:szCs w:val="18"/>
          <w:lang w:val="hy-AM"/>
        </w:rPr>
        <w:t xml:space="preserve">ԳՆԱՆՇՄԱՆ ՀԱՐՑՄԱՆ </w:t>
      </w:r>
    </w:p>
    <w:p w:rsidR="00A061DF" w:rsidRDefault="00A061DF" w:rsidP="00EF3662">
      <w:pPr>
        <w:ind w:firstLine="567"/>
        <w:jc w:val="both"/>
        <w:rPr>
          <w:rFonts w:ascii="GHEA Grapalat" w:hAnsi="GHEA Grapalat" w:cs="Sylfaen"/>
          <w:i/>
          <w:sz w:val="22"/>
          <w:szCs w:val="22"/>
          <w:lang w:val="hy-AM"/>
        </w:rPr>
      </w:pPr>
    </w:p>
    <w:p w:rsidR="001A43A4" w:rsidRPr="00E6597C" w:rsidRDefault="00096865" w:rsidP="00EF3662">
      <w:pPr>
        <w:ind w:firstLine="567"/>
        <w:jc w:val="both"/>
        <w:rPr>
          <w:rFonts w:ascii="GHEA Grapalat" w:hAnsi="GHEA Grapalat" w:cs="Sylfaen"/>
          <w:i/>
          <w:sz w:val="22"/>
          <w:szCs w:val="22"/>
          <w:lang w:val="af-ZA"/>
        </w:rPr>
      </w:pPr>
      <w:r w:rsidRPr="00A061DF">
        <w:rPr>
          <w:rFonts w:ascii="GHEA Grapalat" w:hAnsi="GHEA Grapalat" w:cs="Sylfaen"/>
          <w:i/>
          <w:sz w:val="22"/>
          <w:szCs w:val="22"/>
          <w:lang w:val="hy-AM"/>
        </w:rPr>
        <w:t>Հարգելի</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մասնակից</w:t>
      </w:r>
      <w:r w:rsidR="00677658" w:rsidRPr="00E6597C">
        <w:rPr>
          <w:rFonts w:ascii="GHEA Grapalat" w:hAnsi="GHEA Grapalat" w:cs="Sylfaen"/>
          <w:i/>
          <w:sz w:val="22"/>
          <w:szCs w:val="22"/>
          <w:lang w:val="af-ZA"/>
        </w:rPr>
        <w:t xml:space="preserve"> </w:t>
      </w:r>
      <w:r w:rsidR="00884204" w:rsidRPr="00A061DF">
        <w:rPr>
          <w:rFonts w:ascii="GHEA Grapalat" w:hAnsi="GHEA Grapalat" w:cs="Sylfaen"/>
          <w:i/>
          <w:sz w:val="22"/>
          <w:szCs w:val="22"/>
          <w:lang w:val="hy-AM"/>
        </w:rPr>
        <w:t>ն</w:t>
      </w:r>
      <w:r w:rsidRPr="00A061DF">
        <w:rPr>
          <w:rFonts w:ascii="GHEA Grapalat" w:hAnsi="GHEA Grapalat" w:cs="Sylfaen"/>
          <w:i/>
          <w:sz w:val="22"/>
          <w:szCs w:val="22"/>
          <w:lang w:val="hy-AM"/>
        </w:rPr>
        <w:t>ախքան</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հայտ</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կազմելը</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և</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ներկայացնելը</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խնդրում</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ենք</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մանրամասնորեն</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ուսումնասիրել</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սույն</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հրավերը</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քանի</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որ</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հրավերին</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չհամապատասխանող</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հայտերը</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ենթակա</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են</w:t>
      </w:r>
      <w:r w:rsidRPr="00E6597C">
        <w:rPr>
          <w:rFonts w:ascii="GHEA Grapalat" w:hAnsi="GHEA Grapalat" w:cs="Times Armenian"/>
          <w:i/>
          <w:sz w:val="22"/>
          <w:szCs w:val="22"/>
          <w:lang w:val="af-ZA"/>
        </w:rPr>
        <w:t xml:space="preserve"> </w:t>
      </w:r>
      <w:r w:rsidRPr="00A061DF">
        <w:rPr>
          <w:rFonts w:ascii="GHEA Grapalat" w:hAnsi="GHEA Grapalat" w:cs="Sylfaen"/>
          <w:i/>
          <w:sz w:val="22"/>
          <w:szCs w:val="22"/>
          <w:lang w:val="hy-AM"/>
        </w:rPr>
        <w:t>մերժման</w:t>
      </w:r>
      <w:r w:rsidR="0046586E" w:rsidRPr="00E6597C">
        <w:rPr>
          <w:rFonts w:ascii="GHEA Grapalat" w:hAnsi="GHEA Grapalat" w:cs="Sylfaen"/>
          <w:i/>
          <w:sz w:val="22"/>
          <w:szCs w:val="22"/>
          <w:lang w:val="af-ZA"/>
        </w:rPr>
        <w:t xml:space="preserve">: </w:t>
      </w:r>
    </w:p>
    <w:p w:rsidR="00096865" w:rsidRPr="00E6597C" w:rsidRDefault="00096865" w:rsidP="00EF3662">
      <w:pPr>
        <w:ind w:firstLine="567"/>
        <w:jc w:val="center"/>
        <w:rPr>
          <w:rFonts w:ascii="GHEA Grapalat" w:hAnsi="GHEA Grapalat"/>
          <w:b/>
          <w:sz w:val="20"/>
          <w:szCs w:val="22"/>
          <w:lang w:val="af-ZA"/>
        </w:rPr>
      </w:pPr>
    </w:p>
    <w:p w:rsidR="00160AE4" w:rsidRPr="00E6597C" w:rsidRDefault="00160AE4" w:rsidP="00EF3662">
      <w:pPr>
        <w:ind w:firstLine="567"/>
        <w:jc w:val="center"/>
        <w:rPr>
          <w:rFonts w:ascii="GHEA Grapalat" w:hAnsi="GHEA Grapalat" w:cs="Sylfaen"/>
          <w:b/>
          <w:sz w:val="22"/>
          <w:szCs w:val="22"/>
          <w:lang w:val="af-ZA"/>
        </w:rPr>
      </w:pPr>
    </w:p>
    <w:p w:rsidR="00160AE4" w:rsidRPr="00E6597C" w:rsidRDefault="00160AE4" w:rsidP="0066496D">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rsidR="00160AE4" w:rsidRPr="00E6597C" w:rsidRDefault="00160AE4" w:rsidP="0066496D">
      <w:pPr>
        <w:ind w:firstLine="567"/>
        <w:jc w:val="center"/>
        <w:rPr>
          <w:rFonts w:ascii="GHEA Grapalat" w:hAnsi="GHEA Grapalat"/>
          <w:i/>
          <w:sz w:val="20"/>
          <w:lang w:val="af-ZA"/>
        </w:rPr>
      </w:pPr>
    </w:p>
    <w:p w:rsidR="00A061DF" w:rsidRPr="00EA7C45" w:rsidRDefault="00A061DF" w:rsidP="0066496D">
      <w:pPr>
        <w:pStyle w:val="aa"/>
        <w:ind w:right="-7" w:firstLine="567"/>
        <w:jc w:val="center"/>
        <w:rPr>
          <w:rFonts w:ascii="GHEA Grapalat" w:hAnsi="GHEA Grapalat"/>
          <w:b/>
          <w:sz w:val="20"/>
          <w:szCs w:val="20"/>
          <w:lang w:val="hy-AM"/>
        </w:rPr>
      </w:pPr>
      <w:r w:rsidRPr="00EA7C45">
        <w:rPr>
          <w:rFonts w:ascii="GHEA Grapalat" w:hAnsi="GHEA Grapalat" w:cs="Times Armenian"/>
          <w:b/>
          <w:sz w:val="20"/>
          <w:szCs w:val="20"/>
          <w:lang w:val="hy-AM"/>
        </w:rPr>
        <w:t>ԱՐԳԵԼԻ ՀԱՄԱՅՆՔԱՊԵՏԱՐԱՆ</w:t>
      </w:r>
      <w:r w:rsidR="0066496D" w:rsidRPr="00EA7C45">
        <w:rPr>
          <w:rFonts w:ascii="GHEA Grapalat" w:hAnsi="GHEA Grapalat" w:cs="Times Armenian"/>
          <w:b/>
          <w:sz w:val="20"/>
          <w:szCs w:val="20"/>
          <w:lang w:val="hy-AM"/>
        </w:rPr>
        <w:t>Ի</w:t>
      </w:r>
    </w:p>
    <w:p w:rsidR="00096865" w:rsidRPr="00EA7C45" w:rsidRDefault="00160AE4" w:rsidP="0066496D">
      <w:pPr>
        <w:ind w:firstLine="567"/>
        <w:jc w:val="center"/>
        <w:rPr>
          <w:rFonts w:ascii="GHEA Grapalat" w:hAnsi="GHEA Grapalat"/>
          <w:b/>
          <w:sz w:val="20"/>
          <w:lang w:val="af-ZA"/>
        </w:rPr>
      </w:pPr>
      <w:r w:rsidRPr="00EA7C45">
        <w:rPr>
          <w:rFonts w:ascii="GHEA Grapalat" w:hAnsi="GHEA Grapalat"/>
          <w:b/>
          <w:sz w:val="20"/>
          <w:lang w:val="af-ZA"/>
        </w:rPr>
        <w:t xml:space="preserve">ԿԱՐԻՔՆԵՐԻ ՀԱՄԱՐ   </w:t>
      </w:r>
      <w:r w:rsidR="0066496D" w:rsidRPr="00EA7C45">
        <w:rPr>
          <w:rFonts w:ascii="GHEA Grapalat" w:hAnsi="GHEA Grapalat"/>
          <w:b/>
          <w:i/>
          <w:sz w:val="20"/>
          <w:szCs w:val="20"/>
          <w:lang w:val="hy-AM"/>
        </w:rPr>
        <w:t>&lt;&lt;</w:t>
      </w:r>
      <w:r w:rsidR="008F5117" w:rsidRPr="008F5117">
        <w:rPr>
          <w:rFonts w:ascii="GHEA Grapalat" w:hAnsi="GHEA Grapalat"/>
          <w:b/>
          <w:sz w:val="20"/>
          <w:szCs w:val="20"/>
          <w:lang w:val="hy-AM"/>
        </w:rPr>
        <w:t>ԱՐԳԵԼ ՀԱՄԱՅՆՔԻ ԲԱԶՄԱԲՆԱԿԱՐԱՆ ՇԵՆՔԵՐԻ ՏԱՆԻՔՆԵՐԻ ՎԵՐԱՆՈՐՈԳՄԱՆ, ԴՌՆԵՐԻ ԵՎ ՊԱՏՈՒՀԱՆՆԵՐԻ ՓՈԽԱՐՆՄԱՆ</w:t>
      </w:r>
      <w:r w:rsidR="008F5117" w:rsidRPr="008F5117">
        <w:rPr>
          <w:rFonts w:ascii="GHEA Grapalat" w:hAnsi="GHEA Grapalat"/>
          <w:b/>
          <w:i/>
          <w:sz w:val="20"/>
          <w:szCs w:val="20"/>
          <w:lang w:val="hy-AM"/>
        </w:rPr>
        <w:t xml:space="preserve"> </w:t>
      </w:r>
      <w:r w:rsidR="008F5117" w:rsidRPr="008F5117">
        <w:rPr>
          <w:rFonts w:ascii="GHEA Grapalat" w:hAnsi="GHEA Grapalat"/>
          <w:b/>
          <w:sz w:val="20"/>
          <w:szCs w:val="20"/>
          <w:lang w:val="hy-AM"/>
        </w:rPr>
        <w:t>ՎԵՐԱՆՈՐՈԳՄԱՆ ԱՇԽԱՏԱՆՔՆԵՐԻ</w:t>
      </w:r>
      <w:r w:rsidR="008F5117" w:rsidRPr="008F5117">
        <w:rPr>
          <w:rFonts w:ascii="GHEA Grapalat" w:hAnsi="GHEA Grapalat"/>
          <w:b/>
          <w:i/>
          <w:sz w:val="20"/>
          <w:szCs w:val="20"/>
          <w:lang w:val="hy-AM"/>
        </w:rPr>
        <w:t>&gt;&gt;</w:t>
      </w:r>
      <w:r w:rsidR="008F5117">
        <w:rPr>
          <w:rFonts w:ascii="GHEA Grapalat" w:hAnsi="GHEA Grapalat"/>
          <w:b/>
          <w:i/>
          <w:sz w:val="18"/>
          <w:szCs w:val="18"/>
          <w:lang w:val="hy-AM"/>
        </w:rPr>
        <w:t>-</w:t>
      </w:r>
      <w:r w:rsidRPr="00EA7C45">
        <w:rPr>
          <w:rFonts w:ascii="GHEA Grapalat" w:hAnsi="GHEA Grapalat"/>
          <w:b/>
          <w:sz w:val="20"/>
          <w:lang w:val="af-ZA"/>
        </w:rPr>
        <w:t>Ի</w:t>
      </w:r>
      <w:r w:rsidR="0066496D" w:rsidRPr="00EA7C45">
        <w:rPr>
          <w:rFonts w:ascii="GHEA Grapalat" w:hAnsi="GHEA Grapalat"/>
          <w:b/>
          <w:sz w:val="20"/>
          <w:lang w:val="hy-AM"/>
        </w:rPr>
        <w:t xml:space="preserve"> </w:t>
      </w:r>
      <w:r w:rsidRPr="00EA7C45">
        <w:rPr>
          <w:rFonts w:ascii="GHEA Grapalat" w:hAnsi="GHEA Grapalat"/>
          <w:b/>
          <w:sz w:val="20"/>
          <w:lang w:val="af-ZA"/>
        </w:rPr>
        <w:t xml:space="preserve">ՁԵՌՔԲԵՐՄԱՆ ՆՊԱՏԱԿՈՎ ՀԱՅՏԱՐԱՐՎԱԾ </w:t>
      </w:r>
      <w:r w:rsidR="0066496D" w:rsidRPr="00EA7C45">
        <w:rPr>
          <w:rFonts w:ascii="GHEA Grapalat" w:hAnsi="GHEA Grapalat"/>
          <w:b/>
          <w:sz w:val="20"/>
          <w:lang w:val="hy-AM"/>
        </w:rPr>
        <w:t>ԳՆԱՆՇՄԱՆ ՀԱՐՑՄԱՆ</w:t>
      </w:r>
      <w:r w:rsidRPr="00EA7C45">
        <w:rPr>
          <w:rFonts w:ascii="GHEA Grapalat" w:hAnsi="GHEA Grapalat"/>
          <w:b/>
          <w:sz w:val="20"/>
          <w:lang w:val="af-ZA"/>
        </w:rPr>
        <w:t xml:space="preserve"> ՀՐԱՎԵՐԻ</w:t>
      </w:r>
    </w:p>
    <w:p w:rsidR="00C67E80" w:rsidRPr="0066496D" w:rsidRDefault="00C67E80" w:rsidP="00EF3662">
      <w:pPr>
        <w:ind w:firstLine="567"/>
        <w:jc w:val="center"/>
        <w:rPr>
          <w:rFonts w:ascii="GHEA Grapalat" w:hAnsi="GHEA Grapalat" w:cs="Sylfaen"/>
          <w:sz w:val="20"/>
          <w:szCs w:val="22"/>
          <w:lang w:val="af-ZA"/>
        </w:rPr>
      </w:pPr>
    </w:p>
    <w:p w:rsidR="009F5D9B" w:rsidRPr="00E6597C" w:rsidRDefault="009F5D9B" w:rsidP="00EF3662">
      <w:pPr>
        <w:ind w:firstLine="567"/>
        <w:jc w:val="center"/>
        <w:rPr>
          <w:rFonts w:ascii="GHEA Grapalat" w:hAnsi="GHEA Grapalat" w:cs="Sylfaen"/>
          <w:b/>
          <w:sz w:val="20"/>
          <w:szCs w:val="22"/>
          <w:lang w:val="af-ZA"/>
        </w:rPr>
      </w:pPr>
    </w:p>
    <w:p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rsidR="0043767F" w:rsidRDefault="00087A30" w:rsidP="00EF3662">
      <w:pPr>
        <w:ind w:firstLine="1134"/>
        <w:jc w:val="both"/>
        <w:rPr>
          <w:rFonts w:ascii="GHEA Grapalat" w:hAnsi="GHEA Grapalat" w:cs="Times Armenian"/>
          <w:sz w:val="20"/>
          <w:lang w:val="hy-AM"/>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p>
    <w:p w:rsidR="00096865" w:rsidRPr="00E6597C" w:rsidRDefault="00096865" w:rsidP="00EF3662">
      <w:pPr>
        <w:ind w:firstLine="1134"/>
        <w:jc w:val="both"/>
        <w:rPr>
          <w:rFonts w:ascii="GHEA Grapalat" w:hAnsi="GHEA Grapalat"/>
          <w:sz w:val="20"/>
          <w:lang w:val="af-ZA"/>
        </w:rPr>
      </w:pPr>
      <w:r w:rsidRPr="00914E60">
        <w:rPr>
          <w:rFonts w:ascii="GHEA Grapalat" w:hAnsi="GHEA Grapalat" w:cs="Sylfaen"/>
          <w:sz w:val="20"/>
          <w:lang w:val="hy-AM"/>
        </w:rPr>
        <w:t>վերցնելու</w:t>
      </w:r>
      <w:r w:rsidRPr="00E6597C">
        <w:rPr>
          <w:rFonts w:ascii="GHEA Grapalat" w:hAnsi="GHEA Grapalat" w:cs="Times Armenian"/>
          <w:sz w:val="20"/>
          <w:lang w:val="af-ZA"/>
        </w:rPr>
        <w:t xml:space="preserve"> </w:t>
      </w:r>
      <w:r w:rsidRPr="00914E60">
        <w:rPr>
          <w:rFonts w:ascii="GHEA Grapalat" w:hAnsi="GHEA Grapalat" w:cs="Sylfaen"/>
          <w:sz w:val="20"/>
          <w:lang w:val="hy-AM"/>
        </w:rPr>
        <w:t>կար</w:t>
      </w:r>
      <w:r w:rsidRPr="00914E60">
        <w:rPr>
          <w:rFonts w:ascii="GHEA Grapalat" w:hAnsi="GHEA Grapalat" w:cs="Times Armenian"/>
          <w:sz w:val="20"/>
          <w:lang w:val="hy-AM"/>
        </w:rPr>
        <w:t>գ</w:t>
      </w:r>
      <w:r w:rsidRPr="00914E60">
        <w:rPr>
          <w:rFonts w:ascii="GHEA Grapalat" w:hAnsi="GHEA Grapalat" w:cs="Sylfaen"/>
          <w:sz w:val="20"/>
          <w:lang w:val="hy-AM"/>
        </w:rPr>
        <w:t>ը</w:t>
      </w:r>
      <w:r w:rsidRPr="00E6597C">
        <w:rPr>
          <w:rFonts w:ascii="GHEA Grapalat" w:hAnsi="GHEA Grapalat" w:cs="Times Armenian"/>
          <w:sz w:val="20"/>
          <w:lang w:val="af-ZA"/>
        </w:rPr>
        <w:tab/>
        <w:t xml:space="preserve"> </w:t>
      </w:r>
    </w:p>
    <w:p w:rsidR="00254776" w:rsidRPr="0043767F" w:rsidRDefault="0043767F" w:rsidP="0043767F">
      <w:pPr>
        <w:jc w:val="both"/>
        <w:rPr>
          <w:rFonts w:ascii="GHEA Grapalat" w:hAnsi="GHEA Grapalat"/>
          <w:sz w:val="20"/>
          <w:lang w:val="af-ZA"/>
        </w:rPr>
      </w:pPr>
      <w:r>
        <w:rPr>
          <w:rFonts w:ascii="GHEA Grapalat" w:hAnsi="GHEA Grapalat" w:cs="Times Armenian"/>
          <w:sz w:val="20"/>
          <w:lang w:val="hy-AM"/>
        </w:rPr>
        <w:t xml:space="preserve">                   </w:t>
      </w:r>
      <w:r w:rsidR="005C69BC">
        <w:rPr>
          <w:rFonts w:ascii="GHEA Grapalat" w:hAnsi="GHEA Grapalat"/>
          <w:sz w:val="20"/>
          <w:lang w:val="hy-AM"/>
        </w:rPr>
        <w:t>7</w:t>
      </w:r>
      <w:r w:rsidR="00096865" w:rsidRPr="00E6597C">
        <w:rPr>
          <w:rFonts w:ascii="GHEA Grapalat" w:hAnsi="GHEA Grapalat"/>
          <w:sz w:val="20"/>
          <w:lang w:val="af-ZA"/>
        </w:rPr>
        <w:t xml:space="preserve">. </w:t>
      </w:r>
      <w:r w:rsidR="00254776">
        <w:rPr>
          <w:rFonts w:ascii="GHEA Grapalat" w:hAnsi="GHEA Grapalat"/>
          <w:sz w:val="20"/>
          <w:lang w:val="hy-AM"/>
        </w:rPr>
        <w:t>Հայտի ապահովում</w:t>
      </w:r>
    </w:p>
    <w:p w:rsidR="00096865" w:rsidRPr="00E6597C" w:rsidRDefault="00254776" w:rsidP="00EF3662">
      <w:pPr>
        <w:ind w:firstLine="1134"/>
        <w:jc w:val="both"/>
        <w:rPr>
          <w:rFonts w:ascii="GHEA Grapalat" w:hAnsi="GHEA Grapalat" w:cs="Sylfaen"/>
          <w:sz w:val="20"/>
          <w:lang w:val="af-ZA"/>
        </w:rPr>
      </w:pPr>
      <w:r>
        <w:rPr>
          <w:rFonts w:ascii="GHEA Grapalat" w:hAnsi="GHEA Grapalat"/>
          <w:sz w:val="20"/>
          <w:lang w:val="hy-AM"/>
        </w:rPr>
        <w:t>8.</w:t>
      </w:r>
      <w:r w:rsidR="00AF7BE8" w:rsidRPr="00E6597C">
        <w:rPr>
          <w:rFonts w:ascii="GHEA Grapalat" w:hAnsi="GHEA Grapalat"/>
          <w:sz w:val="20"/>
          <w:lang w:val="af-ZA"/>
        </w:rPr>
        <w:t>Հ</w:t>
      </w:r>
      <w:r w:rsidR="00AF7BE8" w:rsidRPr="00254776">
        <w:rPr>
          <w:rFonts w:ascii="GHEA Grapalat" w:hAnsi="GHEA Grapalat" w:cs="Sylfaen"/>
          <w:sz w:val="20"/>
          <w:lang w:val="hy-AM"/>
        </w:rPr>
        <w:t>այտերի</w:t>
      </w:r>
      <w:r w:rsidR="00AF7BE8" w:rsidRPr="00E6597C">
        <w:rPr>
          <w:rFonts w:ascii="GHEA Grapalat" w:hAnsi="GHEA Grapalat" w:cs="Sylfaen"/>
          <w:sz w:val="20"/>
          <w:lang w:val="af-ZA"/>
        </w:rPr>
        <w:t xml:space="preserve"> </w:t>
      </w:r>
      <w:r w:rsidR="00AF7BE8" w:rsidRPr="00254776">
        <w:rPr>
          <w:rFonts w:ascii="GHEA Grapalat" w:hAnsi="GHEA Grapalat" w:cs="Sylfaen"/>
          <w:sz w:val="20"/>
          <w:lang w:val="hy-AM"/>
        </w:rPr>
        <w:t>բացումը</w:t>
      </w:r>
      <w:r w:rsidR="00AF7BE8" w:rsidRPr="00E6597C">
        <w:rPr>
          <w:rFonts w:ascii="GHEA Grapalat" w:hAnsi="GHEA Grapalat" w:cs="Sylfaen"/>
          <w:sz w:val="20"/>
          <w:lang w:val="af-ZA"/>
        </w:rPr>
        <w:t xml:space="preserve">, </w:t>
      </w:r>
      <w:r w:rsidR="00AF7BE8" w:rsidRPr="00254776">
        <w:rPr>
          <w:rFonts w:ascii="GHEA Grapalat" w:hAnsi="GHEA Grapalat" w:cs="Sylfaen"/>
          <w:sz w:val="20"/>
          <w:lang w:val="hy-AM"/>
        </w:rPr>
        <w:t>գնահատումը</w:t>
      </w:r>
      <w:r w:rsidR="00AF7BE8" w:rsidRPr="00E6597C">
        <w:rPr>
          <w:rFonts w:ascii="GHEA Grapalat" w:hAnsi="GHEA Grapalat" w:cs="Sylfaen"/>
          <w:sz w:val="20"/>
          <w:lang w:val="af-ZA"/>
        </w:rPr>
        <w:t xml:space="preserve">  </w:t>
      </w:r>
      <w:r w:rsidR="00AF7BE8" w:rsidRPr="00254776">
        <w:rPr>
          <w:rFonts w:ascii="GHEA Grapalat" w:hAnsi="GHEA Grapalat" w:cs="Sylfaen"/>
          <w:sz w:val="20"/>
          <w:lang w:val="hy-AM"/>
        </w:rPr>
        <w:t>և</w:t>
      </w:r>
      <w:r w:rsidR="00AF7BE8" w:rsidRPr="00E6597C">
        <w:rPr>
          <w:rFonts w:ascii="GHEA Grapalat" w:hAnsi="GHEA Grapalat" w:cs="Sylfaen"/>
          <w:sz w:val="20"/>
          <w:lang w:val="af-ZA"/>
        </w:rPr>
        <w:t xml:space="preserve"> </w:t>
      </w:r>
      <w:r w:rsidR="00AF7BE8" w:rsidRPr="00254776">
        <w:rPr>
          <w:rFonts w:ascii="GHEA Grapalat" w:hAnsi="GHEA Grapalat" w:cs="Sylfaen"/>
          <w:sz w:val="20"/>
          <w:lang w:val="hy-AM"/>
        </w:rPr>
        <w:t>արդյունքների</w:t>
      </w:r>
      <w:r w:rsidR="00AF7BE8" w:rsidRPr="00E6597C">
        <w:rPr>
          <w:rFonts w:ascii="GHEA Grapalat" w:hAnsi="GHEA Grapalat" w:cs="Sylfaen"/>
          <w:sz w:val="20"/>
          <w:lang w:val="af-ZA"/>
        </w:rPr>
        <w:t xml:space="preserve"> </w:t>
      </w:r>
      <w:r w:rsidR="00AF7BE8" w:rsidRPr="00254776">
        <w:rPr>
          <w:rFonts w:ascii="GHEA Grapalat" w:hAnsi="GHEA Grapalat" w:cs="Sylfaen"/>
          <w:sz w:val="20"/>
          <w:lang w:val="hy-AM"/>
        </w:rPr>
        <w:t>ամփոփումը</w:t>
      </w:r>
      <w:r w:rsidR="00096865" w:rsidRPr="00E6597C">
        <w:rPr>
          <w:rFonts w:ascii="GHEA Grapalat" w:hAnsi="GHEA Grapalat" w:cs="Sylfaen"/>
          <w:sz w:val="20"/>
          <w:lang w:val="af-ZA"/>
        </w:rPr>
        <w:tab/>
      </w:r>
    </w:p>
    <w:p w:rsidR="00096865" w:rsidRPr="00E6597C" w:rsidRDefault="00254776" w:rsidP="00EF3662">
      <w:pPr>
        <w:ind w:firstLine="1134"/>
        <w:jc w:val="both"/>
        <w:rPr>
          <w:rFonts w:ascii="GHEA Grapalat" w:hAnsi="GHEA Grapalat"/>
          <w:sz w:val="20"/>
          <w:lang w:val="af-ZA"/>
        </w:rPr>
      </w:pPr>
      <w:r>
        <w:rPr>
          <w:rFonts w:ascii="GHEA Grapalat" w:hAnsi="GHEA Grapalat"/>
          <w:sz w:val="20"/>
          <w:lang w:val="hy-AM"/>
        </w:rPr>
        <w:t>9</w:t>
      </w:r>
      <w:r w:rsidR="00096865" w:rsidRPr="00E6597C">
        <w:rPr>
          <w:rFonts w:ascii="GHEA Grapalat" w:hAnsi="GHEA Grapalat"/>
          <w:sz w:val="20"/>
          <w:lang w:val="af-ZA"/>
        </w:rPr>
        <w:t xml:space="preserve">. </w:t>
      </w:r>
      <w:r w:rsidR="00096865" w:rsidRPr="00254776">
        <w:rPr>
          <w:rFonts w:ascii="GHEA Grapalat" w:hAnsi="GHEA Grapalat" w:cs="Sylfaen"/>
          <w:sz w:val="20"/>
          <w:lang w:val="hy-AM"/>
        </w:rPr>
        <w:t>Պայմանա</w:t>
      </w:r>
      <w:r w:rsidR="00096865" w:rsidRPr="00254776">
        <w:rPr>
          <w:rFonts w:ascii="GHEA Grapalat" w:hAnsi="GHEA Grapalat" w:cs="Times Armenian"/>
          <w:sz w:val="20"/>
          <w:lang w:val="hy-AM"/>
        </w:rPr>
        <w:t>գ</w:t>
      </w:r>
      <w:r w:rsidR="00096865" w:rsidRPr="00254776">
        <w:rPr>
          <w:rFonts w:ascii="GHEA Grapalat" w:hAnsi="GHEA Grapalat" w:cs="Sylfaen"/>
          <w:sz w:val="20"/>
          <w:lang w:val="hy-AM"/>
        </w:rPr>
        <w:t>րի</w:t>
      </w:r>
      <w:r w:rsidR="00096865" w:rsidRPr="00E6597C">
        <w:rPr>
          <w:rFonts w:ascii="GHEA Grapalat" w:hAnsi="GHEA Grapalat" w:cs="Times Armenian"/>
          <w:sz w:val="20"/>
          <w:lang w:val="af-ZA"/>
        </w:rPr>
        <w:t xml:space="preserve"> </w:t>
      </w:r>
      <w:r w:rsidR="00096865" w:rsidRPr="00254776">
        <w:rPr>
          <w:rFonts w:ascii="GHEA Grapalat" w:hAnsi="GHEA Grapalat" w:cs="Sylfaen"/>
          <w:sz w:val="20"/>
          <w:lang w:val="hy-AM"/>
        </w:rPr>
        <w:t>կնքումը</w:t>
      </w:r>
      <w:r w:rsidR="00096865" w:rsidRPr="00E6597C">
        <w:rPr>
          <w:rFonts w:ascii="GHEA Grapalat" w:hAnsi="GHEA Grapalat" w:cs="Times Armenian"/>
          <w:sz w:val="20"/>
          <w:lang w:val="af-ZA"/>
        </w:rPr>
        <w:tab/>
      </w:r>
    </w:p>
    <w:p w:rsidR="00096865" w:rsidRPr="00E6597C" w:rsidRDefault="005C69BC" w:rsidP="005C69BC">
      <w:pPr>
        <w:jc w:val="both"/>
        <w:rPr>
          <w:rFonts w:ascii="GHEA Grapalat" w:hAnsi="GHEA Grapalat"/>
          <w:sz w:val="20"/>
          <w:lang w:val="af-ZA"/>
        </w:rPr>
      </w:pPr>
      <w:r>
        <w:rPr>
          <w:rFonts w:ascii="GHEA Grapalat" w:hAnsi="GHEA Grapalat"/>
          <w:sz w:val="20"/>
          <w:lang w:val="hy-AM"/>
        </w:rPr>
        <w:t xml:space="preserve">                   </w:t>
      </w:r>
      <w:r w:rsidR="00254776">
        <w:rPr>
          <w:rFonts w:ascii="GHEA Grapalat" w:hAnsi="GHEA Grapalat"/>
          <w:sz w:val="20"/>
          <w:lang w:val="hy-AM"/>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254776">
        <w:rPr>
          <w:rFonts w:ascii="GHEA Grapalat" w:hAnsi="GHEA Grapalat" w:cs="Sylfaen"/>
          <w:sz w:val="20"/>
          <w:lang w:val="hy-AM"/>
        </w:rPr>
        <w:t>պ</w:t>
      </w:r>
      <w:r w:rsidR="00096865" w:rsidRPr="00254776">
        <w:rPr>
          <w:rFonts w:ascii="GHEA Grapalat" w:hAnsi="GHEA Grapalat" w:cs="Sylfaen"/>
          <w:sz w:val="20"/>
          <w:lang w:val="hy-AM"/>
        </w:rPr>
        <w:t>այմանա</w:t>
      </w:r>
      <w:r w:rsidR="00096865" w:rsidRPr="00254776">
        <w:rPr>
          <w:rFonts w:ascii="GHEA Grapalat" w:hAnsi="GHEA Grapalat" w:cs="Times Armenian"/>
          <w:sz w:val="20"/>
          <w:lang w:val="hy-AM"/>
        </w:rPr>
        <w:t>գ</w:t>
      </w:r>
      <w:r w:rsidR="00096865" w:rsidRPr="00254776">
        <w:rPr>
          <w:rFonts w:ascii="GHEA Grapalat" w:hAnsi="GHEA Grapalat" w:cs="Sylfaen"/>
          <w:sz w:val="20"/>
          <w:lang w:val="hy-AM"/>
        </w:rPr>
        <w:t>րի</w:t>
      </w:r>
      <w:r w:rsidR="00096865" w:rsidRPr="00E6597C">
        <w:rPr>
          <w:rFonts w:ascii="GHEA Grapalat" w:hAnsi="GHEA Grapalat" w:cs="Times Armenian"/>
          <w:sz w:val="20"/>
          <w:lang w:val="af-ZA"/>
        </w:rPr>
        <w:t xml:space="preserve"> </w:t>
      </w:r>
      <w:r w:rsidR="00096865" w:rsidRPr="00254776">
        <w:rPr>
          <w:rFonts w:ascii="GHEA Grapalat" w:hAnsi="GHEA Grapalat" w:cs="Sylfaen"/>
          <w:sz w:val="20"/>
          <w:lang w:val="hy-AM"/>
        </w:rPr>
        <w:t>ապահովում</w:t>
      </w:r>
      <w:r w:rsidR="000206DA" w:rsidRPr="00254776">
        <w:rPr>
          <w:rFonts w:ascii="GHEA Grapalat" w:hAnsi="GHEA Grapalat" w:cs="Sylfaen"/>
          <w:sz w:val="20"/>
          <w:lang w:val="hy-AM"/>
        </w:rPr>
        <w:t>ներ</w:t>
      </w:r>
      <w:r w:rsidR="00096865" w:rsidRPr="00254776">
        <w:rPr>
          <w:rFonts w:ascii="GHEA Grapalat" w:hAnsi="GHEA Grapalat" w:cs="Sylfaen"/>
          <w:sz w:val="20"/>
          <w:lang w:val="hy-AM"/>
        </w:rPr>
        <w:t>ը</w:t>
      </w:r>
      <w:r w:rsidR="00096865"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254776">
        <w:rPr>
          <w:rFonts w:ascii="GHEA Grapalat" w:hAnsi="GHEA Grapalat"/>
          <w:sz w:val="20"/>
          <w:lang w:val="hy-AM"/>
        </w:rPr>
        <w:t>1</w:t>
      </w:r>
      <w:r w:rsidRPr="00E6597C">
        <w:rPr>
          <w:rFonts w:ascii="GHEA Grapalat" w:hAnsi="GHEA Grapalat"/>
          <w:sz w:val="20"/>
          <w:lang w:val="af-ZA"/>
        </w:rPr>
        <w:t xml:space="preserve">. </w:t>
      </w:r>
      <w:r w:rsidRPr="00254776">
        <w:rPr>
          <w:rFonts w:ascii="GHEA Grapalat" w:hAnsi="GHEA Grapalat" w:cs="Sylfaen"/>
          <w:sz w:val="20"/>
          <w:lang w:val="hy-AM"/>
        </w:rPr>
        <w:t>Ընթացակար</w:t>
      </w:r>
      <w:r w:rsidRPr="00254776">
        <w:rPr>
          <w:rFonts w:ascii="GHEA Grapalat" w:hAnsi="GHEA Grapalat" w:cs="Times Armenian"/>
          <w:sz w:val="20"/>
          <w:lang w:val="hy-AM"/>
        </w:rPr>
        <w:t>գ</w:t>
      </w:r>
      <w:r w:rsidRPr="00254776">
        <w:rPr>
          <w:rFonts w:ascii="GHEA Grapalat" w:hAnsi="GHEA Grapalat" w:cs="Sylfaen"/>
          <w:sz w:val="20"/>
          <w:lang w:val="hy-AM"/>
        </w:rPr>
        <w:t>ը</w:t>
      </w:r>
      <w:r w:rsidRPr="00E6597C">
        <w:rPr>
          <w:rFonts w:ascii="GHEA Grapalat" w:hAnsi="GHEA Grapalat" w:cs="Times Armenian"/>
          <w:sz w:val="20"/>
          <w:lang w:val="af-ZA"/>
        </w:rPr>
        <w:t xml:space="preserve"> </w:t>
      </w:r>
      <w:r w:rsidRPr="00254776">
        <w:rPr>
          <w:rFonts w:ascii="GHEA Grapalat" w:hAnsi="GHEA Grapalat" w:cs="Sylfaen"/>
          <w:sz w:val="20"/>
          <w:lang w:val="hy-AM"/>
        </w:rPr>
        <w:t>չկայացած</w:t>
      </w:r>
      <w:r w:rsidRPr="00E6597C">
        <w:rPr>
          <w:rFonts w:ascii="GHEA Grapalat" w:hAnsi="GHEA Grapalat" w:cs="Times Armenian"/>
          <w:sz w:val="20"/>
          <w:lang w:val="af-ZA"/>
        </w:rPr>
        <w:t xml:space="preserve"> </w:t>
      </w:r>
      <w:r w:rsidRPr="00254776">
        <w:rPr>
          <w:rFonts w:ascii="GHEA Grapalat" w:hAnsi="GHEA Grapalat" w:cs="Sylfaen"/>
          <w:sz w:val="20"/>
          <w:lang w:val="hy-AM"/>
        </w:rPr>
        <w:t>հայտարարելը</w:t>
      </w:r>
      <w:r w:rsidRPr="00E6597C">
        <w:rPr>
          <w:rFonts w:ascii="GHEA Grapalat" w:hAnsi="GHEA Grapalat" w:cs="Times Armenian"/>
          <w:sz w:val="20"/>
          <w:lang w:val="af-ZA"/>
        </w:rPr>
        <w:tab/>
        <w:t xml:space="preserve"> </w:t>
      </w:r>
    </w:p>
    <w:p w:rsidR="0043767F" w:rsidRDefault="00096865" w:rsidP="00EF3662">
      <w:pPr>
        <w:ind w:firstLine="1134"/>
        <w:jc w:val="both"/>
        <w:rPr>
          <w:rFonts w:ascii="GHEA Grapalat" w:hAnsi="GHEA Grapalat" w:cs="Times Armenian"/>
          <w:sz w:val="20"/>
          <w:lang w:val="hy-AM"/>
        </w:rPr>
      </w:pPr>
      <w:r w:rsidRPr="00E6597C">
        <w:rPr>
          <w:rFonts w:ascii="GHEA Grapalat" w:hAnsi="GHEA Grapalat"/>
          <w:sz w:val="20"/>
          <w:lang w:val="af-ZA"/>
        </w:rPr>
        <w:t>1</w:t>
      </w:r>
      <w:r w:rsidR="00254776">
        <w:rPr>
          <w:rFonts w:ascii="GHEA Grapalat" w:hAnsi="GHEA Grapalat"/>
          <w:sz w:val="20"/>
          <w:lang w:val="hy-AM"/>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p>
    <w:p w:rsidR="00096865" w:rsidRPr="00E6597C" w:rsidRDefault="00096865" w:rsidP="00EF3662">
      <w:pPr>
        <w:ind w:firstLine="1134"/>
        <w:jc w:val="both"/>
        <w:rPr>
          <w:rFonts w:ascii="GHEA Grapalat" w:hAnsi="GHEA Grapalat"/>
          <w:sz w:val="20"/>
          <w:lang w:val="af-ZA"/>
        </w:rPr>
      </w:pPr>
      <w:r w:rsidRPr="0043767F">
        <w:rPr>
          <w:rFonts w:ascii="GHEA Grapalat" w:hAnsi="GHEA Grapalat" w:cs="Sylfaen"/>
          <w:sz w:val="20"/>
          <w:lang w:val="hy-AM"/>
        </w:rPr>
        <w:t>որոշումները</w:t>
      </w:r>
      <w:r w:rsidRPr="00E6597C">
        <w:rPr>
          <w:rFonts w:ascii="GHEA Grapalat" w:hAnsi="GHEA Grapalat" w:cs="Times Armenian"/>
          <w:sz w:val="20"/>
          <w:lang w:val="af-ZA"/>
        </w:rPr>
        <w:t xml:space="preserve"> </w:t>
      </w:r>
      <w:r w:rsidR="0043767F">
        <w:rPr>
          <w:rFonts w:ascii="GHEA Grapalat" w:hAnsi="GHEA Grapalat" w:cs="Times Armenian"/>
          <w:sz w:val="20"/>
          <w:lang w:val="hy-AM"/>
        </w:rPr>
        <w:t xml:space="preserve">     </w:t>
      </w:r>
      <w:r w:rsidRPr="0043767F">
        <w:rPr>
          <w:rFonts w:ascii="GHEA Grapalat" w:hAnsi="GHEA Grapalat" w:cs="Sylfaen"/>
          <w:sz w:val="20"/>
          <w:lang w:val="hy-AM"/>
        </w:rPr>
        <w:t>բողոքարկելու</w:t>
      </w:r>
      <w:r w:rsidRPr="00E6597C">
        <w:rPr>
          <w:rFonts w:ascii="GHEA Grapalat" w:hAnsi="GHEA Grapalat" w:cs="Times Armenian"/>
          <w:sz w:val="20"/>
          <w:lang w:val="af-ZA"/>
        </w:rPr>
        <w:t xml:space="preserve"> </w:t>
      </w:r>
      <w:r w:rsidRPr="0043767F">
        <w:rPr>
          <w:rFonts w:ascii="GHEA Grapalat" w:hAnsi="GHEA Grapalat" w:cs="Sylfaen"/>
          <w:sz w:val="20"/>
          <w:lang w:val="hy-AM"/>
        </w:rPr>
        <w:t>մասնակցի</w:t>
      </w:r>
      <w:r w:rsidRPr="00E6597C">
        <w:rPr>
          <w:rFonts w:ascii="GHEA Grapalat" w:hAnsi="GHEA Grapalat" w:cs="Times Armenian"/>
          <w:sz w:val="20"/>
          <w:lang w:val="af-ZA"/>
        </w:rPr>
        <w:t xml:space="preserve"> </w:t>
      </w:r>
      <w:r w:rsidRPr="0043767F">
        <w:rPr>
          <w:rFonts w:ascii="GHEA Grapalat" w:hAnsi="GHEA Grapalat" w:cs="Sylfaen"/>
          <w:sz w:val="20"/>
          <w:lang w:val="hy-AM"/>
        </w:rPr>
        <w:t>իրավունքը</w:t>
      </w:r>
      <w:r w:rsidRPr="00E6597C">
        <w:rPr>
          <w:rFonts w:ascii="GHEA Grapalat" w:hAnsi="GHEA Grapalat" w:cs="Times Armenian"/>
          <w:sz w:val="20"/>
          <w:lang w:val="af-ZA"/>
        </w:rPr>
        <w:t xml:space="preserve"> </w:t>
      </w:r>
      <w:r w:rsidRPr="0043767F">
        <w:rPr>
          <w:rFonts w:ascii="GHEA Grapalat" w:hAnsi="GHEA Grapalat" w:cs="Sylfaen"/>
          <w:sz w:val="20"/>
          <w:lang w:val="hy-AM"/>
        </w:rPr>
        <w:t>և</w:t>
      </w:r>
      <w:r w:rsidRPr="00E6597C">
        <w:rPr>
          <w:rFonts w:ascii="GHEA Grapalat" w:hAnsi="GHEA Grapalat" w:cs="Times Armenian"/>
          <w:sz w:val="20"/>
          <w:lang w:val="af-ZA"/>
        </w:rPr>
        <w:t xml:space="preserve"> </w:t>
      </w:r>
      <w:r w:rsidRPr="0043767F">
        <w:rPr>
          <w:rFonts w:ascii="GHEA Grapalat" w:hAnsi="GHEA Grapalat" w:cs="Sylfaen"/>
          <w:sz w:val="20"/>
          <w:lang w:val="hy-AM"/>
        </w:rPr>
        <w:t>կար</w:t>
      </w:r>
      <w:r w:rsidRPr="0043767F">
        <w:rPr>
          <w:rFonts w:ascii="GHEA Grapalat" w:hAnsi="GHEA Grapalat" w:cs="Times Armenian"/>
          <w:sz w:val="20"/>
          <w:lang w:val="hy-AM"/>
        </w:rPr>
        <w:t>գ</w:t>
      </w:r>
      <w:r w:rsidRPr="0043767F">
        <w:rPr>
          <w:rFonts w:ascii="GHEA Grapalat" w:hAnsi="GHEA Grapalat" w:cs="Sylfaen"/>
          <w:sz w:val="20"/>
          <w:lang w:val="hy-AM"/>
        </w:rPr>
        <w:t>ը</w:t>
      </w:r>
      <w:r w:rsidRPr="00E6597C">
        <w:rPr>
          <w:rFonts w:ascii="GHEA Grapalat" w:hAnsi="GHEA Grapalat" w:cs="Times Armenian"/>
          <w:sz w:val="20"/>
          <w:lang w:val="af-ZA"/>
        </w:rPr>
        <w:tab/>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00EA7C45">
        <w:rPr>
          <w:rFonts w:ascii="GHEA Grapalat" w:hAnsi="GHEA Grapalat" w:cs="Sylfaen"/>
          <w:b/>
          <w:sz w:val="20"/>
          <w:lang w:val="hy-AM"/>
        </w:rPr>
        <w:t xml:space="preserve">ԳՆԱՆՇՄԱՆ ՀԱՐՑՄԱՆ </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rsidR="005C69BC" w:rsidRDefault="006F0D3F" w:rsidP="005C69BC">
      <w:pPr>
        <w:ind w:firstLine="1134"/>
        <w:jc w:val="both"/>
        <w:rPr>
          <w:rFonts w:ascii="GHEA Grapalat" w:hAnsi="GHEA Grapalat" w:cs="Times Armenian"/>
          <w:sz w:val="20"/>
          <w:lang w:val="hy-AM"/>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rsidR="00096865" w:rsidRPr="00E6597C" w:rsidRDefault="0043767F" w:rsidP="0043767F">
      <w:pPr>
        <w:jc w:val="both"/>
        <w:rPr>
          <w:rFonts w:ascii="GHEA Grapalat" w:hAnsi="GHEA Grapalat"/>
          <w:sz w:val="20"/>
          <w:lang w:val="af-ZA"/>
        </w:rPr>
      </w:pPr>
      <w:r>
        <w:rPr>
          <w:rFonts w:ascii="GHEA Grapalat" w:hAnsi="GHEA Grapalat" w:cs="Times Armenian"/>
          <w:sz w:val="20"/>
          <w:lang w:val="hy-AM"/>
        </w:rPr>
        <w:t xml:space="preserve"> </w:t>
      </w:r>
      <w:r w:rsidR="00096865" w:rsidRPr="00E6597C">
        <w:rPr>
          <w:rFonts w:ascii="GHEA Grapalat" w:hAnsi="GHEA Grapalat"/>
          <w:sz w:val="20"/>
          <w:lang w:val="af-ZA"/>
        </w:rPr>
        <w:t xml:space="preserve">          </w:t>
      </w:r>
      <w:r w:rsidR="00096865" w:rsidRPr="0043767F">
        <w:rPr>
          <w:rFonts w:ascii="GHEA Grapalat" w:hAnsi="GHEA Grapalat" w:cs="Sylfaen"/>
          <w:sz w:val="20"/>
          <w:lang w:val="hy-AM"/>
        </w:rPr>
        <w:t>Սույն</w:t>
      </w:r>
      <w:r w:rsidR="00096865" w:rsidRPr="00E6597C">
        <w:rPr>
          <w:rFonts w:ascii="GHEA Grapalat" w:hAnsi="GHEA Grapalat" w:cs="Times Armenian"/>
          <w:sz w:val="20"/>
          <w:lang w:val="af-ZA"/>
        </w:rPr>
        <w:t xml:space="preserve"> </w:t>
      </w:r>
      <w:r w:rsidR="00096865" w:rsidRPr="0043767F">
        <w:rPr>
          <w:rFonts w:ascii="GHEA Grapalat" w:hAnsi="GHEA Grapalat" w:cs="Sylfaen"/>
          <w:sz w:val="20"/>
          <w:lang w:val="hy-AM"/>
        </w:rPr>
        <w:t>հրավերը</w:t>
      </w:r>
      <w:r w:rsidR="00096865" w:rsidRPr="00E6597C">
        <w:rPr>
          <w:rFonts w:ascii="GHEA Grapalat" w:hAnsi="GHEA Grapalat" w:cs="Times Armenian"/>
          <w:sz w:val="20"/>
          <w:lang w:val="af-ZA"/>
        </w:rPr>
        <w:t xml:space="preserve"> </w:t>
      </w:r>
      <w:r w:rsidR="00096865" w:rsidRPr="0043767F">
        <w:rPr>
          <w:rFonts w:ascii="GHEA Grapalat" w:hAnsi="GHEA Grapalat" w:cs="Sylfaen"/>
          <w:sz w:val="20"/>
          <w:lang w:val="hy-AM"/>
        </w:rPr>
        <w:t>տրամադրվում</w:t>
      </w:r>
      <w:r w:rsidR="00096865" w:rsidRPr="00E6597C">
        <w:rPr>
          <w:rFonts w:ascii="GHEA Grapalat" w:hAnsi="GHEA Grapalat" w:cs="Times Armenian"/>
          <w:sz w:val="20"/>
          <w:lang w:val="af-ZA"/>
        </w:rPr>
        <w:t xml:space="preserve"> </w:t>
      </w:r>
      <w:r w:rsidR="00096865" w:rsidRPr="0043767F">
        <w:rPr>
          <w:rFonts w:ascii="GHEA Grapalat" w:hAnsi="GHEA Grapalat" w:cs="Sylfaen"/>
          <w:sz w:val="20"/>
          <w:lang w:val="hy-AM"/>
        </w:rPr>
        <w:t>է</w:t>
      </w:r>
      <w:r w:rsidR="00096865" w:rsidRPr="00E6597C">
        <w:rPr>
          <w:rFonts w:ascii="GHEA Grapalat" w:hAnsi="GHEA Grapalat" w:cs="Times Armenian"/>
          <w:sz w:val="20"/>
          <w:lang w:val="af-ZA"/>
        </w:rPr>
        <w:t xml:space="preserve"> </w:t>
      </w:r>
      <w:r w:rsidR="00096865" w:rsidRPr="0043767F">
        <w:rPr>
          <w:rFonts w:ascii="GHEA Grapalat" w:hAnsi="GHEA Grapalat" w:cs="Sylfaen"/>
          <w:sz w:val="20"/>
          <w:lang w:val="hy-AM"/>
        </w:rPr>
        <w:t>ի</w:t>
      </w:r>
      <w:r w:rsidR="00096865" w:rsidRPr="00E6597C">
        <w:rPr>
          <w:rFonts w:ascii="GHEA Grapalat" w:hAnsi="GHEA Grapalat" w:cs="Times Armenian"/>
          <w:sz w:val="20"/>
          <w:lang w:val="af-ZA"/>
        </w:rPr>
        <w:t xml:space="preserve"> </w:t>
      </w:r>
      <w:r w:rsidR="00096865" w:rsidRPr="0043767F">
        <w:rPr>
          <w:rFonts w:ascii="GHEA Grapalat" w:hAnsi="GHEA Grapalat" w:cs="Sylfaen"/>
          <w:sz w:val="20"/>
          <w:lang w:val="hy-AM"/>
        </w:rPr>
        <w:t>լրումն</w:t>
      </w:r>
      <w:r w:rsidR="00096865" w:rsidRPr="00E6597C">
        <w:rPr>
          <w:rFonts w:ascii="GHEA Grapalat" w:hAnsi="GHEA Grapalat"/>
          <w:sz w:val="20"/>
          <w:lang w:val="af-ZA"/>
        </w:rPr>
        <w:t xml:space="preserve"> </w:t>
      </w:r>
      <w:r w:rsidR="005C69BC" w:rsidRPr="00C00EB0">
        <w:rPr>
          <w:rFonts w:ascii="GHEA Grapalat" w:hAnsi="GHEA Grapalat"/>
          <w:sz w:val="16"/>
          <w:szCs w:val="16"/>
          <w:lang w:val="hy-AM"/>
        </w:rPr>
        <w:t>&lt;&lt;</w:t>
      </w:r>
      <w:r w:rsidR="005C69BC" w:rsidRPr="00C00EB0">
        <w:rPr>
          <w:rFonts w:ascii="GHEA Grapalat" w:hAnsi="GHEA Grapalat"/>
          <w:sz w:val="20"/>
          <w:szCs w:val="20"/>
          <w:lang w:val="hy-AM"/>
        </w:rPr>
        <w:t>ԿՄԱՀ-ԳՀԱՇՁԲ-20/0</w:t>
      </w:r>
      <w:r w:rsidRPr="00C00EB0">
        <w:rPr>
          <w:rFonts w:ascii="GHEA Grapalat" w:hAnsi="GHEA Grapalat"/>
          <w:sz w:val="20"/>
          <w:szCs w:val="20"/>
          <w:lang w:val="hy-AM"/>
        </w:rPr>
        <w:t>5</w:t>
      </w:r>
      <w:r w:rsidR="005C69BC" w:rsidRPr="00C00EB0">
        <w:rPr>
          <w:rFonts w:ascii="GHEA Grapalat" w:hAnsi="GHEA Grapalat"/>
          <w:sz w:val="16"/>
          <w:szCs w:val="16"/>
          <w:lang w:val="hy-AM"/>
        </w:rPr>
        <w:t>&gt;&gt;</w:t>
      </w:r>
      <w:r w:rsidR="005C69BC" w:rsidRPr="004959D0">
        <w:rPr>
          <w:rFonts w:ascii="GHEA Grapalat" w:hAnsi="GHEA Grapalat"/>
          <w:i/>
          <w:lang w:val="hy-AM"/>
        </w:rPr>
        <w:t xml:space="preserve"> </w:t>
      </w:r>
      <w:r w:rsidR="00096865" w:rsidRPr="0043767F">
        <w:rPr>
          <w:rFonts w:ascii="GHEA Grapalat" w:hAnsi="GHEA Grapalat" w:cs="Sylfaen"/>
          <w:sz w:val="20"/>
          <w:lang w:val="hy-AM"/>
        </w:rPr>
        <w:t>ծածկա</w:t>
      </w:r>
      <w:r w:rsidR="00096865" w:rsidRPr="0043767F">
        <w:rPr>
          <w:rFonts w:ascii="GHEA Grapalat" w:hAnsi="GHEA Grapalat" w:cs="Times Armenian"/>
          <w:sz w:val="20"/>
          <w:lang w:val="hy-AM"/>
        </w:rPr>
        <w:t>գ</w:t>
      </w:r>
      <w:r w:rsidR="00096865" w:rsidRPr="0043767F">
        <w:rPr>
          <w:rFonts w:ascii="GHEA Grapalat" w:hAnsi="GHEA Grapalat" w:cs="Sylfaen"/>
          <w:sz w:val="20"/>
          <w:lang w:val="hy-AM"/>
        </w:rPr>
        <w:t>րով</w:t>
      </w:r>
      <w:r w:rsidR="00096865" w:rsidRPr="00E6597C">
        <w:rPr>
          <w:rFonts w:ascii="GHEA Grapalat" w:hAnsi="GHEA Grapalat"/>
          <w:sz w:val="20"/>
          <w:lang w:val="af-ZA"/>
        </w:rPr>
        <w:t xml:space="preserve"> </w:t>
      </w:r>
      <w:r w:rsidR="00096865" w:rsidRPr="0043767F">
        <w:rPr>
          <w:rFonts w:ascii="GHEA Grapalat" w:hAnsi="GHEA Grapalat" w:cs="Sylfaen"/>
          <w:sz w:val="20"/>
          <w:lang w:val="hy-AM"/>
        </w:rPr>
        <w:t>անցկացվող</w:t>
      </w:r>
      <w:r w:rsidR="00096865" w:rsidRPr="00E6597C">
        <w:rPr>
          <w:rFonts w:ascii="GHEA Grapalat" w:hAnsi="GHEA Grapalat" w:cs="Times Armenian"/>
          <w:sz w:val="20"/>
          <w:lang w:val="af-ZA"/>
        </w:rPr>
        <w:t xml:space="preserve"> </w:t>
      </w:r>
      <w:r w:rsidR="005C69BC">
        <w:rPr>
          <w:rFonts w:ascii="GHEA Grapalat" w:hAnsi="GHEA Grapalat" w:cs="Sylfaen"/>
          <w:sz w:val="20"/>
          <w:lang w:val="hy-AM"/>
        </w:rPr>
        <w:t xml:space="preserve">գնանշման հարցման </w:t>
      </w:r>
      <w:r w:rsidR="00096865" w:rsidRPr="00E6597C">
        <w:rPr>
          <w:rFonts w:ascii="GHEA Grapalat" w:hAnsi="GHEA Grapalat" w:cs="Times Armenian"/>
          <w:sz w:val="20"/>
          <w:lang w:val="af-ZA"/>
        </w:rPr>
        <w:t xml:space="preserve"> (</w:t>
      </w:r>
      <w:r w:rsidR="00096865" w:rsidRPr="0043767F">
        <w:rPr>
          <w:rFonts w:ascii="GHEA Grapalat" w:hAnsi="GHEA Grapalat" w:cs="Sylfaen"/>
          <w:sz w:val="20"/>
          <w:lang w:val="hy-AM"/>
        </w:rPr>
        <w:t>այսուհետև</w:t>
      </w:r>
      <w:r w:rsidR="00096865" w:rsidRPr="00E6597C">
        <w:rPr>
          <w:rFonts w:ascii="GHEA Grapalat" w:hAnsi="GHEA Grapalat" w:cs="Times Armenian"/>
          <w:sz w:val="20"/>
          <w:lang w:val="af-ZA"/>
        </w:rPr>
        <w:t xml:space="preserve">` </w:t>
      </w:r>
      <w:r w:rsidR="00096865" w:rsidRPr="0043767F">
        <w:rPr>
          <w:rFonts w:ascii="GHEA Grapalat" w:hAnsi="GHEA Grapalat" w:cs="Sylfaen"/>
          <w:sz w:val="20"/>
          <w:lang w:val="hy-AM"/>
        </w:rPr>
        <w:t>ընթացակար</w:t>
      </w:r>
      <w:r w:rsidR="00096865" w:rsidRPr="0043767F">
        <w:rPr>
          <w:rFonts w:ascii="GHEA Grapalat" w:hAnsi="GHEA Grapalat" w:cs="Times Armenian"/>
          <w:sz w:val="20"/>
          <w:lang w:val="hy-AM"/>
        </w:rPr>
        <w:t>գ</w:t>
      </w:r>
      <w:r w:rsidR="00096865" w:rsidRPr="00E6597C">
        <w:rPr>
          <w:rFonts w:ascii="GHEA Grapalat" w:hAnsi="GHEA Grapalat" w:cs="Times Armenian"/>
          <w:sz w:val="20"/>
          <w:lang w:val="af-ZA"/>
        </w:rPr>
        <w:t xml:space="preserve">) </w:t>
      </w:r>
      <w:r w:rsidR="00096865" w:rsidRPr="0043767F">
        <w:rPr>
          <w:rFonts w:ascii="GHEA Grapalat" w:hAnsi="GHEA Grapalat" w:cs="Sylfaen"/>
          <w:sz w:val="20"/>
          <w:lang w:val="hy-AM"/>
        </w:rPr>
        <w:t>հայտարարության</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5C69BC">
        <w:rPr>
          <w:rFonts w:ascii="GHEA Grapalat" w:hAnsi="GHEA Grapalat"/>
          <w:sz w:val="20"/>
          <w:lang w:val="hy-AM"/>
        </w:rPr>
        <w:t>Արգելի համայնքապետարան</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lastRenderedPageBreak/>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rsidR="003E1421" w:rsidRPr="005905CD" w:rsidRDefault="00A81DD5" w:rsidP="00EF3662">
      <w:pPr>
        <w:pStyle w:val="23"/>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5905CD" w:rsidRPr="005905CD">
        <w:rPr>
          <w:rFonts w:ascii="GHEA Grapalat" w:hAnsi="GHEA Grapalat"/>
          <w:lang w:val="hy-AM"/>
        </w:rPr>
        <w:t>baghdasaryan_1978@mail.ru</w:t>
      </w:r>
    </w:p>
    <w:p w:rsidR="00096865" w:rsidRPr="00E6597C" w:rsidRDefault="00096865" w:rsidP="00EF3662">
      <w:pPr>
        <w:jc w:val="center"/>
        <w:rPr>
          <w:rFonts w:ascii="GHEA Grapalat" w:hAnsi="GHEA Grapalat"/>
          <w:szCs w:val="22"/>
          <w:lang w:val="af-ZA"/>
        </w:rPr>
      </w:pPr>
      <w:r w:rsidRPr="00E6597C">
        <w:rPr>
          <w:rFonts w:ascii="GHEA Grapalat" w:hAnsi="GHEA Grapalat" w:cs="Sylfaen"/>
          <w:szCs w:val="22"/>
        </w:rPr>
        <w:t>ՄԱՍ</w:t>
      </w:r>
      <w:r w:rsidRPr="00E6597C">
        <w:rPr>
          <w:rFonts w:ascii="GHEA Grapalat" w:hAnsi="GHEA Grapalat" w:cs="Times Armenian"/>
          <w:szCs w:val="22"/>
          <w:lang w:val="af-ZA"/>
        </w:rPr>
        <w:t xml:space="preserve">  I</w:t>
      </w:r>
    </w:p>
    <w:p w:rsidR="00096865" w:rsidRPr="00E6597C" w:rsidRDefault="00096865" w:rsidP="00EF3662">
      <w:pPr>
        <w:pStyle w:val="3"/>
        <w:spacing w:line="240" w:lineRule="auto"/>
        <w:ind w:firstLine="567"/>
        <w:rPr>
          <w:rFonts w:ascii="GHEA Grapalat" w:hAnsi="GHEA Grapalat"/>
          <w:sz w:val="24"/>
          <w:szCs w:val="22"/>
          <w:lang w:val="af-ZA"/>
        </w:rPr>
      </w:pPr>
    </w:p>
    <w:p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rsidR="002B32D6" w:rsidRPr="00E94DDA" w:rsidRDefault="002B32D6" w:rsidP="00EF3662">
      <w:pPr>
        <w:ind w:left="360"/>
        <w:jc w:val="center"/>
        <w:rPr>
          <w:rFonts w:ascii="GHEA Grapalat" w:hAnsi="GHEA Grapalat" w:cs="Sylfaen"/>
          <w:b/>
          <w:i/>
          <w:sz w:val="20"/>
          <w:szCs w:val="20"/>
        </w:rPr>
      </w:pPr>
    </w:p>
    <w:p w:rsidR="00096865" w:rsidRPr="00E30A3A" w:rsidRDefault="00845AA5" w:rsidP="00EF3662">
      <w:pPr>
        <w:pStyle w:val="3"/>
        <w:spacing w:line="240" w:lineRule="auto"/>
        <w:ind w:firstLine="567"/>
        <w:jc w:val="both"/>
        <w:rPr>
          <w:rFonts w:ascii="GHEA Grapalat" w:hAnsi="GHEA Grapalat"/>
          <w:i w:val="0"/>
          <w:lang w:val="af-ZA"/>
        </w:rPr>
      </w:pPr>
      <w:r w:rsidRPr="00E30A3A">
        <w:rPr>
          <w:rFonts w:ascii="GHEA Grapalat" w:hAnsi="GHEA Grapalat" w:cs="Sylfaen"/>
          <w:i w:val="0"/>
        </w:rPr>
        <w:t xml:space="preserve">1.1 </w:t>
      </w:r>
      <w:r w:rsidR="00096865" w:rsidRPr="00E30A3A">
        <w:rPr>
          <w:rFonts w:ascii="GHEA Grapalat" w:hAnsi="GHEA Grapalat" w:cs="Sylfaen"/>
          <w:i w:val="0"/>
        </w:rPr>
        <w:t>Գնման</w:t>
      </w:r>
      <w:r w:rsidR="00096865" w:rsidRPr="00E30A3A">
        <w:rPr>
          <w:rFonts w:ascii="GHEA Grapalat" w:hAnsi="GHEA Grapalat" w:cs="Sylfaen"/>
          <w:i w:val="0"/>
          <w:lang w:val="af-ZA"/>
        </w:rPr>
        <w:t xml:space="preserve"> </w:t>
      </w:r>
      <w:r w:rsidR="00096865" w:rsidRPr="00E30A3A">
        <w:rPr>
          <w:rFonts w:ascii="GHEA Grapalat" w:hAnsi="GHEA Grapalat" w:cs="Sylfaen"/>
          <w:i w:val="0"/>
        </w:rPr>
        <w:t>առարկա</w:t>
      </w:r>
      <w:r w:rsidR="00096865" w:rsidRPr="00E30A3A">
        <w:rPr>
          <w:rFonts w:ascii="GHEA Grapalat" w:hAnsi="GHEA Grapalat" w:cs="Sylfaen"/>
          <w:i w:val="0"/>
          <w:lang w:val="af-ZA"/>
        </w:rPr>
        <w:t xml:space="preserve"> </w:t>
      </w:r>
      <w:r w:rsidR="00096865" w:rsidRPr="00E30A3A">
        <w:rPr>
          <w:rFonts w:ascii="GHEA Grapalat" w:hAnsi="GHEA Grapalat" w:cs="Sylfaen"/>
          <w:i w:val="0"/>
        </w:rPr>
        <w:t>է</w:t>
      </w:r>
      <w:r w:rsidR="00096865" w:rsidRPr="00E30A3A">
        <w:rPr>
          <w:rFonts w:ascii="GHEA Grapalat" w:hAnsi="GHEA Grapalat" w:cs="Sylfaen"/>
          <w:i w:val="0"/>
          <w:lang w:val="af-ZA"/>
        </w:rPr>
        <w:t xml:space="preserve"> </w:t>
      </w:r>
      <w:r w:rsidR="00096865" w:rsidRPr="00E30A3A">
        <w:rPr>
          <w:rFonts w:ascii="GHEA Grapalat" w:hAnsi="GHEA Grapalat" w:cs="Sylfaen"/>
          <w:i w:val="0"/>
        </w:rPr>
        <w:t>հանդիսանում</w:t>
      </w:r>
      <w:r w:rsidR="00096865" w:rsidRPr="00E30A3A">
        <w:rPr>
          <w:rFonts w:ascii="GHEA Grapalat" w:hAnsi="GHEA Grapalat" w:cs="Sylfaen"/>
          <w:i w:val="0"/>
          <w:lang w:val="af-ZA"/>
        </w:rPr>
        <w:t xml:space="preserve">  </w:t>
      </w:r>
      <w:r w:rsidR="005905CD" w:rsidRPr="00E30A3A">
        <w:rPr>
          <w:rFonts w:ascii="GHEA Grapalat" w:hAnsi="GHEA Grapalat" w:cs="Sylfaen"/>
          <w:i w:val="0"/>
          <w:lang w:val="hy-AM"/>
        </w:rPr>
        <w:t>Արգելի համայնքապետարանի</w:t>
      </w:r>
      <w:r w:rsidR="00096865" w:rsidRPr="00E30A3A">
        <w:rPr>
          <w:rFonts w:ascii="GHEA Grapalat" w:hAnsi="GHEA Grapalat"/>
          <w:i w:val="0"/>
          <w:lang w:val="af-ZA"/>
        </w:rPr>
        <w:t xml:space="preserve"> </w:t>
      </w:r>
      <w:r w:rsidR="00096865" w:rsidRPr="00E30A3A">
        <w:rPr>
          <w:rFonts w:ascii="GHEA Grapalat" w:hAnsi="GHEA Grapalat" w:cs="Sylfaen"/>
          <w:i w:val="0"/>
        </w:rPr>
        <w:t>կարիքների</w:t>
      </w:r>
      <w:r w:rsidR="00096865" w:rsidRPr="00E30A3A">
        <w:rPr>
          <w:rFonts w:ascii="GHEA Grapalat" w:hAnsi="GHEA Grapalat" w:cs="Times Armenian"/>
          <w:i w:val="0"/>
          <w:lang w:val="af-ZA"/>
        </w:rPr>
        <w:t xml:space="preserve"> </w:t>
      </w:r>
      <w:r w:rsidR="00096865" w:rsidRPr="00E30A3A">
        <w:rPr>
          <w:rFonts w:ascii="GHEA Grapalat" w:hAnsi="GHEA Grapalat" w:cs="Sylfaen"/>
          <w:i w:val="0"/>
        </w:rPr>
        <w:t>համար</w:t>
      </w:r>
      <w:r w:rsidR="00096865" w:rsidRPr="00E30A3A">
        <w:rPr>
          <w:rFonts w:ascii="GHEA Grapalat" w:hAnsi="GHEA Grapalat" w:cs="Times Armenian"/>
          <w:i w:val="0"/>
          <w:lang w:val="af-ZA"/>
        </w:rPr>
        <w:t xml:space="preserve">` </w:t>
      </w:r>
      <w:r w:rsidR="005905CD" w:rsidRPr="00E30A3A">
        <w:rPr>
          <w:rFonts w:ascii="GHEA Grapalat" w:hAnsi="GHEA Grapalat" w:cs="Times Armenian"/>
          <w:i w:val="0"/>
          <w:lang w:val="hy-AM"/>
        </w:rPr>
        <w:t>&lt;&lt;</w:t>
      </w:r>
      <w:r w:rsidR="005905CD" w:rsidRPr="00E30A3A">
        <w:rPr>
          <w:rFonts w:ascii="GHEA Grapalat" w:hAnsi="GHEA Grapalat"/>
          <w:i w:val="0"/>
          <w:lang w:val="hy-AM"/>
        </w:rPr>
        <w:t xml:space="preserve">Արգել համայնքի </w:t>
      </w:r>
      <w:r w:rsidR="00C00EB0" w:rsidRPr="00E30A3A">
        <w:rPr>
          <w:rFonts w:ascii="GHEA Grapalat" w:hAnsi="GHEA Grapalat"/>
          <w:i w:val="0"/>
          <w:lang w:val="hy-AM"/>
        </w:rPr>
        <w:t xml:space="preserve">բազմաբնակարան շենքերի </w:t>
      </w:r>
      <w:r w:rsidR="005905CD" w:rsidRPr="00E30A3A">
        <w:rPr>
          <w:rFonts w:ascii="GHEA Grapalat" w:hAnsi="GHEA Grapalat"/>
          <w:i w:val="0"/>
          <w:lang w:val="hy-AM"/>
        </w:rPr>
        <w:t>վերանորոգման աշխատանքներ</w:t>
      </w:r>
      <w:r w:rsidR="00E94DDA" w:rsidRPr="00E30A3A">
        <w:rPr>
          <w:rFonts w:ascii="GHEA Grapalat" w:hAnsi="GHEA Grapalat"/>
          <w:i w:val="0"/>
          <w:lang w:val="hy-AM"/>
        </w:rPr>
        <w:t xml:space="preserve">&gt;&gt;- </w:t>
      </w:r>
      <w:r w:rsidR="005905CD" w:rsidRPr="00E30A3A">
        <w:rPr>
          <w:rFonts w:ascii="GHEA Grapalat" w:hAnsi="GHEA Grapalat"/>
          <w:i w:val="0"/>
          <w:lang w:val="hy-AM"/>
        </w:rPr>
        <w:t>ի</w:t>
      </w:r>
      <w:r w:rsidR="005905CD" w:rsidRPr="00E30A3A">
        <w:rPr>
          <w:rFonts w:ascii="GHEA Grapalat" w:hAnsi="GHEA Grapalat"/>
          <w:b/>
          <w:i w:val="0"/>
          <w:lang w:val="hy-AM"/>
        </w:rPr>
        <w:t xml:space="preserve"> </w:t>
      </w:r>
      <w:r w:rsidR="00096865" w:rsidRPr="00E30A3A">
        <w:rPr>
          <w:rFonts w:ascii="GHEA Grapalat" w:hAnsi="GHEA Grapalat"/>
          <w:i w:val="0"/>
        </w:rPr>
        <w:t>ձեռքբերումը</w:t>
      </w:r>
      <w:r w:rsidR="00816505" w:rsidRPr="00E30A3A">
        <w:rPr>
          <w:rFonts w:ascii="GHEA Grapalat" w:hAnsi="GHEA Grapalat"/>
          <w:i w:val="0"/>
        </w:rPr>
        <w:t xml:space="preserve"> (այսուհետ` նաև ա</w:t>
      </w:r>
      <w:r w:rsidR="00F538FE" w:rsidRPr="00E30A3A">
        <w:rPr>
          <w:rFonts w:ascii="GHEA Grapalat" w:hAnsi="GHEA Grapalat"/>
          <w:i w:val="0"/>
        </w:rPr>
        <w:t>շխատանք</w:t>
      </w:r>
      <w:r w:rsidR="00816505" w:rsidRPr="00E30A3A">
        <w:rPr>
          <w:rFonts w:ascii="GHEA Grapalat" w:hAnsi="GHEA Grapalat"/>
          <w:i w:val="0"/>
        </w:rPr>
        <w:t>)</w:t>
      </w:r>
      <w:r w:rsidR="00C43524" w:rsidRPr="00E30A3A">
        <w:rPr>
          <w:rFonts w:ascii="GHEA Grapalat" w:hAnsi="GHEA Grapalat"/>
          <w:i w:val="0"/>
          <w:lang w:val="af-ZA"/>
        </w:rPr>
        <w:t>,</w:t>
      </w:r>
      <w:r w:rsidR="00096865" w:rsidRPr="00E30A3A">
        <w:rPr>
          <w:rFonts w:ascii="GHEA Grapalat" w:hAnsi="GHEA Grapalat"/>
          <w:i w:val="0"/>
          <w:lang w:val="af-ZA"/>
        </w:rPr>
        <w:t xml:space="preserve"> </w:t>
      </w:r>
      <w:r w:rsidR="00E94DDA" w:rsidRPr="00E30A3A">
        <w:rPr>
          <w:rFonts w:ascii="GHEA Grapalat" w:hAnsi="GHEA Grapalat"/>
          <w:i w:val="0"/>
        </w:rPr>
        <w:t>որ</w:t>
      </w:r>
      <w:r w:rsidR="00E94DDA" w:rsidRPr="00E30A3A">
        <w:rPr>
          <w:rFonts w:ascii="GHEA Grapalat" w:hAnsi="GHEA Grapalat"/>
          <w:i w:val="0"/>
          <w:lang w:val="hy-AM"/>
        </w:rPr>
        <w:t>ը</w:t>
      </w:r>
      <w:r w:rsidR="00096865" w:rsidRPr="00E30A3A">
        <w:rPr>
          <w:rFonts w:ascii="GHEA Grapalat" w:hAnsi="GHEA Grapalat"/>
          <w:i w:val="0"/>
          <w:lang w:val="af-ZA"/>
        </w:rPr>
        <w:t xml:space="preserve"> </w:t>
      </w:r>
      <w:r w:rsidR="00096865" w:rsidRPr="00E30A3A">
        <w:rPr>
          <w:rFonts w:ascii="GHEA Grapalat" w:hAnsi="GHEA Grapalat"/>
          <w:i w:val="0"/>
        </w:rPr>
        <w:t>խմբավորված</w:t>
      </w:r>
      <w:r w:rsidR="00096865" w:rsidRPr="00E30A3A">
        <w:rPr>
          <w:rFonts w:ascii="GHEA Grapalat" w:hAnsi="GHEA Grapalat"/>
          <w:i w:val="0"/>
          <w:lang w:val="af-ZA"/>
        </w:rPr>
        <w:t xml:space="preserve">  </w:t>
      </w:r>
      <w:r w:rsidR="00E94DDA" w:rsidRPr="00E30A3A">
        <w:rPr>
          <w:rFonts w:ascii="GHEA Grapalat" w:hAnsi="GHEA Grapalat"/>
          <w:i w:val="0"/>
          <w:lang w:val="hy-AM"/>
        </w:rPr>
        <w:t>է</w:t>
      </w:r>
      <w:r w:rsidR="00096865" w:rsidRPr="00E30A3A">
        <w:rPr>
          <w:rFonts w:ascii="GHEA Grapalat" w:hAnsi="GHEA Grapalat"/>
          <w:i w:val="0"/>
          <w:lang w:val="af-ZA"/>
        </w:rPr>
        <w:t xml:space="preserve"> </w:t>
      </w:r>
      <w:r w:rsidR="00E94DDA" w:rsidRPr="00E30A3A">
        <w:rPr>
          <w:rFonts w:ascii="GHEA Grapalat" w:hAnsi="GHEA Grapalat"/>
          <w:i w:val="0"/>
          <w:lang w:val="hy-AM"/>
        </w:rPr>
        <w:t>1</w:t>
      </w:r>
      <w:r w:rsidR="00096865" w:rsidRPr="00E30A3A">
        <w:rPr>
          <w:rFonts w:ascii="GHEA Grapalat" w:hAnsi="GHEA Grapalat"/>
          <w:i w:val="0"/>
          <w:lang w:val="af-ZA"/>
        </w:rPr>
        <w:t xml:space="preserve"> </w:t>
      </w:r>
      <w:r w:rsidR="00E94DDA" w:rsidRPr="00E30A3A">
        <w:rPr>
          <w:rFonts w:ascii="GHEA Grapalat" w:hAnsi="GHEA Grapalat" w:cs="Sylfaen"/>
          <w:i w:val="0"/>
        </w:rPr>
        <w:t>չափաբաժն</w:t>
      </w:r>
      <w:r w:rsidR="00753E6E" w:rsidRPr="00E30A3A">
        <w:rPr>
          <w:rFonts w:ascii="GHEA Grapalat" w:hAnsi="GHEA Grapalat" w:cs="Sylfaen"/>
          <w:i w:val="0"/>
        </w:rPr>
        <w:t>ում</w:t>
      </w:r>
      <w:r w:rsidR="00096865" w:rsidRPr="00E30A3A">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E6597C">
        <w:tc>
          <w:tcPr>
            <w:tcW w:w="1530" w:type="dxa"/>
            <w:vAlign w:val="center"/>
          </w:tcPr>
          <w:p w:rsidR="00096865" w:rsidRPr="00E6597C" w:rsidRDefault="00096865" w:rsidP="00EF3662">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Չափաբաժինների համարները</w:t>
            </w:r>
          </w:p>
        </w:tc>
        <w:tc>
          <w:tcPr>
            <w:tcW w:w="8820" w:type="dxa"/>
            <w:vAlign w:val="center"/>
          </w:tcPr>
          <w:p w:rsidR="00096865" w:rsidRPr="00E30A3A" w:rsidRDefault="00096865" w:rsidP="00EF3662">
            <w:pPr>
              <w:pStyle w:val="23"/>
              <w:spacing w:line="240" w:lineRule="auto"/>
              <w:ind w:firstLine="0"/>
              <w:jc w:val="center"/>
              <w:rPr>
                <w:rFonts w:ascii="GHEA Grapalat" w:hAnsi="GHEA Grapalat"/>
                <w:b/>
                <w:bCs/>
                <w:iCs/>
              </w:rPr>
            </w:pPr>
            <w:r w:rsidRPr="00E30A3A">
              <w:rPr>
                <w:rFonts w:ascii="GHEA Grapalat" w:hAnsi="GHEA Grapalat"/>
                <w:b/>
                <w:bCs/>
                <w:iCs/>
              </w:rPr>
              <w:t xml:space="preserve">Չափաբաժնի </w:t>
            </w:r>
            <w:r w:rsidR="002820E1">
              <w:rPr>
                <w:rFonts w:ascii="GHEA Grapalat" w:hAnsi="GHEA Grapalat"/>
                <w:b/>
                <w:bCs/>
                <w:iCs/>
                <w:lang w:val="hy-AM"/>
              </w:rPr>
              <w:t xml:space="preserve"> </w:t>
            </w:r>
            <w:r w:rsidRPr="00E30A3A">
              <w:rPr>
                <w:rFonts w:ascii="GHEA Grapalat" w:hAnsi="GHEA Grapalat"/>
                <w:b/>
                <w:bCs/>
                <w:iCs/>
              </w:rPr>
              <w:t>անվանումը</w:t>
            </w:r>
          </w:p>
        </w:tc>
      </w:tr>
      <w:tr w:rsidR="00096865" w:rsidRPr="00661A2C" w:rsidTr="005A4658">
        <w:trPr>
          <w:trHeight w:val="483"/>
        </w:trPr>
        <w:tc>
          <w:tcPr>
            <w:tcW w:w="1530" w:type="dxa"/>
            <w:vAlign w:val="center"/>
          </w:tcPr>
          <w:p w:rsidR="00096865" w:rsidRPr="00B602F2" w:rsidRDefault="00096865" w:rsidP="00EF3662">
            <w:pPr>
              <w:pStyle w:val="23"/>
              <w:spacing w:line="240" w:lineRule="auto"/>
              <w:ind w:firstLine="0"/>
              <w:jc w:val="center"/>
              <w:rPr>
                <w:rFonts w:ascii="GHEA Grapalat" w:hAnsi="GHEA Grapalat"/>
                <w:b/>
                <w:sz w:val="16"/>
              </w:rPr>
            </w:pPr>
            <w:r w:rsidRPr="00B602F2">
              <w:rPr>
                <w:rFonts w:ascii="GHEA Grapalat" w:hAnsi="GHEA Grapalat"/>
                <w:b/>
                <w:sz w:val="16"/>
              </w:rPr>
              <w:t>1</w:t>
            </w:r>
          </w:p>
        </w:tc>
        <w:tc>
          <w:tcPr>
            <w:tcW w:w="8820" w:type="dxa"/>
            <w:vAlign w:val="center"/>
          </w:tcPr>
          <w:p w:rsidR="00096865" w:rsidRPr="00E30A3A" w:rsidRDefault="004446AB" w:rsidP="005A4658">
            <w:pPr>
              <w:pStyle w:val="23"/>
              <w:spacing w:line="240" w:lineRule="auto"/>
              <w:ind w:firstLine="0"/>
              <w:rPr>
                <w:rFonts w:ascii="GHEA Grapalat" w:hAnsi="GHEA Grapalat"/>
                <w:b/>
                <w:u w:val="single"/>
                <w:vertAlign w:val="subscript"/>
                <w:lang w:val="hy-AM"/>
              </w:rPr>
            </w:pPr>
            <w:r w:rsidRPr="00F6218D">
              <w:rPr>
                <w:rFonts w:ascii="GHEA Grapalat" w:hAnsi="GHEA Grapalat"/>
                <w:b/>
                <w:i/>
                <w:sz w:val="18"/>
                <w:szCs w:val="18"/>
                <w:lang w:val="hy-AM"/>
              </w:rPr>
              <w:t>&lt;&lt;</w:t>
            </w:r>
            <w:r w:rsidRPr="004446AB">
              <w:rPr>
                <w:rFonts w:ascii="GHEA Grapalat" w:hAnsi="GHEA Grapalat"/>
                <w:b/>
                <w:sz w:val="16"/>
                <w:szCs w:val="16"/>
                <w:lang w:val="hy-AM"/>
              </w:rPr>
              <w:t>ԱՐԳԵԼ ՀԱՄԱՅՆՔԻ ԲԱԶՄԱԲՆԱԿԱՐԱՆ ՇԵՆՔԵՐԻ ՏԱՆԻՔՆԵՐԻ ՎԵՐԱՆՈՐՈԳՄԱՆ, ԴՌՆԵՐԻ ԵՎ ՊԱՏՈՒՀԱՆՆԵՐԻ ՓՈԽԱՐՆՄԱՆ</w:t>
            </w:r>
            <w:r w:rsidRPr="004446AB">
              <w:rPr>
                <w:rFonts w:ascii="GHEA Grapalat" w:hAnsi="GHEA Grapalat"/>
                <w:b/>
                <w:i/>
                <w:sz w:val="16"/>
                <w:szCs w:val="16"/>
                <w:lang w:val="hy-AM"/>
              </w:rPr>
              <w:t xml:space="preserve"> </w:t>
            </w:r>
            <w:r w:rsidRPr="004446AB">
              <w:rPr>
                <w:rFonts w:ascii="GHEA Grapalat" w:hAnsi="GHEA Grapalat"/>
                <w:b/>
                <w:sz w:val="16"/>
                <w:szCs w:val="16"/>
                <w:lang w:val="hy-AM"/>
              </w:rPr>
              <w:t>ՎԵՐԱՆՈՐՈԳՄԱՆ ԱՇԽԱՏԱՆՔՆԵՐ</w:t>
            </w:r>
            <w:r w:rsidRPr="00F6218D">
              <w:rPr>
                <w:rFonts w:ascii="GHEA Grapalat" w:hAnsi="GHEA Grapalat"/>
                <w:b/>
                <w:i/>
                <w:sz w:val="18"/>
                <w:szCs w:val="18"/>
                <w:lang w:val="hy-AM"/>
              </w:rPr>
              <w:t>&gt;&gt;</w:t>
            </w:r>
          </w:p>
        </w:tc>
      </w:tr>
    </w:tbl>
    <w:p w:rsidR="00096865" w:rsidRPr="00E6597C"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հրավերի N </w:t>
      </w:r>
      <w:r w:rsidR="00177245" w:rsidRPr="00E6597C">
        <w:rPr>
          <w:rFonts w:ascii="GHEA Grapalat" w:hAnsi="GHEA Grapalat"/>
        </w:rPr>
        <w:t>6</w:t>
      </w:r>
      <w:r w:rsidR="00096865" w:rsidRPr="00E6597C">
        <w:rPr>
          <w:rFonts w:ascii="GHEA Grapalat" w:hAnsi="GHEA Grapalat"/>
        </w:rPr>
        <w:t xml:space="preserve"> հավելվածում</w:t>
      </w:r>
      <w:r w:rsidR="004D5671" w:rsidRPr="00E6597C">
        <w:rPr>
          <w:rFonts w:ascii="GHEA Grapalat" w:hAnsi="GHEA Grapalat"/>
        </w:rPr>
        <w:t>։</w:t>
      </w:r>
    </w:p>
    <w:p w:rsidR="00AB3EA1" w:rsidRDefault="00AB3EA1" w:rsidP="00AB3EA1">
      <w:pPr>
        <w:pStyle w:val="23"/>
        <w:spacing w:line="240" w:lineRule="auto"/>
        <w:ind w:firstLine="567"/>
        <w:rPr>
          <w:rFonts w:ascii="GHEA Grapalat" w:hAnsi="GHEA Grapalat"/>
          <w:lang w:val="hy-AM"/>
        </w:rPr>
      </w:pPr>
    </w:p>
    <w:p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FC4D6A">
        <w:rPr>
          <w:rFonts w:ascii="GHEA Grapalat" w:hAnsi="GHEA Grapalat" w:cs="Sylfaen"/>
          <w:b/>
          <w:sz w:val="20"/>
          <w:lang w:val="hy-AM"/>
        </w:rPr>
        <w:t>ՄԱՍՆԱԿՑԻ</w:t>
      </w:r>
      <w:r w:rsidRPr="00E6597C">
        <w:rPr>
          <w:rFonts w:ascii="GHEA Grapalat" w:hAnsi="GHEA Grapalat"/>
          <w:b/>
          <w:sz w:val="20"/>
          <w:lang w:val="es-ES"/>
        </w:rPr>
        <w:t xml:space="preserve"> </w:t>
      </w:r>
      <w:r w:rsidRPr="00FC4D6A">
        <w:rPr>
          <w:rFonts w:ascii="GHEA Grapalat" w:hAnsi="GHEA Grapalat" w:cs="Sylfaen"/>
          <w:b/>
          <w:sz w:val="20"/>
          <w:lang w:val="hy-AM"/>
        </w:rPr>
        <w:t>ՄԱՍՆԱԿՑՈՒԹՅԱՆ</w:t>
      </w:r>
      <w:r w:rsidRPr="00E6597C">
        <w:rPr>
          <w:rFonts w:ascii="GHEA Grapalat" w:hAnsi="GHEA Grapalat"/>
          <w:b/>
          <w:sz w:val="20"/>
          <w:lang w:val="es-ES"/>
        </w:rPr>
        <w:t xml:space="preserve"> </w:t>
      </w:r>
      <w:r w:rsidRPr="00FC4D6A">
        <w:rPr>
          <w:rFonts w:ascii="GHEA Grapalat" w:hAnsi="GHEA Grapalat" w:cs="Sylfaen"/>
          <w:b/>
          <w:sz w:val="20"/>
          <w:lang w:val="hy-AM"/>
        </w:rPr>
        <w:t>ԻՐԱՎՈՒՆՔԻ</w:t>
      </w:r>
      <w:r w:rsidRPr="00E6597C">
        <w:rPr>
          <w:rFonts w:ascii="GHEA Grapalat" w:hAnsi="GHEA Grapalat"/>
          <w:b/>
          <w:sz w:val="20"/>
          <w:lang w:val="es-ES"/>
        </w:rPr>
        <w:t xml:space="preserve"> </w:t>
      </w:r>
      <w:r w:rsidRPr="00FC4D6A">
        <w:rPr>
          <w:rFonts w:ascii="GHEA Grapalat" w:hAnsi="GHEA Grapalat" w:cs="Sylfaen"/>
          <w:b/>
          <w:sz w:val="20"/>
          <w:lang w:val="hy-AM"/>
        </w:rPr>
        <w:t>ՊԱՀԱՆՋՆԵՐԸ</w:t>
      </w:r>
      <w:r w:rsidRPr="00E6597C">
        <w:rPr>
          <w:rFonts w:ascii="GHEA Grapalat" w:hAnsi="GHEA Grapalat"/>
          <w:b/>
          <w:sz w:val="20"/>
          <w:lang w:val="es-ES"/>
        </w:rPr>
        <w:t xml:space="preserve">, </w:t>
      </w:r>
      <w:r w:rsidRPr="00FC4D6A">
        <w:rPr>
          <w:rFonts w:ascii="GHEA Grapalat" w:hAnsi="GHEA Grapalat" w:cs="Sylfaen"/>
          <w:b/>
          <w:sz w:val="20"/>
          <w:lang w:val="hy-AM"/>
        </w:rPr>
        <w:t>ՈՐԱԿԱՎՈՐՄԱՆ</w:t>
      </w:r>
      <w:r w:rsidRPr="00E6597C">
        <w:rPr>
          <w:rFonts w:ascii="GHEA Grapalat" w:hAnsi="GHEA Grapalat"/>
          <w:b/>
          <w:sz w:val="20"/>
          <w:lang w:val="es-ES"/>
        </w:rPr>
        <w:t xml:space="preserve"> </w:t>
      </w:r>
      <w:r w:rsidRPr="00FC4D6A">
        <w:rPr>
          <w:rFonts w:ascii="GHEA Grapalat" w:hAnsi="GHEA Grapalat" w:cs="Sylfaen"/>
          <w:b/>
          <w:sz w:val="20"/>
          <w:lang w:val="hy-AM"/>
        </w:rPr>
        <w:t>ՉԱՓԱՆԻՇՆԵՐԸ</w:t>
      </w:r>
      <w:r w:rsidRPr="00E6597C">
        <w:rPr>
          <w:rFonts w:ascii="GHEA Grapalat" w:hAnsi="GHEA Grapalat"/>
          <w:b/>
          <w:sz w:val="20"/>
          <w:lang w:val="es-ES"/>
        </w:rPr>
        <w:t xml:space="preserve"> ԵՎ </w:t>
      </w:r>
      <w:r w:rsidRPr="00FC4D6A">
        <w:rPr>
          <w:rFonts w:ascii="GHEA Grapalat" w:hAnsi="GHEA Grapalat" w:cs="Sylfaen"/>
          <w:b/>
          <w:sz w:val="20"/>
          <w:lang w:val="hy-AM"/>
        </w:rPr>
        <w:t>ԴՐԱՆՑ</w:t>
      </w:r>
      <w:r w:rsidR="0064022B">
        <w:rPr>
          <w:rFonts w:ascii="GHEA Grapalat" w:hAnsi="GHEA Grapalat" w:cs="Sylfaen"/>
          <w:b/>
          <w:sz w:val="20"/>
          <w:lang w:val="hy-AM"/>
        </w:rPr>
        <w:t xml:space="preserve"> </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FC4D6A">
        <w:rPr>
          <w:rFonts w:ascii="GHEA Grapalat" w:hAnsi="GHEA Grapalat" w:cs="Sylfaen"/>
          <w:b/>
          <w:sz w:val="20"/>
          <w:lang w:val="hy-AM"/>
        </w:rPr>
        <w:t>ՆԱՀԱՏՄԱՆ</w:t>
      </w:r>
      <w:r w:rsidR="0064022B">
        <w:rPr>
          <w:rFonts w:ascii="GHEA Grapalat" w:hAnsi="GHEA Grapalat"/>
          <w:b/>
          <w:sz w:val="20"/>
          <w:lang w:val="hy-AM"/>
        </w:rPr>
        <w:t xml:space="preserve"> </w:t>
      </w:r>
      <w:r w:rsidRPr="00FC4D6A">
        <w:rPr>
          <w:rFonts w:ascii="GHEA Grapalat" w:hAnsi="GHEA Grapalat" w:cs="Sylfaen"/>
          <w:b/>
          <w:sz w:val="20"/>
          <w:lang w:val="hy-AM"/>
        </w:rPr>
        <w:t>ԿԱՐ</w:t>
      </w:r>
      <w:r w:rsidRPr="00E6597C">
        <w:rPr>
          <w:rFonts w:ascii="GHEA Grapalat" w:hAnsi="GHEA Grapalat" w:cs="Sylfaen"/>
          <w:b/>
          <w:sz w:val="20"/>
          <w:lang w:val="es-ES"/>
        </w:rPr>
        <w:t>Գ</w:t>
      </w:r>
      <w:r w:rsidRPr="00FC4D6A">
        <w:rPr>
          <w:rFonts w:ascii="GHEA Grapalat" w:hAnsi="GHEA Grapalat" w:cs="Sylfaen"/>
          <w:b/>
          <w:sz w:val="20"/>
          <w:lang w:val="hy-AM"/>
        </w:rPr>
        <w:t>Ը</w:t>
      </w:r>
      <w:r w:rsidRPr="00E6597C">
        <w:rPr>
          <w:rFonts w:ascii="GHEA Grapalat" w:hAnsi="GHEA Grapalat"/>
          <w:b/>
          <w:sz w:val="20"/>
          <w:lang w:val="es-ES"/>
        </w:rPr>
        <w:t xml:space="preserve"> </w:t>
      </w:r>
    </w:p>
    <w:p w:rsidR="00096865" w:rsidRPr="00E6597C" w:rsidRDefault="00096865" w:rsidP="00EF3662">
      <w:pPr>
        <w:ind w:firstLine="567"/>
        <w:jc w:val="both"/>
        <w:rPr>
          <w:rFonts w:ascii="GHEA Grapalat" w:hAnsi="GHEA Grapalat"/>
          <w:szCs w:val="22"/>
          <w:lang w:val="es-ES"/>
        </w:rPr>
      </w:pPr>
    </w:p>
    <w:p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rsidR="00753E6E" w:rsidRPr="00E6597C" w:rsidRDefault="00753E6E" w:rsidP="00AB5D5B">
      <w:pPr>
        <w:tabs>
          <w:tab w:val="left" w:pos="7200"/>
        </w:tabs>
        <w:ind w:firstLine="720"/>
        <w:jc w:val="both"/>
        <w:rPr>
          <w:rFonts w:ascii="GHEA Grapalat" w:hAnsi="GHEA Grapalat"/>
          <w:sz w:val="20"/>
          <w:szCs w:val="20"/>
          <w:lang w:val="es-ES"/>
        </w:rPr>
      </w:pPr>
      <w:r w:rsidRPr="00E6597C">
        <w:rPr>
          <w:rFonts w:ascii="GHEA Grapalat" w:hAnsi="GHEA Grapalat"/>
          <w:sz w:val="20"/>
          <w:szCs w:val="20"/>
          <w:lang w:val="es-ES"/>
        </w:rPr>
        <w:t xml:space="preserve">2)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sz w:val="20"/>
          <w:szCs w:val="20"/>
        </w:rPr>
        <w:t>հարկային</w:t>
      </w:r>
      <w:r w:rsidRPr="00E6597C">
        <w:rPr>
          <w:rFonts w:ascii="GHEA Grapalat" w:hAnsi="GHEA Grapalat"/>
          <w:sz w:val="20"/>
          <w:szCs w:val="20"/>
          <w:lang w:val="es-ES"/>
        </w:rPr>
        <w:t xml:space="preserve"> </w:t>
      </w:r>
      <w:r w:rsidRPr="00E6597C">
        <w:rPr>
          <w:rFonts w:ascii="GHEA Grapalat" w:hAnsi="GHEA Grapalat"/>
          <w:sz w:val="20"/>
          <w:szCs w:val="20"/>
        </w:rPr>
        <w:t>մարմնի</w:t>
      </w:r>
      <w:r w:rsidRPr="00E6597C">
        <w:rPr>
          <w:rFonts w:ascii="GHEA Grapalat" w:hAnsi="GHEA Grapalat"/>
          <w:sz w:val="20"/>
          <w:szCs w:val="20"/>
          <w:lang w:val="es-ES"/>
        </w:rPr>
        <w:t xml:space="preserve"> </w:t>
      </w:r>
      <w:r w:rsidRPr="00E6597C">
        <w:rPr>
          <w:rFonts w:ascii="GHEA Grapalat" w:hAnsi="GHEA Grapalat"/>
          <w:sz w:val="20"/>
          <w:szCs w:val="20"/>
        </w:rPr>
        <w:t>կողմից</w:t>
      </w:r>
      <w:r w:rsidRPr="00E6597C">
        <w:rPr>
          <w:rFonts w:ascii="GHEA Grapalat" w:hAnsi="GHEA Grapalat"/>
          <w:sz w:val="20"/>
          <w:szCs w:val="20"/>
          <w:lang w:val="es-ES"/>
        </w:rPr>
        <w:t xml:space="preserve"> </w:t>
      </w:r>
      <w:r w:rsidRPr="00E6597C">
        <w:rPr>
          <w:rFonts w:ascii="GHEA Grapalat" w:hAnsi="GHEA Grapalat"/>
          <w:sz w:val="20"/>
          <w:szCs w:val="20"/>
        </w:rPr>
        <w:t>վերահսկվող</w:t>
      </w:r>
      <w:r w:rsidRPr="00E6597C">
        <w:rPr>
          <w:rFonts w:ascii="GHEA Grapalat" w:hAnsi="GHEA Grapalat"/>
          <w:sz w:val="20"/>
          <w:szCs w:val="20"/>
          <w:lang w:val="es-ES"/>
        </w:rPr>
        <w:t xml:space="preserve"> </w:t>
      </w:r>
      <w:r w:rsidRPr="00E6597C">
        <w:rPr>
          <w:rFonts w:ascii="GHEA Grapalat" w:hAnsi="GHEA Grapalat"/>
          <w:sz w:val="20"/>
          <w:szCs w:val="20"/>
        </w:rPr>
        <w:t>եկամուտների</w:t>
      </w:r>
      <w:r w:rsidRPr="00E6597C">
        <w:rPr>
          <w:rFonts w:ascii="GHEA Grapalat" w:hAnsi="GHEA Grapalat"/>
          <w:sz w:val="20"/>
          <w:szCs w:val="20"/>
          <w:lang w:val="es-ES"/>
        </w:rPr>
        <w:t xml:space="preserve"> </w:t>
      </w:r>
      <w:r w:rsidRPr="00E6597C">
        <w:rPr>
          <w:rFonts w:ascii="GHEA Grapalat" w:hAnsi="GHEA Grapalat"/>
          <w:sz w:val="20"/>
          <w:szCs w:val="20"/>
        </w:rPr>
        <w:t>գծով</w:t>
      </w:r>
      <w:r w:rsidRPr="00E6597C">
        <w:rPr>
          <w:rFonts w:ascii="GHEA Grapalat" w:hAnsi="GHEA Grapalat"/>
          <w:sz w:val="20"/>
          <w:szCs w:val="20"/>
          <w:lang w:val="es-ES"/>
        </w:rPr>
        <w:t xml:space="preserve"> </w:t>
      </w:r>
      <w:r w:rsidRPr="00E6597C">
        <w:rPr>
          <w:rFonts w:ascii="GHEA Grapalat" w:hAnsi="GHEA Grapalat" w:cs="Sylfaen"/>
          <w:sz w:val="20"/>
          <w:szCs w:val="20"/>
        </w:rPr>
        <w:t>ունեն</w:t>
      </w:r>
      <w:r w:rsidRPr="00E6597C">
        <w:rPr>
          <w:rFonts w:ascii="GHEA Grapalat" w:hAnsi="GHEA Grapalat"/>
          <w:sz w:val="20"/>
          <w:szCs w:val="20"/>
          <w:lang w:val="es-ES"/>
        </w:rPr>
        <w:t xml:space="preserve"> </w:t>
      </w:r>
      <w:r w:rsidRPr="00E6597C">
        <w:rPr>
          <w:rFonts w:ascii="GHEA Grapalat" w:hAnsi="GHEA Grapalat" w:cs="Sylfaen"/>
          <w:sz w:val="20"/>
          <w:szCs w:val="20"/>
        </w:rPr>
        <w:t>իրենց</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ներկայացրած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գնային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առաջարկի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մինչև</w:t>
      </w:r>
      <w:r w:rsidRPr="00E6597C">
        <w:rPr>
          <w:rFonts w:ascii="GHEA Grapalat" w:hAnsi="GHEA Grapalat" w:cs="Sylfaen"/>
          <w:sz w:val="20"/>
          <w:szCs w:val="20"/>
          <w:lang w:val="es-ES"/>
        </w:rPr>
        <w:t xml:space="preserve"> </w:t>
      </w:r>
      <w:r w:rsidRPr="00E6597C">
        <w:rPr>
          <w:rFonts w:ascii="GHEA Grapalat" w:hAnsi="GHEA Grapalat" w:cs="Sylfaen"/>
          <w:sz w:val="20"/>
          <w:szCs w:val="20"/>
        </w:rPr>
        <w:t>մեկ</w:t>
      </w:r>
      <w:r w:rsidRPr="00E6597C">
        <w:rPr>
          <w:rFonts w:ascii="GHEA Grapalat" w:hAnsi="GHEA Grapalat" w:cs="Sylfaen"/>
          <w:sz w:val="20"/>
          <w:szCs w:val="20"/>
          <w:lang w:val="es-ES"/>
        </w:rPr>
        <w:t xml:space="preserve"> </w:t>
      </w:r>
      <w:r w:rsidRPr="00E6597C">
        <w:rPr>
          <w:rFonts w:ascii="GHEA Grapalat" w:hAnsi="GHEA Grapalat" w:cs="Sylfaen"/>
          <w:sz w:val="20"/>
          <w:szCs w:val="20"/>
        </w:rPr>
        <w:t>տոկոսը</w:t>
      </w:r>
      <w:r w:rsidRPr="00E6597C">
        <w:rPr>
          <w:rFonts w:ascii="GHEA Grapalat" w:hAnsi="GHEA Grapalat" w:cs="Sylfaen"/>
          <w:sz w:val="20"/>
          <w:szCs w:val="20"/>
          <w:lang w:val="es-ES"/>
        </w:rPr>
        <w:t xml:space="preserve">, </w:t>
      </w:r>
      <w:r w:rsidRPr="00E6597C">
        <w:rPr>
          <w:rFonts w:ascii="GHEA Grapalat" w:hAnsi="GHEA Grapalat" w:cs="Sylfaen"/>
          <w:sz w:val="20"/>
          <w:szCs w:val="20"/>
        </w:rPr>
        <w:t>բայց</w:t>
      </w:r>
      <w:r w:rsidRPr="00E6597C">
        <w:rPr>
          <w:rFonts w:ascii="GHEA Grapalat" w:hAnsi="GHEA Grapalat" w:cs="Sylfaen"/>
          <w:sz w:val="20"/>
          <w:szCs w:val="20"/>
          <w:lang w:val="es-ES"/>
        </w:rPr>
        <w:t xml:space="preserve"> </w:t>
      </w:r>
      <w:r w:rsidRPr="00E6597C">
        <w:rPr>
          <w:rFonts w:ascii="GHEA Grapalat" w:hAnsi="GHEA Grapalat" w:cs="Sylfaen"/>
          <w:sz w:val="20"/>
          <w:szCs w:val="20"/>
        </w:rPr>
        <w:t>ոչ</w:t>
      </w:r>
      <w:r w:rsidRPr="00E6597C">
        <w:rPr>
          <w:rFonts w:ascii="GHEA Grapalat" w:hAnsi="GHEA Grapalat" w:cs="Sylfaen"/>
          <w:sz w:val="20"/>
          <w:szCs w:val="20"/>
          <w:lang w:val="es-ES"/>
        </w:rPr>
        <w:t xml:space="preserve"> </w:t>
      </w:r>
      <w:r w:rsidRPr="00E6597C">
        <w:rPr>
          <w:rFonts w:ascii="GHEA Grapalat" w:hAnsi="GHEA Grapalat" w:cs="Sylfaen"/>
          <w:sz w:val="20"/>
          <w:szCs w:val="20"/>
        </w:rPr>
        <w:t>ավելի</w:t>
      </w:r>
      <w:r w:rsidRPr="00E6597C">
        <w:rPr>
          <w:rFonts w:ascii="GHEA Grapalat" w:hAnsi="GHEA Grapalat" w:cs="Sylfaen"/>
          <w:sz w:val="20"/>
          <w:szCs w:val="20"/>
          <w:lang w:val="es-ES"/>
        </w:rPr>
        <w:t xml:space="preserve">, </w:t>
      </w:r>
      <w:r w:rsidRPr="00E6597C">
        <w:rPr>
          <w:rFonts w:ascii="GHEA Grapalat" w:hAnsi="GHEA Grapalat" w:cs="Sylfaen"/>
          <w:sz w:val="20"/>
          <w:szCs w:val="20"/>
        </w:rPr>
        <w:t>քան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հիսուն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հազար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Հայաստանի</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Հանրապետության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դրամը</w:t>
      </w:r>
      <w:r w:rsidRPr="00E6597C">
        <w:rPr>
          <w:rFonts w:ascii="GHEA Grapalat" w:hAnsi="GHEA Grapalat" w:cs="Sylfaen"/>
          <w:sz w:val="20"/>
          <w:szCs w:val="20"/>
          <w:lang w:val="es-ES"/>
        </w:rPr>
        <w:t xml:space="preserve"> </w:t>
      </w:r>
      <w:r w:rsidRPr="00E6597C">
        <w:rPr>
          <w:rFonts w:ascii="GHEA Grapalat" w:hAnsi="GHEA Grapalat"/>
          <w:sz w:val="20"/>
          <w:szCs w:val="20"/>
        </w:rPr>
        <w:t>գերազանցող</w:t>
      </w:r>
      <w:r w:rsidRPr="00E6597C">
        <w:rPr>
          <w:rFonts w:ascii="GHEA Grapalat" w:hAnsi="GHEA Grapalat"/>
          <w:sz w:val="20"/>
          <w:szCs w:val="20"/>
          <w:lang w:val="es-ES"/>
        </w:rPr>
        <w:t xml:space="preserve"> </w:t>
      </w:r>
      <w:r w:rsidRPr="00E6597C">
        <w:rPr>
          <w:rFonts w:ascii="GHEA Grapalat" w:hAnsi="GHEA Grapalat"/>
          <w:sz w:val="20"/>
          <w:szCs w:val="20"/>
        </w:rPr>
        <w:t>ժամկետանց</w:t>
      </w:r>
      <w:r w:rsidRPr="00E6597C">
        <w:rPr>
          <w:rFonts w:ascii="GHEA Grapalat" w:hAnsi="GHEA Grapalat"/>
          <w:sz w:val="20"/>
          <w:szCs w:val="20"/>
          <w:lang w:val="es-ES"/>
        </w:rPr>
        <w:t xml:space="preserve"> </w:t>
      </w:r>
      <w:r w:rsidRPr="00E6597C">
        <w:rPr>
          <w:rFonts w:ascii="GHEA Grapalat" w:hAnsi="GHEA Grapalat"/>
          <w:sz w:val="20"/>
          <w:szCs w:val="20"/>
        </w:rPr>
        <w:t>պարտավորություններ</w:t>
      </w:r>
      <w:r w:rsidRPr="00E6597C">
        <w:rPr>
          <w:rFonts w:ascii="GHEA Grapalat" w:hAnsi="GHEA Grapalat"/>
          <w:sz w:val="20"/>
          <w:szCs w:val="20"/>
          <w:lang w:val="es-ES"/>
        </w:rPr>
        <w:t>.</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Pr="00E6597C">
        <w:rPr>
          <w:rFonts w:ascii="GHEA Grapalat" w:hAnsi="GHEA Grapalat" w:cs="Sylfaen"/>
          <w:sz w:val="20"/>
          <w:szCs w:val="20"/>
        </w:rPr>
        <w:t>երեք</w:t>
      </w:r>
      <w:r w:rsidRPr="00E6597C">
        <w:rPr>
          <w:rFonts w:ascii="GHEA Grapalat" w:hAnsi="GHEA Grapalat"/>
          <w:sz w:val="20"/>
          <w:szCs w:val="20"/>
          <w:lang w:val="es-ES"/>
        </w:rPr>
        <w:t xml:space="preserve"> </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հանված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sz w:val="20"/>
          <w:szCs w:val="20"/>
        </w:rPr>
        <w:t>վերաբերյալ</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ներկայացվելու</w:t>
      </w:r>
      <w:r w:rsidRPr="00E6597C">
        <w:rPr>
          <w:rFonts w:ascii="GHEA Grapalat" w:hAnsi="GHEA Grapalat"/>
          <w:sz w:val="20"/>
          <w:szCs w:val="20"/>
          <w:lang w:val="es-ES"/>
        </w:rPr>
        <w:t xml:space="preserve"> </w:t>
      </w:r>
      <w:r w:rsidRPr="00E6597C">
        <w:rPr>
          <w:rFonts w:ascii="GHEA Grapalat" w:hAnsi="GHEA Grapalat"/>
          <w:sz w:val="20"/>
          <w:szCs w:val="20"/>
        </w:rPr>
        <w:t>օրվան</w:t>
      </w:r>
      <w:r w:rsidRPr="00E6597C">
        <w:rPr>
          <w:rFonts w:ascii="GHEA Grapalat" w:hAnsi="GHEA Grapalat"/>
          <w:sz w:val="20"/>
          <w:szCs w:val="20"/>
          <w:lang w:val="es-ES"/>
        </w:rPr>
        <w:t xml:space="preserve"> </w:t>
      </w:r>
      <w:r w:rsidRPr="00E6597C">
        <w:rPr>
          <w:rFonts w:ascii="GHEA Grapalat" w:hAnsi="GHEA Grapalat"/>
          <w:sz w:val="20"/>
          <w:szCs w:val="20"/>
        </w:rPr>
        <w:t>նախորդող</w:t>
      </w:r>
      <w:r w:rsidRPr="00E6597C">
        <w:rPr>
          <w:rFonts w:ascii="GHEA Grapalat" w:hAnsi="GHEA Grapalat"/>
          <w:sz w:val="20"/>
          <w:szCs w:val="20"/>
          <w:lang w:val="es-ES"/>
        </w:rPr>
        <w:t xml:space="preserve"> </w:t>
      </w:r>
      <w:r w:rsidRPr="00E6597C">
        <w:rPr>
          <w:rFonts w:ascii="GHEA Grapalat" w:hAnsi="GHEA Grapalat"/>
          <w:sz w:val="20"/>
          <w:szCs w:val="20"/>
        </w:rPr>
        <w:t>մեկ</w:t>
      </w:r>
      <w:r w:rsidRPr="00E6597C">
        <w:rPr>
          <w:rFonts w:ascii="GHEA Grapalat" w:hAnsi="GHEA Grapalat"/>
          <w:sz w:val="20"/>
          <w:szCs w:val="20"/>
          <w:lang w:val="es-ES"/>
        </w:rPr>
        <w:t xml:space="preserve"> </w:t>
      </w:r>
      <w:r w:rsidRPr="00E6597C">
        <w:rPr>
          <w:rFonts w:ascii="GHEA Grapalat" w:hAnsi="GHEA Grapalat"/>
          <w:sz w:val="20"/>
          <w:szCs w:val="20"/>
        </w:rPr>
        <w:t>տարվա</w:t>
      </w:r>
      <w:r w:rsidRPr="00E6597C">
        <w:rPr>
          <w:rFonts w:ascii="GHEA Grapalat" w:hAnsi="GHEA Grapalat"/>
          <w:sz w:val="20"/>
          <w:szCs w:val="20"/>
          <w:lang w:val="es-ES"/>
        </w:rPr>
        <w:t xml:space="preserve"> </w:t>
      </w:r>
      <w:r w:rsidRPr="00E6597C">
        <w:rPr>
          <w:rFonts w:ascii="GHEA Grapalat" w:hAnsi="GHEA Grapalat"/>
          <w:sz w:val="20"/>
          <w:szCs w:val="20"/>
        </w:rPr>
        <w:t>ընթացքում</w:t>
      </w:r>
      <w:r w:rsidRPr="00E6597C">
        <w:rPr>
          <w:rFonts w:ascii="GHEA Grapalat" w:hAnsi="GHEA Grapalat"/>
          <w:sz w:val="20"/>
          <w:szCs w:val="20"/>
          <w:lang w:val="es-ES"/>
        </w:rPr>
        <w:t xml:space="preserve"> </w:t>
      </w:r>
      <w:r w:rsidRPr="00E6597C">
        <w:rPr>
          <w:rFonts w:ascii="GHEA Grapalat" w:hAnsi="GHEA Grapalat"/>
          <w:sz w:val="20"/>
          <w:szCs w:val="20"/>
        </w:rPr>
        <w:t>առկա</w:t>
      </w:r>
      <w:r w:rsidRPr="00E6597C">
        <w:rPr>
          <w:rFonts w:ascii="GHEA Grapalat" w:hAnsi="GHEA Grapalat"/>
          <w:sz w:val="20"/>
          <w:szCs w:val="20"/>
          <w:lang w:val="es-ES"/>
        </w:rPr>
        <w:t xml:space="preserve"> </w:t>
      </w:r>
      <w:r w:rsidRPr="00E6597C">
        <w:rPr>
          <w:rFonts w:ascii="GHEA Grapalat" w:hAnsi="GHEA Grapalat"/>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կարգով</w:t>
      </w:r>
      <w:r w:rsidRPr="00E6597C">
        <w:rPr>
          <w:rFonts w:ascii="GHEA Grapalat" w:hAnsi="GHEA Grapalat"/>
          <w:sz w:val="20"/>
          <w:szCs w:val="20"/>
          <w:lang w:val="es-ES"/>
        </w:rPr>
        <w:t xml:space="preserve"> </w:t>
      </w:r>
      <w:r w:rsidRPr="00E6597C">
        <w:rPr>
          <w:rFonts w:ascii="GHEA Grapalat" w:hAnsi="GHEA Grapalat"/>
          <w:sz w:val="20"/>
          <w:szCs w:val="20"/>
        </w:rPr>
        <w:t>կայացված</w:t>
      </w:r>
      <w:r w:rsidRPr="00E6597C">
        <w:rPr>
          <w:rFonts w:ascii="GHEA Grapalat" w:hAnsi="GHEA Grapalat"/>
          <w:sz w:val="20"/>
          <w:szCs w:val="20"/>
          <w:lang w:val="es-ES"/>
        </w:rPr>
        <w:t xml:space="preserve"> </w:t>
      </w:r>
      <w:r w:rsidRPr="00E6597C">
        <w:rPr>
          <w:rFonts w:ascii="GHEA Grapalat" w:hAnsi="GHEA Grapalat"/>
          <w:sz w:val="20"/>
          <w:szCs w:val="20"/>
        </w:rPr>
        <w:t>անբողոքարկելի</w:t>
      </w:r>
      <w:r w:rsidRPr="00E6597C">
        <w:rPr>
          <w:rFonts w:ascii="GHEA Grapalat" w:hAnsi="GHEA Grapalat"/>
          <w:sz w:val="20"/>
          <w:szCs w:val="20"/>
          <w:lang w:val="es-ES"/>
        </w:rPr>
        <w:t xml:space="preserve"> </w:t>
      </w:r>
      <w:r w:rsidRPr="00E6597C">
        <w:rPr>
          <w:rFonts w:ascii="GHEA Grapalat" w:hAnsi="GHEA Grapalat"/>
          <w:sz w:val="20"/>
          <w:szCs w:val="20"/>
        </w:rPr>
        <w:t>վարչական</w:t>
      </w:r>
      <w:r w:rsidRPr="00E6597C">
        <w:rPr>
          <w:rFonts w:ascii="GHEA Grapalat" w:hAnsi="GHEA Grapalat"/>
          <w:sz w:val="20"/>
          <w:szCs w:val="20"/>
          <w:lang w:val="es-ES"/>
        </w:rPr>
        <w:t xml:space="preserve"> </w:t>
      </w:r>
      <w:r w:rsidRPr="00E6597C">
        <w:rPr>
          <w:rFonts w:ascii="GHEA Grapalat" w:hAnsi="GHEA Grapalat"/>
          <w:sz w:val="20"/>
          <w:szCs w:val="20"/>
        </w:rPr>
        <w:t>ակտ</w:t>
      </w:r>
      <w:r w:rsidRPr="00E6597C">
        <w:rPr>
          <w:rFonts w:ascii="GHEA Grapalat" w:hAnsi="GHEA Grapalat"/>
          <w:sz w:val="20"/>
          <w:szCs w:val="20"/>
          <w:lang w:val="es-ES"/>
        </w:rPr>
        <w:t xml:space="preserve">` </w:t>
      </w:r>
      <w:r w:rsidRPr="00E6597C">
        <w:rPr>
          <w:rFonts w:ascii="GHEA Grapalat" w:hAnsi="GHEA Grapalat"/>
          <w:sz w:val="20"/>
          <w:szCs w:val="20"/>
        </w:rPr>
        <w:t>գնումների</w:t>
      </w:r>
      <w:r w:rsidRPr="00E6597C">
        <w:rPr>
          <w:rFonts w:ascii="GHEA Grapalat" w:hAnsi="GHEA Grapalat"/>
          <w:sz w:val="20"/>
          <w:szCs w:val="20"/>
          <w:lang w:val="es-ES"/>
        </w:rPr>
        <w:t xml:space="preserve"> </w:t>
      </w:r>
      <w:r w:rsidRPr="00E6597C">
        <w:rPr>
          <w:rFonts w:ascii="GHEA Grapalat" w:hAnsi="GHEA Grapalat"/>
          <w:sz w:val="20"/>
          <w:szCs w:val="20"/>
        </w:rPr>
        <w:t>ոլորտում</w:t>
      </w:r>
      <w:r w:rsidRPr="00E6597C">
        <w:rPr>
          <w:rFonts w:ascii="GHEA Grapalat" w:hAnsi="GHEA Grapalat"/>
          <w:sz w:val="20"/>
          <w:szCs w:val="20"/>
          <w:lang w:val="es-ES"/>
        </w:rPr>
        <w:t xml:space="preserve"> </w:t>
      </w:r>
      <w:r w:rsidRPr="00E6597C">
        <w:rPr>
          <w:rFonts w:ascii="GHEA Grapalat" w:hAnsi="GHEA Grapalat" w:cs="Sylfaen"/>
          <w:sz w:val="20"/>
          <w:szCs w:val="20"/>
        </w:rPr>
        <w:t>հակամրցակցային</w:t>
      </w:r>
      <w:r w:rsidRPr="00E6597C">
        <w:rPr>
          <w:rFonts w:ascii="GHEA Grapalat" w:hAnsi="GHEA Grapalat"/>
          <w:sz w:val="20"/>
          <w:szCs w:val="20"/>
          <w:lang w:val="es-ES"/>
        </w:rPr>
        <w:t xml:space="preserve"> </w:t>
      </w:r>
      <w:r w:rsidRPr="00E6597C">
        <w:rPr>
          <w:rFonts w:ascii="GHEA Grapalat" w:hAnsi="GHEA Grapalat" w:cs="Sylfaen"/>
          <w:sz w:val="20"/>
          <w:szCs w:val="20"/>
        </w:rPr>
        <w:t>համաձայնության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գերիշխող</w:t>
      </w:r>
      <w:r w:rsidRPr="00E6597C">
        <w:rPr>
          <w:rFonts w:ascii="GHEA Grapalat" w:hAnsi="GHEA Grapalat"/>
          <w:sz w:val="20"/>
          <w:szCs w:val="20"/>
          <w:lang w:val="es-ES"/>
        </w:rPr>
        <w:t xml:space="preserve"> </w:t>
      </w:r>
      <w:r w:rsidRPr="00E6597C">
        <w:rPr>
          <w:rFonts w:ascii="GHEA Grapalat" w:hAnsi="GHEA Grapalat" w:cs="Sylfaen"/>
          <w:sz w:val="20"/>
          <w:szCs w:val="20"/>
        </w:rPr>
        <w:t>դիրքի</w:t>
      </w:r>
      <w:r w:rsidRPr="00E6597C">
        <w:rPr>
          <w:rFonts w:ascii="GHEA Grapalat" w:hAnsi="GHEA Grapalat"/>
          <w:sz w:val="20"/>
          <w:szCs w:val="20"/>
          <w:lang w:val="es-ES"/>
        </w:rPr>
        <w:t xml:space="preserve"> </w:t>
      </w:r>
      <w:r w:rsidRPr="00E6597C">
        <w:rPr>
          <w:rFonts w:ascii="GHEA Grapalat" w:hAnsi="GHEA Grapalat" w:cs="Sylfaen"/>
          <w:sz w:val="20"/>
          <w:szCs w:val="20"/>
        </w:rPr>
        <w:t>չարաշահման</w:t>
      </w:r>
      <w:r w:rsidRPr="00E6597C">
        <w:rPr>
          <w:rFonts w:ascii="GHEA Grapalat" w:hAnsi="GHEA Grapalat"/>
          <w:sz w:val="20"/>
          <w:szCs w:val="20"/>
          <w:lang w:val="es-ES"/>
        </w:rPr>
        <w:t xml:space="preserve"> </w:t>
      </w:r>
      <w:r w:rsidRPr="00E6597C">
        <w:rPr>
          <w:rFonts w:ascii="GHEA Grapalat" w:hAnsi="GHEA Grapalat" w:cs="Sylfaen"/>
          <w:sz w:val="20"/>
          <w:szCs w:val="20"/>
        </w:rPr>
        <w:t>համար</w:t>
      </w:r>
      <w:r w:rsidRPr="00E6597C">
        <w:rPr>
          <w:rFonts w:ascii="GHEA Grapalat" w:hAnsi="GHEA Grapalat" w:cs="Sylfaen"/>
          <w:sz w:val="20"/>
          <w:szCs w:val="20"/>
          <w:lang w:val="es-ES"/>
        </w:rPr>
        <w:t>.</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rsidR="00753E6E" w:rsidRPr="00E6597C"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sz w:val="20"/>
          <w:szCs w:val="20"/>
          <w:lang w:val="es-ES"/>
        </w:rPr>
        <w:t>:</w:t>
      </w:r>
    </w:p>
    <w:p w:rsidR="00990561" w:rsidRPr="00E6597C" w:rsidRDefault="00990561" w:rsidP="00EF3662">
      <w:pPr>
        <w:ind w:firstLine="567"/>
        <w:jc w:val="both"/>
        <w:rPr>
          <w:rFonts w:ascii="GHEA Grapalat" w:hAnsi="GHEA Grapalat" w:cs="Sylfaen"/>
          <w:sz w:val="20"/>
          <w:lang w:val="es-ES"/>
        </w:rPr>
      </w:pPr>
      <w:r w:rsidRPr="00E6597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E6597C" w:rsidRDefault="00753E6E" w:rsidP="00EF3662">
      <w:pPr>
        <w:ind w:firstLine="567"/>
        <w:jc w:val="both"/>
        <w:rPr>
          <w:rFonts w:ascii="GHEA Grapalat" w:hAnsi="GHEA Grapalat" w:cs="Sylfaen"/>
          <w:sz w:val="20"/>
          <w:lang w:val="es-ES"/>
        </w:rPr>
      </w:pPr>
      <w:r w:rsidRPr="00E6597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2.2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lastRenderedPageBreak/>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E6597C"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rsidR="00914E60" w:rsidRPr="00E06B27" w:rsidRDefault="00914E60" w:rsidP="00914E60">
      <w:pPr>
        <w:tabs>
          <w:tab w:val="left" w:pos="0"/>
        </w:tabs>
        <w:spacing w:after="60"/>
        <w:ind w:firstLine="426"/>
        <w:jc w:val="both"/>
        <w:rPr>
          <w:rFonts w:ascii="GHEA Grapalat" w:hAnsi="GHEA Grapalat" w:cs="Sylfaen"/>
          <w:sz w:val="20"/>
          <w:szCs w:val="20"/>
          <w:lang w:val="hy-AM"/>
        </w:rPr>
      </w:pPr>
      <w:r w:rsidRPr="00E06B27">
        <w:rPr>
          <w:rFonts w:ascii="GHEA Grapalat" w:hAnsi="GHEA Grapalat" w:cs="Sylfaen"/>
          <w:sz w:val="20"/>
          <w:szCs w:val="20"/>
          <w:lang w:val="hy-AM"/>
        </w:rPr>
        <w:t xml:space="preserve">Մասնագիտական ծառայությունների մատուցման շրջանակներում կապալառու կազմակերպությունը պետք է իրականացնի հետևյալ միջոցառումները`   </w:t>
      </w:r>
    </w:p>
    <w:p w:rsidR="00914E60" w:rsidRPr="00AE04C5" w:rsidRDefault="00914E60" w:rsidP="00914E60">
      <w:pPr>
        <w:numPr>
          <w:ilvl w:val="0"/>
          <w:numId w:val="30"/>
        </w:numPr>
        <w:tabs>
          <w:tab w:val="left" w:pos="0"/>
        </w:tabs>
        <w:spacing w:after="60"/>
        <w:ind w:left="0" w:firstLine="426"/>
        <w:jc w:val="both"/>
        <w:rPr>
          <w:rFonts w:ascii="GHEA Grapalat" w:hAnsi="GHEA Grapalat" w:cs="Sylfaen"/>
          <w:sz w:val="20"/>
          <w:szCs w:val="20"/>
          <w:lang w:val="hy-AM"/>
        </w:rPr>
      </w:pPr>
      <w:r w:rsidRPr="00AE04C5">
        <w:rPr>
          <w:rFonts w:ascii="GHEA Grapalat" w:hAnsi="GHEA Grapalat" w:cs="Sylfaen"/>
          <w:sz w:val="20"/>
          <w:szCs w:val="20"/>
          <w:lang w:val="hy-AM"/>
        </w:rPr>
        <w:t xml:space="preserve">Շենքի շինարարությունում կիրառվելիք` բոլոր նյութերի և սարքավորումների, շինվածքների և տեխնոլոգիաների ընտրությունը իրականացնելիս խստորեն հետևել նախագծով տրվող տեխնիկական բնութագրերին (ցուցանիշներին), մասնագրերին և պահանջներին: Օգտագործվող նյութերը պետք է ունենան </w:t>
      </w:r>
      <w:r w:rsidRPr="00AE04C5">
        <w:rPr>
          <w:rFonts w:ascii="GHEA Grapalat" w:hAnsi="GHEA Grapalat" w:cs="Sylfaen"/>
          <w:sz w:val="20"/>
          <w:szCs w:val="20"/>
          <w:lang w:val="hy-AM"/>
        </w:rPr>
        <w:lastRenderedPageBreak/>
        <w:t>համապատասխան սերտիֆիկատներ՝ պարտադիր և կամավոր, ՀՀ օրենսդրությամբ սահմանված պահանջներին համապատասխան, որը ենթակա է վերահսկման պատվիրատուի կողմից:</w:t>
      </w:r>
    </w:p>
    <w:p w:rsidR="00914E60" w:rsidRPr="00AE04C5" w:rsidRDefault="00914E60" w:rsidP="00914E60">
      <w:pPr>
        <w:numPr>
          <w:ilvl w:val="0"/>
          <w:numId w:val="30"/>
        </w:numPr>
        <w:tabs>
          <w:tab w:val="left" w:pos="0"/>
        </w:tabs>
        <w:spacing w:after="60"/>
        <w:ind w:left="0" w:firstLine="426"/>
        <w:jc w:val="both"/>
        <w:rPr>
          <w:rFonts w:ascii="GHEA Grapalat" w:hAnsi="GHEA Grapalat" w:cs="Sylfaen"/>
          <w:sz w:val="20"/>
          <w:szCs w:val="20"/>
          <w:lang w:val="hy-AM"/>
        </w:rPr>
      </w:pPr>
      <w:r w:rsidRPr="00AE04C5">
        <w:rPr>
          <w:rFonts w:ascii="GHEA Grapalat" w:hAnsi="GHEA Grapalat" w:cs="Sylfaen"/>
          <w:sz w:val="20"/>
          <w:szCs w:val="20"/>
          <w:lang w:val="hy-AM"/>
        </w:rPr>
        <w:t>Շինարարությունն իրականացնել խստորեն հետևելով նախագծին, գործող շինարարական նորմերի պահանջներին և նոր նյութերի/շինվածքների օգտագործման/տե</w:t>
      </w:r>
      <w:r w:rsidRPr="00AE04C5">
        <w:rPr>
          <w:rFonts w:ascii="GHEA Grapalat" w:hAnsi="GHEA Grapalat" w:cs="Sylfaen"/>
          <w:sz w:val="20"/>
          <w:szCs w:val="20"/>
          <w:lang w:val="hy-AM"/>
        </w:rPr>
        <w:softHyphen/>
        <w:t>ղադրման տեխնոլոգիական պահանջներին ու հրահանգներին (անհրաժեշտության դեպքում համաձայնեցնել ծրագրի հետ):</w:t>
      </w:r>
    </w:p>
    <w:p w:rsidR="00914E60" w:rsidRPr="00AE04C5" w:rsidRDefault="00914E60" w:rsidP="00914E60">
      <w:pPr>
        <w:numPr>
          <w:ilvl w:val="0"/>
          <w:numId w:val="30"/>
        </w:numPr>
        <w:tabs>
          <w:tab w:val="left" w:pos="0"/>
        </w:tabs>
        <w:spacing w:after="60"/>
        <w:ind w:left="0" w:firstLine="426"/>
        <w:jc w:val="both"/>
        <w:rPr>
          <w:rFonts w:ascii="GHEA Grapalat" w:hAnsi="GHEA Grapalat" w:cs="Sylfaen"/>
          <w:sz w:val="20"/>
          <w:szCs w:val="20"/>
          <w:lang w:val="hy-AM"/>
        </w:rPr>
      </w:pPr>
      <w:r w:rsidRPr="00AE04C5">
        <w:rPr>
          <w:rFonts w:ascii="GHEA Grapalat" w:hAnsi="GHEA Grapalat" w:cs="Sylfaen"/>
          <w:sz w:val="20"/>
          <w:szCs w:val="20"/>
          <w:lang w:val="hy-AM"/>
        </w:rPr>
        <w:t xml:space="preserve">Աջակցել պատվիրատուի փորձագետներին, որակի տեխնիկական հսկողություն և հեղինակային հսկողություն իրականացնող կազմակերպություններին վերահսկողություն իրականացնելու համար (ապահովել փորձագետների ազատ մուտքը շինհրապարակ, և այլն): Մասնավորապես այն կարող է ներառել հետևյալը.   </w:t>
      </w:r>
    </w:p>
    <w:p w:rsidR="00914E60" w:rsidRPr="00AE04C5" w:rsidRDefault="00914E60" w:rsidP="00914E60">
      <w:pPr>
        <w:pStyle w:val="aff3"/>
        <w:numPr>
          <w:ilvl w:val="1"/>
          <w:numId w:val="29"/>
        </w:numPr>
        <w:tabs>
          <w:tab w:val="left" w:pos="0"/>
          <w:tab w:val="left" w:pos="709"/>
          <w:tab w:val="left" w:pos="1080"/>
        </w:tabs>
        <w:ind w:left="0" w:firstLine="425"/>
        <w:jc w:val="both"/>
        <w:rPr>
          <w:rFonts w:ascii="GHEA Grapalat" w:hAnsi="GHEA Grapalat" w:cs="Sylfaen"/>
          <w:sz w:val="20"/>
          <w:szCs w:val="20"/>
          <w:lang w:val="hy-AM"/>
        </w:rPr>
      </w:pPr>
      <w:r w:rsidRPr="00AE04C5">
        <w:rPr>
          <w:rFonts w:ascii="GHEA Grapalat" w:hAnsi="GHEA Grapalat" w:cs="Sylfaen"/>
          <w:sz w:val="20"/>
          <w:szCs w:val="20"/>
          <w:lang w:val="hy-AM"/>
        </w:rPr>
        <w:t>Բարձրացված հարցերին և դիտողություններին ժամանակին արձագանքում, նկատված թերությունների վերացում նշված ժամկետներում,</w:t>
      </w:r>
    </w:p>
    <w:p w:rsidR="00914E60" w:rsidRPr="00AE04C5" w:rsidRDefault="00914E60" w:rsidP="00914E60">
      <w:pPr>
        <w:pStyle w:val="aff3"/>
        <w:numPr>
          <w:ilvl w:val="1"/>
          <w:numId w:val="29"/>
        </w:numPr>
        <w:tabs>
          <w:tab w:val="left" w:pos="0"/>
          <w:tab w:val="left" w:pos="709"/>
          <w:tab w:val="left" w:pos="1080"/>
        </w:tabs>
        <w:ind w:left="0" w:firstLine="425"/>
        <w:jc w:val="both"/>
        <w:rPr>
          <w:rFonts w:ascii="GHEA Grapalat" w:hAnsi="GHEA Grapalat" w:cs="Sylfaen"/>
          <w:sz w:val="20"/>
          <w:szCs w:val="20"/>
          <w:lang w:val="hy-AM"/>
        </w:rPr>
      </w:pPr>
      <w:r w:rsidRPr="00AE04C5">
        <w:rPr>
          <w:rFonts w:ascii="GHEA Grapalat" w:hAnsi="GHEA Grapalat" w:cs="Sylfaen"/>
          <w:sz w:val="20"/>
          <w:szCs w:val="20"/>
          <w:lang w:val="hy-AM"/>
        </w:rPr>
        <w:t>Անհրաժեշտության դեպքում խելամիտ ժամկետներում տեղյակ պահել խորհրդատու/փորձագետին առաջացած խոչընդոտների մասին և ներկայացնել առաջարկություններ դրանց վերացման համար:</w:t>
      </w:r>
    </w:p>
    <w:p w:rsidR="00914E60" w:rsidRPr="00AE04C5" w:rsidRDefault="00914E60" w:rsidP="00914E60">
      <w:pPr>
        <w:numPr>
          <w:ilvl w:val="0"/>
          <w:numId w:val="30"/>
        </w:numPr>
        <w:tabs>
          <w:tab w:val="left" w:pos="0"/>
        </w:tabs>
        <w:spacing w:after="60"/>
        <w:ind w:left="0" w:firstLine="426"/>
        <w:jc w:val="both"/>
        <w:rPr>
          <w:rFonts w:ascii="GHEA Grapalat" w:hAnsi="GHEA Grapalat" w:cs="Sylfaen"/>
          <w:sz w:val="20"/>
          <w:szCs w:val="20"/>
          <w:lang w:val="hy-AM"/>
        </w:rPr>
      </w:pPr>
      <w:r w:rsidRPr="00AE04C5">
        <w:rPr>
          <w:rFonts w:ascii="GHEA Grapalat" w:hAnsi="GHEA Grapalat" w:cs="Sylfaen"/>
          <w:sz w:val="20"/>
          <w:szCs w:val="20"/>
          <w:lang w:val="hy-AM"/>
        </w:rPr>
        <w:t>Ապահովել ծածկված աշխատանքների փաստագրումը (ներառյալ լուսանկարումը և կցումը ակտերին):</w:t>
      </w:r>
    </w:p>
    <w:p w:rsidR="00914E60" w:rsidRPr="00AE04C5" w:rsidRDefault="00914E60" w:rsidP="00914E60">
      <w:pPr>
        <w:numPr>
          <w:ilvl w:val="0"/>
          <w:numId w:val="30"/>
        </w:numPr>
        <w:tabs>
          <w:tab w:val="left" w:pos="0"/>
        </w:tabs>
        <w:spacing w:after="60"/>
        <w:ind w:left="0" w:firstLine="426"/>
        <w:jc w:val="both"/>
        <w:rPr>
          <w:rFonts w:ascii="GHEA Grapalat" w:hAnsi="GHEA Grapalat" w:cs="Sylfaen"/>
          <w:sz w:val="20"/>
          <w:szCs w:val="20"/>
          <w:lang w:val="hy-AM"/>
        </w:rPr>
      </w:pPr>
      <w:r w:rsidRPr="00AE04C5">
        <w:rPr>
          <w:rFonts w:ascii="GHEA Grapalat" w:hAnsi="GHEA Grapalat" w:cs="Sylfaen"/>
          <w:sz w:val="20"/>
          <w:szCs w:val="20"/>
          <w:lang w:val="hy-AM"/>
        </w:rPr>
        <w:t>Խստորեն պահպանել շրջակա միջավայրի պահպանությանն ու շինարարական աշխատանքների անվտանգությանը վերաբերվող գործող օրենսդրության պահանջները:</w:t>
      </w:r>
      <w:r w:rsidRPr="00AE04C5">
        <w:rPr>
          <w:rFonts w:ascii="GHEA Grapalat" w:hAnsi="GHEA Grapalat"/>
          <w:sz w:val="20"/>
          <w:szCs w:val="20"/>
          <w:lang w:val="hy-AM"/>
        </w:rPr>
        <w:t xml:space="preserve"> </w:t>
      </w:r>
    </w:p>
    <w:p w:rsidR="00914E60" w:rsidRPr="00AE04C5" w:rsidRDefault="00914E60" w:rsidP="00914E60">
      <w:pPr>
        <w:numPr>
          <w:ilvl w:val="0"/>
          <w:numId w:val="30"/>
        </w:numPr>
        <w:tabs>
          <w:tab w:val="left" w:pos="0"/>
        </w:tabs>
        <w:spacing w:after="60"/>
        <w:ind w:left="0" w:firstLine="426"/>
        <w:jc w:val="both"/>
        <w:rPr>
          <w:rFonts w:ascii="GHEA Grapalat" w:hAnsi="GHEA Grapalat" w:cs="Sylfaen"/>
          <w:sz w:val="20"/>
          <w:szCs w:val="20"/>
          <w:lang w:val="hy-AM"/>
        </w:rPr>
      </w:pPr>
      <w:r w:rsidRPr="00AE04C5">
        <w:rPr>
          <w:rFonts w:ascii="GHEA Grapalat" w:hAnsi="GHEA Grapalat" w:cs="Sylfaen"/>
          <w:sz w:val="20"/>
          <w:szCs w:val="20"/>
          <w:lang w:val="hy-AM"/>
        </w:rPr>
        <w:t>Ապահովել պատվիրատուի կողմից տրվող նյութերի և սարքավորումների պատշաճ կարգով ընդունումը, պահեստավորումը և պահպանումը:</w:t>
      </w:r>
    </w:p>
    <w:p w:rsidR="00914E60" w:rsidRPr="00AE04C5" w:rsidRDefault="00914E60" w:rsidP="00914E60">
      <w:pPr>
        <w:numPr>
          <w:ilvl w:val="0"/>
          <w:numId w:val="30"/>
        </w:numPr>
        <w:tabs>
          <w:tab w:val="left" w:pos="0"/>
        </w:tabs>
        <w:spacing w:after="60"/>
        <w:ind w:left="0" w:firstLine="426"/>
        <w:jc w:val="both"/>
        <w:rPr>
          <w:rFonts w:ascii="GHEA Grapalat" w:hAnsi="GHEA Grapalat" w:cs="Sylfaen"/>
          <w:sz w:val="20"/>
          <w:szCs w:val="20"/>
          <w:lang w:val="hy-AM"/>
        </w:rPr>
      </w:pPr>
      <w:r w:rsidRPr="00AE04C5">
        <w:rPr>
          <w:rFonts w:ascii="GHEA Grapalat" w:hAnsi="GHEA Grapalat" w:cs="Sylfaen"/>
          <w:sz w:val="20"/>
          <w:szCs w:val="20"/>
          <w:lang w:val="hy-AM"/>
        </w:rPr>
        <w:t>Հաշվի առնելով, որ աշխատանքները կատարվելու են շահագործվող շենքում, հարկավոր է հատուկ ուշադրություն դարձնել անվտանգության պահանջներին, հնարավորինս չխաթարել բնակիչների բնականոն առօրյան, խուսափել հնարավոր կոնֆլիկտներից: Շինարարության ընթացքում առաջացող/աշխատանքային կարգով ծագող նախագծային փոփոխությունները ենթակա են երկկողմանի գրավոր համաձայնեցման: Շինարարության որակը պատշաճ մակարդակով չապահովելու և/կամ խորհրդա-տու/փորձագետի կողմից մատնանշված նախագծային փաստաթղթերից շեղումների հետևանքով առաջացած բոլոր թերությունների վերացումը/վերակառուցումը իրականացնում է կապալառուն` իր միջոցների հաշվին:</w:t>
      </w:r>
    </w:p>
    <w:p w:rsidR="00914E60" w:rsidRDefault="005A7CC3" w:rsidP="008758EA">
      <w:pPr>
        <w:rPr>
          <w:rFonts w:ascii="GHEA Grapalat" w:hAnsi="GHEA Grapalat"/>
          <w:b/>
          <w:sz w:val="20"/>
          <w:lang w:val="hy-AM"/>
        </w:rPr>
      </w:pPr>
      <w:r>
        <w:rPr>
          <w:rFonts w:ascii="GHEA Grapalat" w:hAnsi="GHEA Grapalat"/>
          <w:b/>
          <w:sz w:val="20"/>
          <w:lang w:val="hy-AM"/>
        </w:rPr>
        <w:t xml:space="preserve">     </w:t>
      </w:r>
    </w:p>
    <w:p w:rsidR="0012137E" w:rsidRPr="003023FF" w:rsidRDefault="0012137E" w:rsidP="0012137E">
      <w:pPr>
        <w:pStyle w:val="aff3"/>
        <w:tabs>
          <w:tab w:val="left" w:pos="0"/>
        </w:tabs>
        <w:ind w:left="0" w:firstLine="425"/>
        <w:jc w:val="both"/>
        <w:rPr>
          <w:rFonts w:ascii="GHEA Grapalat" w:hAnsi="GHEA Grapalat" w:cs="Sylfaen"/>
          <w:b/>
          <w:u w:val="single"/>
          <w:lang w:val="hy-AM"/>
        </w:rPr>
      </w:pPr>
      <w:r w:rsidRPr="003023FF">
        <w:rPr>
          <w:rFonts w:ascii="GHEA Grapalat" w:hAnsi="GHEA Grapalat" w:cs="Sylfaen"/>
          <w:b/>
          <w:u w:val="single"/>
          <w:lang w:val="hy-AM"/>
        </w:rPr>
        <w:t xml:space="preserve">Մասնագիտական պահանջներ </w:t>
      </w:r>
    </w:p>
    <w:p w:rsidR="0012137E" w:rsidRPr="003023FF" w:rsidRDefault="0012137E" w:rsidP="0012137E">
      <w:pPr>
        <w:pStyle w:val="aff3"/>
        <w:tabs>
          <w:tab w:val="left" w:pos="0"/>
        </w:tabs>
        <w:ind w:left="0" w:firstLine="425"/>
        <w:jc w:val="both"/>
        <w:rPr>
          <w:rFonts w:ascii="GHEA Grapalat" w:hAnsi="GHEA Grapalat" w:cs="Sylfaen"/>
          <w:lang w:val="hy-AM"/>
        </w:rPr>
      </w:pPr>
      <w:r w:rsidRPr="003023FF">
        <w:rPr>
          <w:rFonts w:ascii="GHEA Grapalat" w:hAnsi="GHEA Grapalat"/>
          <w:lang w:val="hy-AM"/>
        </w:rPr>
        <w:t xml:space="preserve"> </w:t>
      </w:r>
    </w:p>
    <w:p w:rsidR="0012137E" w:rsidRPr="00AE04C5" w:rsidRDefault="0012137E" w:rsidP="0012137E">
      <w:pPr>
        <w:tabs>
          <w:tab w:val="left" w:pos="0"/>
        </w:tabs>
        <w:spacing w:after="60"/>
        <w:jc w:val="both"/>
        <w:rPr>
          <w:rFonts w:ascii="GHEA Grapalat" w:hAnsi="GHEA Grapalat"/>
          <w:sz w:val="20"/>
          <w:szCs w:val="20"/>
          <w:lang w:val="hy-AM"/>
        </w:rPr>
      </w:pPr>
      <w:r w:rsidRPr="00AE04C5">
        <w:rPr>
          <w:rFonts w:ascii="GHEA Grapalat" w:hAnsi="GHEA Grapalat" w:cs="Sylfaen"/>
          <w:sz w:val="20"/>
          <w:szCs w:val="20"/>
          <w:lang w:val="hy-AM"/>
        </w:rPr>
        <w:t>Դիմորդ</w:t>
      </w:r>
      <w:r w:rsidRPr="00AE04C5">
        <w:rPr>
          <w:rFonts w:ascii="GHEA Grapalat" w:hAnsi="GHEA Grapalat"/>
          <w:sz w:val="20"/>
          <w:szCs w:val="20"/>
          <w:lang w:val="hy-AM"/>
        </w:rPr>
        <w:t xml:space="preserve"> </w:t>
      </w:r>
      <w:r w:rsidRPr="00AE04C5">
        <w:rPr>
          <w:rFonts w:ascii="GHEA Grapalat" w:hAnsi="GHEA Grapalat" w:cs="Sylfaen"/>
          <w:sz w:val="20"/>
          <w:szCs w:val="20"/>
          <w:lang w:val="hy-AM"/>
        </w:rPr>
        <w:t>կազմակերպությունը</w:t>
      </w:r>
      <w:r w:rsidRPr="00AE04C5">
        <w:rPr>
          <w:rFonts w:ascii="GHEA Grapalat" w:hAnsi="GHEA Grapalat"/>
          <w:sz w:val="20"/>
          <w:szCs w:val="20"/>
          <w:lang w:val="hy-AM"/>
        </w:rPr>
        <w:t>/</w:t>
      </w:r>
      <w:r w:rsidRPr="00AE04C5">
        <w:rPr>
          <w:rFonts w:ascii="GHEA Grapalat" w:hAnsi="GHEA Grapalat" w:cs="Sylfaen"/>
          <w:sz w:val="20"/>
          <w:szCs w:val="20"/>
          <w:lang w:val="hy-AM"/>
        </w:rPr>
        <w:t>ընկերությունը</w:t>
      </w:r>
      <w:r w:rsidRPr="00AE04C5">
        <w:rPr>
          <w:rFonts w:ascii="GHEA Grapalat" w:hAnsi="GHEA Grapalat"/>
          <w:sz w:val="20"/>
          <w:szCs w:val="20"/>
          <w:lang w:val="hy-AM"/>
        </w:rPr>
        <w:t xml:space="preserve"> </w:t>
      </w:r>
      <w:r w:rsidRPr="00AE04C5">
        <w:rPr>
          <w:rFonts w:ascii="GHEA Grapalat" w:hAnsi="GHEA Grapalat" w:cs="Sylfaen"/>
          <w:sz w:val="20"/>
          <w:szCs w:val="20"/>
          <w:lang w:val="hy-AM"/>
        </w:rPr>
        <w:t>պետք</w:t>
      </w:r>
      <w:r w:rsidRPr="00AE04C5">
        <w:rPr>
          <w:rFonts w:ascii="GHEA Grapalat" w:hAnsi="GHEA Grapalat"/>
          <w:sz w:val="20"/>
          <w:szCs w:val="20"/>
          <w:lang w:val="hy-AM"/>
        </w:rPr>
        <w:t xml:space="preserve"> </w:t>
      </w:r>
      <w:r w:rsidRPr="00AE04C5">
        <w:rPr>
          <w:rFonts w:ascii="GHEA Grapalat" w:hAnsi="GHEA Grapalat" w:cs="Sylfaen"/>
          <w:sz w:val="20"/>
          <w:szCs w:val="20"/>
          <w:lang w:val="hy-AM"/>
        </w:rPr>
        <w:t>է</w:t>
      </w:r>
      <w:r w:rsidRPr="00AE04C5">
        <w:rPr>
          <w:rFonts w:ascii="GHEA Grapalat" w:hAnsi="GHEA Grapalat"/>
          <w:sz w:val="20"/>
          <w:szCs w:val="20"/>
          <w:lang w:val="hy-AM"/>
        </w:rPr>
        <w:t xml:space="preserve"> </w:t>
      </w:r>
      <w:r w:rsidRPr="00AE04C5">
        <w:rPr>
          <w:rFonts w:ascii="GHEA Grapalat" w:hAnsi="GHEA Grapalat" w:cs="Sylfaen"/>
          <w:sz w:val="20"/>
          <w:szCs w:val="20"/>
          <w:lang w:val="hy-AM"/>
        </w:rPr>
        <w:t>ունենա՝</w:t>
      </w:r>
    </w:p>
    <w:p w:rsidR="0012137E" w:rsidRPr="00AE04C5" w:rsidRDefault="0012137E" w:rsidP="0012137E">
      <w:pPr>
        <w:numPr>
          <w:ilvl w:val="0"/>
          <w:numId w:val="31"/>
        </w:numPr>
        <w:tabs>
          <w:tab w:val="clear" w:pos="780"/>
          <w:tab w:val="left" w:pos="709"/>
        </w:tabs>
        <w:spacing w:after="60"/>
        <w:ind w:left="0" w:firstLine="420"/>
        <w:jc w:val="both"/>
        <w:rPr>
          <w:rFonts w:ascii="GHEA Grapalat" w:hAnsi="GHEA Grapalat"/>
          <w:sz w:val="20"/>
          <w:szCs w:val="20"/>
          <w:lang w:val="hy-AM"/>
        </w:rPr>
      </w:pPr>
      <w:r w:rsidRPr="00AE04C5">
        <w:rPr>
          <w:rFonts w:ascii="GHEA Grapalat" w:hAnsi="GHEA Grapalat" w:cs="Sylfaen"/>
          <w:sz w:val="20"/>
          <w:szCs w:val="20"/>
          <w:lang w:val="hy-AM"/>
        </w:rPr>
        <w:t>Հասարակական</w:t>
      </w:r>
      <w:r w:rsidRPr="00AE04C5">
        <w:rPr>
          <w:rFonts w:ascii="GHEA Grapalat" w:hAnsi="GHEA Grapalat"/>
          <w:sz w:val="20"/>
          <w:szCs w:val="20"/>
          <w:lang w:val="hy-AM"/>
        </w:rPr>
        <w:t>/</w:t>
      </w:r>
      <w:r w:rsidRPr="00AE04C5">
        <w:rPr>
          <w:rFonts w:ascii="GHEA Grapalat" w:hAnsi="GHEA Grapalat" w:cs="Sylfaen"/>
          <w:sz w:val="20"/>
          <w:szCs w:val="20"/>
          <w:lang w:val="hy-AM"/>
        </w:rPr>
        <w:t>բնակելի</w:t>
      </w:r>
      <w:r w:rsidRPr="00AE04C5">
        <w:rPr>
          <w:rFonts w:ascii="GHEA Grapalat" w:hAnsi="GHEA Grapalat"/>
          <w:sz w:val="20"/>
          <w:szCs w:val="20"/>
          <w:lang w:val="hy-AM"/>
        </w:rPr>
        <w:t xml:space="preserve"> </w:t>
      </w:r>
      <w:r w:rsidRPr="00AE04C5">
        <w:rPr>
          <w:rFonts w:ascii="GHEA Grapalat" w:hAnsi="GHEA Grapalat" w:cs="Sylfaen"/>
          <w:sz w:val="20"/>
          <w:szCs w:val="20"/>
          <w:lang w:val="hy-AM"/>
        </w:rPr>
        <w:t>շենքերի</w:t>
      </w:r>
      <w:r w:rsidRPr="00AE04C5">
        <w:rPr>
          <w:rFonts w:ascii="GHEA Grapalat" w:hAnsi="GHEA Grapalat"/>
          <w:sz w:val="20"/>
          <w:szCs w:val="20"/>
          <w:lang w:val="hy-AM"/>
        </w:rPr>
        <w:t xml:space="preserve"> </w:t>
      </w:r>
      <w:r w:rsidRPr="00AE04C5">
        <w:rPr>
          <w:rFonts w:ascii="GHEA Grapalat" w:hAnsi="GHEA Grapalat" w:cs="Sylfaen"/>
          <w:sz w:val="20"/>
          <w:szCs w:val="20"/>
          <w:lang w:val="hy-AM"/>
        </w:rPr>
        <w:t>շինարարության</w:t>
      </w:r>
      <w:r w:rsidRPr="00AE04C5">
        <w:rPr>
          <w:rFonts w:ascii="GHEA Grapalat" w:hAnsi="GHEA Grapalat"/>
          <w:sz w:val="20"/>
          <w:szCs w:val="20"/>
          <w:lang w:val="hy-AM"/>
        </w:rPr>
        <w:t xml:space="preserve"> </w:t>
      </w:r>
      <w:r w:rsidRPr="00AE04C5">
        <w:rPr>
          <w:rFonts w:ascii="GHEA Grapalat" w:hAnsi="GHEA Grapalat" w:cs="Sylfaen"/>
          <w:sz w:val="20"/>
          <w:szCs w:val="20"/>
          <w:lang w:val="hy-AM"/>
        </w:rPr>
        <w:t>և</w:t>
      </w:r>
      <w:r w:rsidR="008758EA" w:rsidRPr="00AE04C5">
        <w:rPr>
          <w:rFonts w:ascii="GHEA Grapalat" w:hAnsi="GHEA Grapalat" w:cs="Sylfaen"/>
          <w:sz w:val="20"/>
          <w:szCs w:val="20"/>
          <w:lang w:val="hy-AM"/>
        </w:rPr>
        <w:t xml:space="preserve"> </w:t>
      </w:r>
      <w:r w:rsidRPr="00AE04C5">
        <w:rPr>
          <w:rFonts w:ascii="GHEA Grapalat" w:hAnsi="GHEA Grapalat"/>
          <w:sz w:val="20"/>
          <w:szCs w:val="20"/>
          <w:lang w:val="hy-AM"/>
        </w:rPr>
        <w:t>/</w:t>
      </w:r>
      <w:r w:rsidRPr="00AE04C5">
        <w:rPr>
          <w:rFonts w:ascii="GHEA Grapalat" w:hAnsi="GHEA Grapalat" w:cs="Sylfaen"/>
          <w:sz w:val="20"/>
          <w:szCs w:val="20"/>
          <w:lang w:val="hy-AM"/>
        </w:rPr>
        <w:t>կամ</w:t>
      </w:r>
      <w:r w:rsidRPr="00AE04C5">
        <w:rPr>
          <w:rFonts w:ascii="GHEA Grapalat" w:hAnsi="GHEA Grapalat"/>
          <w:sz w:val="20"/>
          <w:szCs w:val="20"/>
          <w:lang w:val="hy-AM"/>
        </w:rPr>
        <w:t xml:space="preserve"> </w:t>
      </w:r>
      <w:r w:rsidRPr="00AE04C5">
        <w:rPr>
          <w:rFonts w:ascii="GHEA Grapalat" w:hAnsi="GHEA Grapalat" w:cs="Sylfaen"/>
          <w:sz w:val="20"/>
          <w:szCs w:val="20"/>
          <w:lang w:val="hy-AM"/>
        </w:rPr>
        <w:t>հիմնանորոգման</w:t>
      </w:r>
      <w:r w:rsidRPr="00AE04C5">
        <w:rPr>
          <w:rFonts w:ascii="GHEA Grapalat" w:hAnsi="GHEA Grapalat"/>
          <w:sz w:val="20"/>
          <w:szCs w:val="20"/>
          <w:lang w:val="hy-AM"/>
        </w:rPr>
        <w:t xml:space="preserve">  </w:t>
      </w:r>
      <w:r w:rsidRPr="00AE04C5">
        <w:rPr>
          <w:rFonts w:ascii="GHEA Grapalat" w:hAnsi="GHEA Grapalat" w:cs="Sylfaen"/>
          <w:sz w:val="20"/>
          <w:szCs w:val="20"/>
          <w:lang w:val="hy-AM"/>
        </w:rPr>
        <w:t>փորձ</w:t>
      </w:r>
      <w:r w:rsidRPr="00AE04C5">
        <w:rPr>
          <w:rFonts w:ascii="GHEA Grapalat" w:hAnsi="GHEA Grapalat"/>
          <w:sz w:val="20"/>
          <w:szCs w:val="20"/>
          <w:lang w:val="hy-AM"/>
        </w:rPr>
        <w:t xml:space="preserve"> (</w:t>
      </w:r>
      <w:r w:rsidRPr="00AE04C5">
        <w:rPr>
          <w:rFonts w:ascii="GHEA Grapalat" w:hAnsi="GHEA Grapalat" w:cs="Sylfaen"/>
          <w:sz w:val="20"/>
          <w:szCs w:val="20"/>
          <w:lang w:val="hy-AM"/>
        </w:rPr>
        <w:t>որպես</w:t>
      </w:r>
      <w:r w:rsidRPr="00AE04C5">
        <w:rPr>
          <w:rFonts w:ascii="GHEA Grapalat" w:hAnsi="GHEA Grapalat"/>
          <w:sz w:val="20"/>
          <w:szCs w:val="20"/>
          <w:lang w:val="hy-AM"/>
        </w:rPr>
        <w:t xml:space="preserve"> </w:t>
      </w:r>
      <w:r w:rsidRPr="00AE04C5">
        <w:rPr>
          <w:rFonts w:ascii="GHEA Grapalat" w:hAnsi="GHEA Grapalat" w:cs="Sylfaen"/>
          <w:sz w:val="20"/>
          <w:szCs w:val="20"/>
          <w:lang w:val="hy-AM"/>
        </w:rPr>
        <w:t>հիմնական</w:t>
      </w:r>
      <w:r w:rsidRPr="00AE04C5">
        <w:rPr>
          <w:rFonts w:ascii="GHEA Grapalat" w:hAnsi="GHEA Grapalat"/>
          <w:sz w:val="20"/>
          <w:szCs w:val="20"/>
          <w:lang w:val="hy-AM"/>
        </w:rPr>
        <w:t xml:space="preserve"> </w:t>
      </w:r>
      <w:r w:rsidRPr="00AE04C5">
        <w:rPr>
          <w:rFonts w:ascii="GHEA Grapalat" w:hAnsi="GHEA Grapalat" w:cs="Sylfaen"/>
          <w:sz w:val="20"/>
          <w:szCs w:val="20"/>
          <w:lang w:val="hy-AM"/>
        </w:rPr>
        <w:t>կապալառու</w:t>
      </w:r>
      <w:r w:rsidRPr="00AE04C5">
        <w:rPr>
          <w:rFonts w:ascii="GHEA Grapalat" w:hAnsi="GHEA Grapalat"/>
          <w:sz w:val="20"/>
          <w:szCs w:val="20"/>
          <w:lang w:val="hy-AM"/>
        </w:rPr>
        <w:t>):</w:t>
      </w:r>
    </w:p>
    <w:p w:rsidR="0012137E" w:rsidRPr="00AE04C5" w:rsidRDefault="0012137E" w:rsidP="0012137E">
      <w:pPr>
        <w:numPr>
          <w:ilvl w:val="0"/>
          <w:numId w:val="31"/>
        </w:numPr>
        <w:tabs>
          <w:tab w:val="clear" w:pos="780"/>
          <w:tab w:val="left" w:pos="709"/>
        </w:tabs>
        <w:spacing w:after="60"/>
        <w:ind w:left="0" w:firstLine="420"/>
        <w:jc w:val="both"/>
        <w:rPr>
          <w:rFonts w:ascii="GHEA Grapalat" w:hAnsi="GHEA Grapalat" w:cs="Times LatArm"/>
          <w:sz w:val="20"/>
          <w:szCs w:val="20"/>
          <w:lang w:val="hy-AM"/>
        </w:rPr>
      </w:pPr>
      <w:r w:rsidRPr="00AE04C5">
        <w:rPr>
          <w:rFonts w:ascii="GHEA Grapalat" w:hAnsi="GHEA Grapalat"/>
          <w:sz w:val="20"/>
          <w:szCs w:val="20"/>
          <w:lang w:val="hy-AM"/>
        </w:rPr>
        <w:t>Բ</w:t>
      </w:r>
      <w:r w:rsidRPr="00AE04C5">
        <w:rPr>
          <w:rFonts w:ascii="GHEA Grapalat" w:hAnsi="GHEA Grapalat" w:cs="Sylfaen"/>
          <w:sz w:val="20"/>
          <w:szCs w:val="20"/>
          <w:lang w:val="hy-AM"/>
        </w:rPr>
        <w:t>նույթով</w:t>
      </w:r>
      <w:r w:rsidRPr="00AE04C5">
        <w:rPr>
          <w:rFonts w:ascii="GHEA Grapalat" w:hAnsi="GHEA Grapalat" w:cs="Times LatArm"/>
          <w:sz w:val="20"/>
          <w:szCs w:val="20"/>
          <w:lang w:val="hy-AM"/>
        </w:rPr>
        <w:t xml:space="preserve"> </w:t>
      </w:r>
      <w:r w:rsidRPr="00AE04C5">
        <w:rPr>
          <w:rFonts w:ascii="GHEA Grapalat" w:hAnsi="GHEA Grapalat" w:cs="Sylfaen"/>
          <w:sz w:val="20"/>
          <w:szCs w:val="20"/>
          <w:lang w:val="hy-AM"/>
        </w:rPr>
        <w:t>և</w:t>
      </w:r>
      <w:r w:rsidRPr="00AE04C5">
        <w:rPr>
          <w:rFonts w:ascii="GHEA Grapalat" w:hAnsi="GHEA Grapalat" w:cs="Times LatArm"/>
          <w:sz w:val="20"/>
          <w:szCs w:val="20"/>
          <w:lang w:val="hy-AM"/>
        </w:rPr>
        <w:t xml:space="preserve"> </w:t>
      </w:r>
      <w:r w:rsidRPr="00AE04C5">
        <w:rPr>
          <w:rFonts w:ascii="GHEA Grapalat" w:hAnsi="GHEA Grapalat" w:cs="Sylfaen"/>
          <w:sz w:val="20"/>
          <w:szCs w:val="20"/>
          <w:lang w:val="hy-AM"/>
        </w:rPr>
        <w:t>ծավալով</w:t>
      </w:r>
      <w:r w:rsidRPr="00AE04C5">
        <w:rPr>
          <w:rFonts w:ascii="GHEA Grapalat" w:hAnsi="GHEA Grapalat" w:cs="Times LatArm"/>
          <w:sz w:val="20"/>
          <w:szCs w:val="20"/>
          <w:lang w:val="hy-AM"/>
        </w:rPr>
        <w:t xml:space="preserve"> </w:t>
      </w:r>
      <w:r w:rsidRPr="00AE04C5">
        <w:rPr>
          <w:rFonts w:ascii="GHEA Grapalat" w:hAnsi="GHEA Grapalat" w:cs="Sylfaen"/>
          <w:sz w:val="20"/>
          <w:szCs w:val="20"/>
          <w:lang w:val="hy-AM"/>
        </w:rPr>
        <w:t>նմանատիպ</w:t>
      </w:r>
      <w:r w:rsidRPr="00AE04C5">
        <w:rPr>
          <w:rFonts w:ascii="GHEA Grapalat" w:hAnsi="GHEA Grapalat" w:cs="Times LatArm"/>
          <w:sz w:val="20"/>
          <w:szCs w:val="20"/>
          <w:lang w:val="hy-AM"/>
        </w:rPr>
        <w:t xml:space="preserve"> </w:t>
      </w:r>
      <w:r w:rsidRPr="00AE04C5">
        <w:rPr>
          <w:rFonts w:ascii="GHEA Grapalat" w:hAnsi="GHEA Grapalat" w:cs="Sylfaen"/>
          <w:sz w:val="20"/>
          <w:szCs w:val="20"/>
          <w:lang w:val="hy-AM"/>
        </w:rPr>
        <w:t>աշխատանքների</w:t>
      </w:r>
      <w:r w:rsidRPr="00AE04C5">
        <w:rPr>
          <w:rFonts w:ascii="GHEA Grapalat" w:hAnsi="GHEA Grapalat" w:cs="Times LatArm"/>
          <w:sz w:val="20"/>
          <w:szCs w:val="20"/>
          <w:lang w:val="hy-AM"/>
        </w:rPr>
        <w:t xml:space="preserve"> </w:t>
      </w:r>
      <w:r w:rsidRPr="00AE04C5">
        <w:rPr>
          <w:rFonts w:ascii="GHEA Grapalat" w:hAnsi="GHEA Grapalat" w:cs="Sylfaen"/>
          <w:sz w:val="20"/>
          <w:szCs w:val="20"/>
          <w:lang w:val="hy-AM"/>
        </w:rPr>
        <w:t>իրականացման</w:t>
      </w:r>
      <w:r w:rsidRPr="00AE04C5">
        <w:rPr>
          <w:rFonts w:ascii="GHEA Grapalat" w:hAnsi="GHEA Grapalat" w:cs="Times LatArm"/>
          <w:sz w:val="20"/>
          <w:szCs w:val="20"/>
          <w:lang w:val="hy-AM"/>
        </w:rPr>
        <w:t xml:space="preserve"> </w:t>
      </w:r>
      <w:r w:rsidRPr="00AE04C5">
        <w:rPr>
          <w:rFonts w:ascii="GHEA Grapalat" w:hAnsi="GHEA Grapalat" w:cs="Sylfaen"/>
          <w:sz w:val="20"/>
          <w:szCs w:val="20"/>
          <w:lang w:val="hy-AM"/>
        </w:rPr>
        <w:t>փորձ</w:t>
      </w:r>
      <w:r w:rsidRPr="00AE04C5">
        <w:rPr>
          <w:rFonts w:ascii="GHEA Grapalat" w:hAnsi="GHEA Grapalat" w:cs="Times LatArm"/>
          <w:sz w:val="20"/>
          <w:szCs w:val="20"/>
          <w:lang w:val="hy-AM"/>
        </w:rPr>
        <w:t xml:space="preserve"> </w:t>
      </w:r>
      <w:r w:rsidRPr="00AE04C5">
        <w:rPr>
          <w:rFonts w:ascii="GHEA Grapalat" w:hAnsi="GHEA Grapalat" w:cs="Sylfaen"/>
          <w:sz w:val="20"/>
          <w:szCs w:val="20"/>
          <w:lang w:val="hy-AM"/>
        </w:rPr>
        <w:t>ունեցող</w:t>
      </w:r>
      <w:r w:rsidRPr="00AE04C5">
        <w:rPr>
          <w:rFonts w:ascii="GHEA Grapalat" w:hAnsi="GHEA Grapalat" w:cs="Times LatArm"/>
          <w:sz w:val="20"/>
          <w:szCs w:val="20"/>
          <w:lang w:val="hy-AM"/>
        </w:rPr>
        <w:t xml:space="preserve"> </w:t>
      </w:r>
      <w:r w:rsidRPr="00AE04C5">
        <w:rPr>
          <w:rFonts w:ascii="GHEA Grapalat" w:hAnsi="GHEA Grapalat" w:cs="Sylfaen"/>
          <w:sz w:val="20"/>
          <w:szCs w:val="20"/>
          <w:lang w:val="hy-AM"/>
        </w:rPr>
        <w:t>աշխղեկներ</w:t>
      </w:r>
      <w:r w:rsidRPr="00AE04C5">
        <w:rPr>
          <w:rFonts w:ascii="GHEA Grapalat" w:hAnsi="GHEA Grapalat" w:cs="Times LatArm"/>
          <w:sz w:val="20"/>
          <w:szCs w:val="20"/>
          <w:lang w:val="hy-AM"/>
        </w:rPr>
        <w:t>:</w:t>
      </w:r>
    </w:p>
    <w:p w:rsidR="0012137E" w:rsidRPr="00AE04C5" w:rsidRDefault="0012137E" w:rsidP="0012137E">
      <w:pPr>
        <w:numPr>
          <w:ilvl w:val="0"/>
          <w:numId w:val="31"/>
        </w:numPr>
        <w:tabs>
          <w:tab w:val="clear" w:pos="780"/>
          <w:tab w:val="left" w:pos="709"/>
        </w:tabs>
        <w:spacing w:after="60"/>
        <w:ind w:left="0" w:firstLine="420"/>
        <w:jc w:val="both"/>
        <w:rPr>
          <w:rFonts w:ascii="GHEA Grapalat" w:hAnsi="GHEA Grapalat"/>
          <w:sz w:val="20"/>
          <w:szCs w:val="20"/>
          <w:lang w:val="hy-AM"/>
        </w:rPr>
      </w:pPr>
      <w:r w:rsidRPr="00AE04C5">
        <w:rPr>
          <w:rFonts w:ascii="GHEA Grapalat" w:hAnsi="GHEA Grapalat" w:cs="Sylfaen"/>
          <w:sz w:val="20"/>
          <w:szCs w:val="20"/>
          <w:lang w:val="hy-AM"/>
        </w:rPr>
        <w:t>Սեփական</w:t>
      </w:r>
      <w:r w:rsidRPr="00AE04C5">
        <w:rPr>
          <w:rFonts w:ascii="GHEA Grapalat" w:hAnsi="GHEA Grapalat" w:cs="Times LatArm"/>
          <w:sz w:val="20"/>
          <w:szCs w:val="20"/>
          <w:lang w:val="hy-AM"/>
        </w:rPr>
        <w:t xml:space="preserve"> </w:t>
      </w:r>
      <w:r w:rsidRPr="00AE04C5">
        <w:rPr>
          <w:rFonts w:ascii="GHEA Grapalat" w:hAnsi="GHEA Grapalat" w:cs="Sylfaen"/>
          <w:sz w:val="20"/>
          <w:szCs w:val="20"/>
          <w:lang w:val="hy-AM"/>
        </w:rPr>
        <w:t>կամ</w:t>
      </w:r>
      <w:r w:rsidRPr="00AE04C5">
        <w:rPr>
          <w:rFonts w:ascii="GHEA Grapalat" w:hAnsi="GHEA Grapalat" w:cs="Times LatArm"/>
          <w:sz w:val="20"/>
          <w:szCs w:val="20"/>
          <w:lang w:val="hy-AM"/>
        </w:rPr>
        <w:t xml:space="preserve"> </w:t>
      </w:r>
      <w:r w:rsidRPr="00AE04C5">
        <w:rPr>
          <w:rFonts w:ascii="GHEA Grapalat" w:hAnsi="GHEA Grapalat" w:cs="Sylfaen"/>
          <w:sz w:val="20"/>
          <w:szCs w:val="20"/>
          <w:lang w:val="hy-AM"/>
        </w:rPr>
        <w:t>վարձակալած</w:t>
      </w:r>
      <w:r w:rsidRPr="00AE04C5">
        <w:rPr>
          <w:rFonts w:ascii="GHEA Grapalat" w:hAnsi="GHEA Grapalat" w:cs="Times LatArm"/>
          <w:sz w:val="20"/>
          <w:szCs w:val="20"/>
          <w:lang w:val="hy-AM"/>
        </w:rPr>
        <w:t xml:space="preserve"> </w:t>
      </w:r>
      <w:r w:rsidRPr="00AE04C5">
        <w:rPr>
          <w:rFonts w:ascii="GHEA Grapalat" w:hAnsi="GHEA Grapalat" w:cs="Sylfaen"/>
          <w:sz w:val="20"/>
          <w:szCs w:val="20"/>
          <w:lang w:val="hy-AM"/>
        </w:rPr>
        <w:t>հիմնական</w:t>
      </w:r>
      <w:r w:rsidRPr="00AE04C5">
        <w:rPr>
          <w:rFonts w:ascii="GHEA Grapalat" w:hAnsi="GHEA Grapalat" w:cs="Times LatArm"/>
          <w:sz w:val="20"/>
          <w:szCs w:val="20"/>
          <w:lang w:val="hy-AM"/>
        </w:rPr>
        <w:t xml:space="preserve"> </w:t>
      </w:r>
      <w:r w:rsidRPr="00AE04C5">
        <w:rPr>
          <w:rFonts w:ascii="GHEA Grapalat" w:hAnsi="GHEA Grapalat" w:cs="Sylfaen"/>
          <w:sz w:val="20"/>
          <w:szCs w:val="20"/>
          <w:lang w:val="hy-AM"/>
        </w:rPr>
        <w:t>շինարարական</w:t>
      </w:r>
      <w:r w:rsidRPr="00AE04C5">
        <w:rPr>
          <w:rFonts w:ascii="GHEA Grapalat" w:hAnsi="GHEA Grapalat" w:cs="Times LatArm"/>
          <w:sz w:val="20"/>
          <w:szCs w:val="20"/>
          <w:lang w:val="hy-AM"/>
        </w:rPr>
        <w:t xml:space="preserve"> </w:t>
      </w:r>
      <w:r w:rsidRPr="00AE04C5">
        <w:rPr>
          <w:rFonts w:ascii="GHEA Grapalat" w:hAnsi="GHEA Grapalat" w:cs="Sylfaen"/>
          <w:sz w:val="20"/>
          <w:szCs w:val="20"/>
          <w:lang w:val="hy-AM"/>
        </w:rPr>
        <w:t>սարքավորումներ</w:t>
      </w:r>
      <w:r w:rsidRPr="00AE04C5">
        <w:rPr>
          <w:rFonts w:ascii="GHEA Grapalat" w:hAnsi="GHEA Grapalat" w:cs="Times LatArm"/>
          <w:sz w:val="20"/>
          <w:szCs w:val="20"/>
          <w:lang w:val="hy-AM"/>
        </w:rPr>
        <w:t xml:space="preserve"> </w:t>
      </w:r>
      <w:r w:rsidRPr="00AE04C5">
        <w:rPr>
          <w:rFonts w:ascii="GHEA Grapalat" w:hAnsi="GHEA Grapalat" w:cs="Sylfaen"/>
          <w:sz w:val="20"/>
          <w:szCs w:val="20"/>
          <w:lang w:val="hy-AM"/>
        </w:rPr>
        <w:t>և</w:t>
      </w:r>
      <w:r w:rsidRPr="00AE04C5">
        <w:rPr>
          <w:rFonts w:ascii="GHEA Grapalat" w:hAnsi="GHEA Grapalat" w:cs="Times LatArm"/>
          <w:sz w:val="20"/>
          <w:szCs w:val="20"/>
          <w:lang w:val="hy-AM"/>
        </w:rPr>
        <w:t xml:space="preserve"> </w:t>
      </w:r>
      <w:r w:rsidRPr="00AE04C5">
        <w:rPr>
          <w:rFonts w:ascii="GHEA Grapalat" w:hAnsi="GHEA Grapalat" w:cs="Sylfaen"/>
          <w:sz w:val="20"/>
          <w:szCs w:val="20"/>
          <w:lang w:val="hy-AM"/>
        </w:rPr>
        <w:t>մեքե</w:t>
      </w:r>
      <w:r w:rsidRPr="00AE04C5">
        <w:rPr>
          <w:rFonts w:ascii="GHEA Grapalat" w:hAnsi="GHEA Grapalat" w:cs="Sylfaen"/>
          <w:sz w:val="20"/>
          <w:szCs w:val="20"/>
          <w:lang w:val="hy-AM"/>
        </w:rPr>
        <w:softHyphen/>
        <w:t>նաներ</w:t>
      </w:r>
      <w:r w:rsidRPr="00AE04C5">
        <w:rPr>
          <w:rFonts w:ascii="GHEA Grapalat" w:hAnsi="GHEA Grapalat" w:cs="Times LatArm"/>
          <w:sz w:val="20"/>
          <w:szCs w:val="20"/>
          <w:lang w:val="hy-AM"/>
        </w:rPr>
        <w:t xml:space="preserve">, </w:t>
      </w:r>
      <w:r w:rsidRPr="00AE04C5">
        <w:rPr>
          <w:rFonts w:ascii="GHEA Grapalat" w:hAnsi="GHEA Grapalat" w:cs="Sylfaen"/>
          <w:sz w:val="20"/>
          <w:szCs w:val="20"/>
          <w:lang w:val="hy-AM"/>
        </w:rPr>
        <w:t>հիմնանորոգման</w:t>
      </w:r>
      <w:r w:rsidRPr="00AE04C5">
        <w:rPr>
          <w:rFonts w:ascii="GHEA Grapalat" w:hAnsi="GHEA Grapalat" w:cs="Times LatArm"/>
          <w:sz w:val="20"/>
          <w:szCs w:val="20"/>
          <w:lang w:val="hy-AM"/>
        </w:rPr>
        <w:t xml:space="preserve"> </w:t>
      </w:r>
      <w:r w:rsidRPr="00AE04C5">
        <w:rPr>
          <w:rFonts w:ascii="GHEA Grapalat" w:hAnsi="GHEA Grapalat"/>
          <w:sz w:val="20"/>
          <w:szCs w:val="20"/>
          <w:lang w:val="hy-AM"/>
        </w:rPr>
        <w:t>աշխատանքների</w:t>
      </w:r>
      <w:r w:rsidRPr="00AE04C5">
        <w:rPr>
          <w:rFonts w:ascii="GHEA Grapalat" w:hAnsi="GHEA Grapalat" w:cs="Times LatArm"/>
          <w:sz w:val="20"/>
          <w:szCs w:val="20"/>
          <w:lang w:val="hy-AM"/>
        </w:rPr>
        <w:t xml:space="preserve"> </w:t>
      </w:r>
      <w:r w:rsidRPr="00AE04C5">
        <w:rPr>
          <w:rFonts w:ascii="GHEA Grapalat" w:hAnsi="GHEA Grapalat" w:cs="Sylfaen"/>
          <w:sz w:val="20"/>
          <w:szCs w:val="20"/>
          <w:lang w:val="hy-AM"/>
        </w:rPr>
        <w:t>իրականացման</w:t>
      </w:r>
      <w:r w:rsidRPr="00AE04C5">
        <w:rPr>
          <w:rFonts w:ascii="GHEA Grapalat" w:hAnsi="GHEA Grapalat" w:cs="Times LatArm"/>
          <w:sz w:val="20"/>
          <w:szCs w:val="20"/>
          <w:lang w:val="hy-AM"/>
        </w:rPr>
        <w:t xml:space="preserve"> </w:t>
      </w:r>
      <w:r w:rsidRPr="00AE04C5">
        <w:rPr>
          <w:rFonts w:ascii="GHEA Grapalat" w:hAnsi="GHEA Grapalat" w:cs="Sylfaen"/>
          <w:sz w:val="20"/>
          <w:szCs w:val="20"/>
          <w:lang w:val="hy-AM"/>
        </w:rPr>
        <w:t>ողջ</w:t>
      </w:r>
      <w:r w:rsidRPr="00AE04C5">
        <w:rPr>
          <w:rFonts w:ascii="GHEA Grapalat" w:hAnsi="GHEA Grapalat" w:cs="Times LatArm"/>
          <w:sz w:val="20"/>
          <w:szCs w:val="20"/>
          <w:lang w:val="hy-AM"/>
        </w:rPr>
        <w:t xml:space="preserve"> </w:t>
      </w:r>
      <w:r w:rsidRPr="00AE04C5">
        <w:rPr>
          <w:rFonts w:ascii="GHEA Grapalat" w:hAnsi="GHEA Grapalat" w:cs="Sylfaen"/>
          <w:sz w:val="20"/>
          <w:szCs w:val="20"/>
          <w:lang w:val="hy-AM"/>
        </w:rPr>
        <w:t>ժամանակաշրջանի</w:t>
      </w:r>
      <w:r w:rsidRPr="00AE04C5">
        <w:rPr>
          <w:rFonts w:ascii="GHEA Grapalat" w:hAnsi="GHEA Grapalat" w:cs="Times LatArm"/>
          <w:sz w:val="20"/>
          <w:szCs w:val="20"/>
          <w:lang w:val="hy-AM"/>
        </w:rPr>
        <w:t xml:space="preserve"> </w:t>
      </w:r>
      <w:r w:rsidRPr="00AE04C5">
        <w:rPr>
          <w:rFonts w:ascii="GHEA Grapalat" w:hAnsi="GHEA Grapalat" w:cs="Sylfaen"/>
          <w:sz w:val="20"/>
          <w:szCs w:val="20"/>
          <w:lang w:val="hy-AM"/>
        </w:rPr>
        <w:t>համար</w:t>
      </w:r>
      <w:r w:rsidRPr="00AE04C5">
        <w:rPr>
          <w:rFonts w:ascii="GHEA Grapalat" w:hAnsi="GHEA Grapalat" w:cs="Times LatArm"/>
          <w:sz w:val="20"/>
          <w:szCs w:val="20"/>
          <w:lang w:val="hy-AM"/>
        </w:rPr>
        <w:t>:</w:t>
      </w:r>
    </w:p>
    <w:p w:rsidR="00A13B07" w:rsidRPr="00A13B07" w:rsidRDefault="00A13B07" w:rsidP="00A13B07">
      <w:pPr>
        <w:pStyle w:val="aff3"/>
        <w:numPr>
          <w:ilvl w:val="0"/>
          <w:numId w:val="31"/>
        </w:numPr>
        <w:jc w:val="both"/>
        <w:rPr>
          <w:rFonts w:ascii="GHEA Grapalat" w:hAnsi="GHEA Grapalat" w:cs="Sylfaen"/>
          <w:sz w:val="20"/>
          <w:szCs w:val="20"/>
          <w:lang w:val="hy-AM"/>
        </w:rPr>
      </w:pPr>
      <w:r w:rsidRPr="00A13B07">
        <w:rPr>
          <w:rFonts w:ascii="GHEA Grapalat" w:hAnsi="GHEA Grapalat" w:cs="Arial Armenian"/>
          <w:sz w:val="20"/>
          <w:szCs w:val="20"/>
          <w:lang w:val="hy-AM"/>
        </w:rPr>
        <w:t xml:space="preserve">մասնակիցը պետք է </w:t>
      </w:r>
      <w:r w:rsidRPr="00A13B07">
        <w:rPr>
          <w:rFonts w:ascii="GHEA Grapalat" w:hAnsi="GHEA Grapalat" w:cs="Sylfaen"/>
          <w:sz w:val="20"/>
          <w:szCs w:val="20"/>
          <w:lang w:val="hy-AM"/>
        </w:rPr>
        <w:t>հայտը</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ներկայացնելու</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տարվա</w:t>
      </w:r>
      <w:r w:rsidRPr="00A13B07">
        <w:rPr>
          <w:rFonts w:ascii="GHEA Grapalat" w:hAnsi="GHEA Grapalat"/>
          <w:sz w:val="20"/>
          <w:szCs w:val="20"/>
          <w:lang w:val="hy-AM"/>
        </w:rPr>
        <w:t xml:space="preserve"> </w:t>
      </w:r>
      <w:r w:rsidRPr="00A13B07">
        <w:rPr>
          <w:rFonts w:ascii="GHEA Grapalat" w:hAnsi="GHEA Grapalat" w:cs="Sylfaen"/>
          <w:sz w:val="20"/>
          <w:szCs w:val="20"/>
          <w:lang w:val="hy-AM"/>
        </w:rPr>
        <w:t>և</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դրան</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նախորդող</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երեք</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տարվա</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ընթացքում</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պատշաճ</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ձևով</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իրականացրած լինի նմանատիպ առնվազն</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մեկ</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պայմանագիր</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Նախկինում</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կատարված</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պայմանագիրը</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կամ</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պայմանագրերը</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գնահատվում</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է</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կամ</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գնահատվում</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են</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նմանատիպ</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եթե</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դրա (դրանց) շրջանակներում մատուցված աշխատանքների ծավալը (կամ հանրագումարային ծավալը)` գումարային արտահայտությամբ, պակաս չէ սույն ընթա</w:t>
      </w:r>
      <w:r w:rsidRPr="00A13B07">
        <w:rPr>
          <w:rFonts w:ascii="GHEA Grapalat" w:hAnsi="GHEA Grapalat" w:cs="Sylfaen"/>
          <w:sz w:val="20"/>
          <w:szCs w:val="20"/>
          <w:lang w:val="hy-AM"/>
        </w:rPr>
        <w:softHyphen/>
        <w:t>ցա</w:t>
      </w:r>
      <w:r w:rsidRPr="00A13B07">
        <w:rPr>
          <w:rFonts w:ascii="GHEA Grapalat" w:hAnsi="GHEA Grapalat" w:cs="Sylfaen"/>
          <w:sz w:val="20"/>
          <w:szCs w:val="20"/>
          <w:lang w:val="hy-AM"/>
        </w:rPr>
        <w:softHyphen/>
        <w:t>կարգի շրջանակում մասնակցի ներկայացրած գնային առաջարկից: Ընդ որում առնվազն մեկ պայմանագրի շրջանակում մատուցված աշխատանքների ծավալը գումարային արտահայ</w:t>
      </w:r>
      <w:r w:rsidRPr="00A13B07">
        <w:rPr>
          <w:rFonts w:ascii="GHEA Grapalat" w:hAnsi="GHEA Grapalat" w:cs="Sylfaen"/>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rsidR="00A13B07" w:rsidRPr="00A13B07" w:rsidRDefault="00A13B07" w:rsidP="00A13B07">
      <w:pPr>
        <w:pStyle w:val="aff3"/>
        <w:numPr>
          <w:ilvl w:val="0"/>
          <w:numId w:val="31"/>
        </w:numPr>
        <w:jc w:val="both"/>
        <w:rPr>
          <w:rFonts w:ascii="GHEA Grapalat" w:hAnsi="GHEA Grapalat" w:cs="Arial Armenian"/>
          <w:b/>
          <w:sz w:val="20"/>
          <w:szCs w:val="20"/>
          <w:lang w:val="hy-AM"/>
        </w:rPr>
      </w:pPr>
      <w:r w:rsidRPr="00A13B07">
        <w:rPr>
          <w:rFonts w:ascii="GHEA Grapalat" w:hAnsi="GHEA Grapalat" w:cs="Sylfaen"/>
          <w:sz w:val="20"/>
          <w:szCs w:val="20"/>
          <w:lang w:val="hy-AM"/>
        </w:rPr>
        <w:t>Սույն ընթացակարգի իմաստով ն</w:t>
      </w:r>
      <w:r w:rsidRPr="00A13B07">
        <w:rPr>
          <w:rFonts w:ascii="GHEA Grapalat" w:hAnsi="GHEA Grapalat" w:cs="Arial Armenian"/>
          <w:sz w:val="20"/>
          <w:szCs w:val="20"/>
          <w:lang w:val="hy-AM"/>
        </w:rPr>
        <w:t xml:space="preserve">մանատիպ են </w:t>
      </w:r>
      <w:r w:rsidRPr="00A13B07">
        <w:rPr>
          <w:rFonts w:ascii="GHEA Grapalat" w:hAnsi="GHEA Grapalat" w:cs="Arial Armenian"/>
          <w:b/>
          <w:sz w:val="20"/>
          <w:szCs w:val="20"/>
          <w:lang w:val="hy-AM"/>
        </w:rPr>
        <w:t xml:space="preserve">համարվում </w:t>
      </w:r>
      <w:r>
        <w:rPr>
          <w:rFonts w:ascii="GHEA Grapalat" w:hAnsi="GHEA Grapalat" w:cs="Arial Armenian"/>
          <w:b/>
          <w:sz w:val="20"/>
          <w:szCs w:val="20"/>
          <w:lang w:val="hy-AM"/>
        </w:rPr>
        <w:t xml:space="preserve">շենքերի-շինությունների վերանորոգման </w:t>
      </w:r>
      <w:r w:rsidRPr="00A13B07">
        <w:rPr>
          <w:rFonts w:ascii="GHEA Grapalat" w:hAnsi="GHEA Grapalat" w:cs="Arial Armenian"/>
          <w:b/>
          <w:sz w:val="20"/>
          <w:szCs w:val="20"/>
          <w:lang w:val="hy-AM"/>
        </w:rPr>
        <w:t xml:space="preserve"> աշխատանքների</w:t>
      </w:r>
      <w:r w:rsidRPr="00A13B07">
        <w:rPr>
          <w:rFonts w:ascii="GHEA Grapalat" w:hAnsi="GHEA Grapalat" w:cs="Arial Armenian"/>
          <w:sz w:val="20"/>
          <w:szCs w:val="20"/>
          <w:lang w:val="hy-AM"/>
        </w:rPr>
        <w:t xml:space="preserve"> կատարվ</w:t>
      </w:r>
      <w:r w:rsidRPr="00A13B07">
        <w:rPr>
          <w:rFonts w:ascii="GHEA Grapalat" w:hAnsi="GHEA Grapalat" w:cs="Arial Armenian"/>
          <w:sz w:val="20"/>
          <w:lang w:val="hy-AM"/>
        </w:rPr>
        <w:t>ած լինելը</w:t>
      </w:r>
      <w:r w:rsidRPr="00A13B07">
        <w:rPr>
          <w:rFonts w:ascii="GHEA Grapalat" w:hAnsi="GHEA Grapalat" w:cs="Arial Armenian"/>
          <w:b/>
          <w:sz w:val="20"/>
          <w:szCs w:val="20"/>
          <w:lang w:val="hy-AM"/>
        </w:rPr>
        <w:t xml:space="preserve">։  </w:t>
      </w:r>
    </w:p>
    <w:p w:rsidR="00A13B07" w:rsidRPr="00A13B07" w:rsidRDefault="00A13B07" w:rsidP="00A13B07">
      <w:pPr>
        <w:pStyle w:val="aff3"/>
        <w:numPr>
          <w:ilvl w:val="0"/>
          <w:numId w:val="31"/>
        </w:numPr>
        <w:jc w:val="both"/>
        <w:rPr>
          <w:rFonts w:ascii="GHEA Grapalat" w:hAnsi="GHEA Grapalat" w:cs="Arial Armenian"/>
          <w:sz w:val="20"/>
          <w:szCs w:val="20"/>
          <w:lang w:val="hy-AM"/>
        </w:rPr>
      </w:pPr>
      <w:r w:rsidRPr="00A13B07">
        <w:rPr>
          <w:rFonts w:ascii="GHEA Grapalat" w:hAnsi="GHEA Grapalat" w:cs="Arial Armenian"/>
          <w:sz w:val="20"/>
          <w:szCs w:val="20"/>
          <w:lang w:val="hy-AM"/>
        </w:rPr>
        <w:t xml:space="preserve">բ. </w:t>
      </w:r>
      <w:r w:rsidRPr="00A13B07">
        <w:rPr>
          <w:rFonts w:ascii="GHEA Grapalat" w:hAnsi="GHEA Grapalat"/>
          <w:sz w:val="20"/>
          <w:szCs w:val="20"/>
          <w:lang w:val="hy-AM"/>
        </w:rPr>
        <w:t xml:space="preserve">սույն ենթակետի ա) պարբերությամբ նախատեսված պահանջներին իր համապատասխանությունը հիմնավորելու համար </w:t>
      </w:r>
      <w:r w:rsidRPr="00A13B07">
        <w:rPr>
          <w:rFonts w:ascii="GHEA Grapalat" w:hAnsi="GHEA Grapalat" w:cs="Arial Armenian"/>
          <w:sz w:val="20"/>
          <w:szCs w:val="20"/>
          <w:lang w:val="hy-AM"/>
        </w:rPr>
        <w:t>մ</w:t>
      </w:r>
      <w:r w:rsidRPr="00A13B07">
        <w:rPr>
          <w:rFonts w:ascii="GHEA Grapalat" w:hAnsi="GHEA Grapalat" w:cs="Sylfaen"/>
          <w:sz w:val="20"/>
          <w:szCs w:val="20"/>
          <w:lang w:val="hy-AM"/>
        </w:rPr>
        <w:t>ասնակիցը</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հայտով</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ներկայացնում</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է</w:t>
      </w:r>
      <w:r w:rsidRPr="00A13B07">
        <w:rPr>
          <w:rFonts w:ascii="GHEA Grapalat" w:hAnsi="GHEA Grapalat"/>
          <w:sz w:val="20"/>
          <w:szCs w:val="20"/>
          <w:lang w:val="hy-AM"/>
        </w:rPr>
        <w:t xml:space="preserve"> </w:t>
      </w:r>
      <w:r w:rsidRPr="00A13B07">
        <w:rPr>
          <w:rFonts w:ascii="GHEA Grapalat" w:hAnsi="GHEA Grapalat" w:cs="Sylfaen"/>
          <w:sz w:val="20"/>
          <w:szCs w:val="20"/>
          <w:lang w:val="hy-AM"/>
        </w:rPr>
        <w:t>նախկինում կատարած պայմանագրի (պայմանագրե</w:t>
      </w:r>
      <w:r w:rsidR="004357A2">
        <w:rPr>
          <w:rFonts w:ascii="GHEA Grapalat" w:hAnsi="GHEA Grapalat" w:cs="Sylfaen"/>
          <w:sz w:val="20"/>
          <w:szCs w:val="20"/>
          <w:lang w:val="hy-AM"/>
        </w:rPr>
        <w:t>րի, համաձայնագրերի) պատճենները, հանձնման- ընդունման արձանագրությունները:</w:t>
      </w:r>
    </w:p>
    <w:p w:rsidR="00A13B07" w:rsidRPr="00BC7FE3" w:rsidRDefault="00A13B07" w:rsidP="00A13B07">
      <w:pPr>
        <w:pStyle w:val="aff3"/>
        <w:numPr>
          <w:ilvl w:val="0"/>
          <w:numId w:val="31"/>
        </w:numPr>
        <w:shd w:val="clear" w:color="auto" w:fill="FFFFFF"/>
        <w:jc w:val="both"/>
        <w:rPr>
          <w:rFonts w:ascii="GHEA Grapalat" w:hAnsi="GHEA Grapalat"/>
          <w:color w:val="000000"/>
          <w:sz w:val="20"/>
          <w:szCs w:val="20"/>
          <w:lang w:val="af-ZA"/>
        </w:rPr>
      </w:pPr>
      <w:r w:rsidRPr="00BC7FE3">
        <w:rPr>
          <w:rFonts w:ascii="GHEA Grapalat" w:hAnsi="GHEA Grapalat"/>
          <w:color w:val="000000"/>
          <w:sz w:val="20"/>
          <w:szCs w:val="20"/>
          <w:lang w:val="hy-AM"/>
        </w:rPr>
        <w:t xml:space="preserve"> «Աշխատանքային ռեսուրսներ» չափանիշը</w:t>
      </w:r>
      <w:r w:rsidRPr="00BC7FE3">
        <w:rPr>
          <w:rFonts w:ascii="GHEA Grapalat" w:hAnsi="GHEA Grapalat"/>
          <w:color w:val="000000"/>
          <w:sz w:val="20"/>
          <w:szCs w:val="20"/>
          <w:lang w:val="af-ZA"/>
        </w:rPr>
        <w:t xml:space="preserve"> </w:t>
      </w:r>
      <w:r w:rsidRPr="00BC7FE3">
        <w:rPr>
          <w:rFonts w:ascii="GHEA Grapalat" w:hAnsi="GHEA Grapalat"/>
          <w:color w:val="000000"/>
          <w:sz w:val="20"/>
          <w:szCs w:val="20"/>
          <w:lang w:val="hy-AM"/>
        </w:rPr>
        <w:t>գնահատվում</w:t>
      </w:r>
      <w:r w:rsidRPr="00BC7FE3">
        <w:rPr>
          <w:rFonts w:ascii="GHEA Grapalat" w:hAnsi="GHEA Grapalat"/>
          <w:color w:val="000000"/>
          <w:sz w:val="20"/>
          <w:szCs w:val="20"/>
          <w:lang w:val="af-ZA"/>
        </w:rPr>
        <w:t xml:space="preserve"> </w:t>
      </w:r>
      <w:r w:rsidRPr="00BC7FE3">
        <w:rPr>
          <w:rFonts w:ascii="GHEA Grapalat" w:hAnsi="GHEA Grapalat"/>
          <w:color w:val="000000"/>
          <w:sz w:val="20"/>
          <w:szCs w:val="20"/>
          <w:lang w:val="hy-AM"/>
        </w:rPr>
        <w:t>է</w:t>
      </w:r>
      <w:r w:rsidRPr="00BC7FE3">
        <w:rPr>
          <w:rFonts w:ascii="GHEA Grapalat" w:hAnsi="GHEA Grapalat"/>
          <w:color w:val="000000"/>
          <w:sz w:val="20"/>
          <w:szCs w:val="20"/>
          <w:lang w:val="af-ZA"/>
        </w:rPr>
        <w:t xml:space="preserve"> </w:t>
      </w:r>
      <w:r w:rsidRPr="00BC7FE3">
        <w:rPr>
          <w:rFonts w:ascii="GHEA Grapalat" w:hAnsi="GHEA Grapalat"/>
          <w:color w:val="000000"/>
          <w:sz w:val="20"/>
          <w:szCs w:val="20"/>
          <w:lang w:val="hy-AM"/>
        </w:rPr>
        <w:t>հետևյալ</w:t>
      </w:r>
      <w:r w:rsidRPr="00BC7FE3">
        <w:rPr>
          <w:rFonts w:ascii="GHEA Grapalat" w:hAnsi="GHEA Grapalat"/>
          <w:color w:val="000000"/>
          <w:sz w:val="20"/>
          <w:szCs w:val="20"/>
          <w:lang w:val="af-ZA"/>
        </w:rPr>
        <w:t xml:space="preserve"> </w:t>
      </w:r>
      <w:r w:rsidRPr="00BC7FE3">
        <w:rPr>
          <w:rFonts w:ascii="GHEA Grapalat" w:hAnsi="GHEA Grapalat"/>
          <w:color w:val="000000"/>
          <w:sz w:val="20"/>
          <w:szCs w:val="20"/>
          <w:lang w:val="hy-AM"/>
        </w:rPr>
        <w:t>կարգով</w:t>
      </w:r>
      <w:r w:rsidRPr="00BC7FE3">
        <w:rPr>
          <w:rFonts w:ascii="GHEA Grapalat" w:hAnsi="GHEA Grapalat"/>
          <w:color w:val="000000"/>
          <w:sz w:val="20"/>
          <w:szCs w:val="20"/>
          <w:lang w:val="af-ZA"/>
        </w:rPr>
        <w:t>.</w:t>
      </w:r>
    </w:p>
    <w:p w:rsidR="00A13B07" w:rsidRPr="00A13B07" w:rsidRDefault="00A13B07" w:rsidP="00A13B07">
      <w:pPr>
        <w:pStyle w:val="aff3"/>
        <w:numPr>
          <w:ilvl w:val="0"/>
          <w:numId w:val="31"/>
        </w:numPr>
        <w:jc w:val="both"/>
        <w:rPr>
          <w:rFonts w:ascii="GHEA Grapalat" w:hAnsi="GHEA Grapalat" w:cs="Sylfaen"/>
          <w:sz w:val="20"/>
          <w:szCs w:val="20"/>
          <w:lang w:val="hy-AM"/>
        </w:rPr>
      </w:pPr>
      <w:r w:rsidRPr="00A13B07">
        <w:rPr>
          <w:rFonts w:ascii="GHEA Grapalat" w:hAnsi="GHEA Grapalat" w:cs="Sylfaen"/>
          <w:sz w:val="20"/>
          <w:szCs w:val="20"/>
          <w:lang w:val="hy-AM"/>
        </w:rPr>
        <w:t>ա</w:t>
      </w:r>
      <w:r w:rsidRPr="00A13B07">
        <w:rPr>
          <w:rFonts w:ascii="GHEA Grapalat" w:hAnsi="GHEA Grapalat" w:cs="Sylfaen"/>
          <w:sz w:val="20"/>
          <w:szCs w:val="20"/>
          <w:lang w:val="af-ZA"/>
        </w:rPr>
        <w:t>)</w:t>
      </w:r>
      <w:r w:rsidRPr="00A13B07">
        <w:rPr>
          <w:rFonts w:ascii="GHEA Grapalat" w:hAnsi="GHEA Grapalat" w:cs="Sylfaen"/>
          <w:sz w:val="20"/>
          <w:szCs w:val="20"/>
          <w:lang w:val="hy-AM"/>
        </w:rPr>
        <w:t xml:space="preserve"> աշխատակազմում պետք է ներգրավված լինի առնվազն </w:t>
      </w:r>
      <w:r w:rsidRPr="00A13B07">
        <w:rPr>
          <w:rFonts w:ascii="GHEA Grapalat" w:hAnsi="GHEA Grapalat" w:cs="Sylfaen"/>
          <w:b/>
          <w:sz w:val="20"/>
          <w:szCs w:val="20"/>
          <w:lang w:val="hy-AM"/>
        </w:rPr>
        <w:t xml:space="preserve">1 </w:t>
      </w:r>
      <w:r w:rsidRPr="00A13B07">
        <w:rPr>
          <w:rFonts w:ascii="GHEA Grapalat" w:hAnsi="GHEA Grapalat" w:cs="Sylfaen"/>
          <w:sz w:val="20"/>
          <w:szCs w:val="20"/>
          <w:lang w:val="hy-AM"/>
        </w:rPr>
        <w:t>ճարտարագետ՝ առնվազն 2 տարվա մ</w:t>
      </w:r>
      <w:r>
        <w:rPr>
          <w:rFonts w:ascii="GHEA Grapalat" w:hAnsi="GHEA Grapalat" w:cs="Sylfaen"/>
          <w:sz w:val="20"/>
          <w:szCs w:val="20"/>
          <w:lang w:val="hy-AM"/>
        </w:rPr>
        <w:t>ասնագիտական աշխատանքային փորձով, 1 աշխղեկ, առնվազն 3 բանվոր</w:t>
      </w:r>
      <w:r w:rsidR="001B42D9">
        <w:rPr>
          <w:rFonts w:ascii="GHEA Grapalat" w:hAnsi="GHEA Grapalat" w:cs="Sylfaen"/>
          <w:sz w:val="20"/>
          <w:szCs w:val="20"/>
          <w:lang w:val="hy-AM"/>
        </w:rPr>
        <w:t>:</w:t>
      </w:r>
    </w:p>
    <w:p w:rsidR="00A13B07" w:rsidRPr="00A13B07" w:rsidRDefault="00A13B07" w:rsidP="00A13B07">
      <w:pPr>
        <w:pStyle w:val="aff3"/>
        <w:numPr>
          <w:ilvl w:val="0"/>
          <w:numId w:val="31"/>
        </w:numPr>
        <w:jc w:val="both"/>
        <w:rPr>
          <w:rFonts w:ascii="GHEA Grapalat" w:hAnsi="GHEA Grapalat" w:cs="Arial Armenian"/>
          <w:sz w:val="20"/>
          <w:szCs w:val="20"/>
          <w:lang w:val="hy-AM"/>
        </w:rPr>
      </w:pPr>
      <w:r w:rsidRPr="00A13B07">
        <w:rPr>
          <w:rFonts w:ascii="GHEA Grapalat" w:hAnsi="GHEA Grapalat" w:cs="Arial Armenian"/>
          <w:sz w:val="20"/>
          <w:szCs w:val="20"/>
          <w:lang w:val="hy-AM"/>
        </w:rPr>
        <w:t>բ</w:t>
      </w:r>
      <w:r w:rsidRPr="00A13B07">
        <w:rPr>
          <w:rFonts w:ascii="GHEA Grapalat" w:hAnsi="GHEA Grapalat" w:cs="Arial Armenian"/>
          <w:sz w:val="20"/>
          <w:szCs w:val="20"/>
          <w:lang w:val="af-ZA"/>
        </w:rPr>
        <w:t>)</w:t>
      </w:r>
      <w:r w:rsidRPr="00A13B07">
        <w:rPr>
          <w:rFonts w:ascii="GHEA Grapalat" w:hAnsi="GHEA Grapalat" w:cs="Arial Armenian"/>
          <w:sz w:val="20"/>
          <w:szCs w:val="20"/>
          <w:lang w:val="hy-AM"/>
        </w:rPr>
        <w:t xml:space="preserve"> մասնակիցը </w:t>
      </w:r>
      <w:r w:rsidRPr="00A13B07">
        <w:rPr>
          <w:rFonts w:ascii="GHEA Grapalat" w:hAnsi="GHEA Grapalat" w:cs="Arial Armenian"/>
          <w:sz w:val="20"/>
          <w:szCs w:val="20"/>
          <w:lang w:val="hy-AM"/>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782"/>
        <w:gridCol w:w="1560"/>
        <w:gridCol w:w="2693"/>
        <w:gridCol w:w="2268"/>
      </w:tblGrid>
      <w:tr w:rsidR="00A13B07" w:rsidRPr="00F46294" w:rsidTr="00656552">
        <w:tc>
          <w:tcPr>
            <w:tcW w:w="10031" w:type="dxa"/>
            <w:gridSpan w:val="5"/>
          </w:tcPr>
          <w:p w:rsidR="00A13B07" w:rsidRPr="00F46294" w:rsidRDefault="00A13B07" w:rsidP="00656552">
            <w:pPr>
              <w:ind w:firstLine="567"/>
              <w:jc w:val="center"/>
              <w:rPr>
                <w:rFonts w:ascii="GHEA Grapalat" w:hAnsi="GHEA Grapalat" w:cs="Arial"/>
                <w:sz w:val="20"/>
                <w:szCs w:val="20"/>
              </w:rPr>
            </w:pPr>
            <w:r w:rsidRPr="00F46294">
              <w:rPr>
                <w:rFonts w:ascii="GHEA Grapalat" w:hAnsi="GHEA Grapalat" w:cs="Sylfaen"/>
                <w:sz w:val="20"/>
                <w:szCs w:val="20"/>
              </w:rPr>
              <w:t>Հիմնական</w:t>
            </w:r>
            <w:r w:rsidRPr="00F46294">
              <w:rPr>
                <w:rFonts w:ascii="GHEA Grapalat" w:hAnsi="GHEA Grapalat" w:cs="Arial"/>
                <w:sz w:val="20"/>
                <w:szCs w:val="20"/>
              </w:rPr>
              <w:t xml:space="preserve"> </w:t>
            </w:r>
            <w:r w:rsidRPr="00F46294">
              <w:rPr>
                <w:rFonts w:ascii="GHEA Grapalat" w:hAnsi="GHEA Grapalat" w:cs="Sylfaen"/>
                <w:sz w:val="20"/>
                <w:szCs w:val="20"/>
              </w:rPr>
              <w:t>աշխատակազմում</w:t>
            </w:r>
            <w:r w:rsidRPr="00F46294">
              <w:rPr>
                <w:rFonts w:ascii="GHEA Grapalat" w:hAnsi="GHEA Grapalat" w:cs="Arial"/>
                <w:sz w:val="20"/>
                <w:szCs w:val="20"/>
              </w:rPr>
              <w:t xml:space="preserve"> </w:t>
            </w:r>
            <w:r w:rsidRPr="00F46294">
              <w:rPr>
                <w:rFonts w:ascii="GHEA Grapalat" w:hAnsi="GHEA Grapalat" w:cs="Sylfaen"/>
                <w:sz w:val="20"/>
                <w:szCs w:val="20"/>
              </w:rPr>
              <w:t>ներառված</w:t>
            </w:r>
            <w:r w:rsidRPr="00F46294">
              <w:rPr>
                <w:rFonts w:ascii="GHEA Grapalat" w:hAnsi="GHEA Grapalat" w:cs="Arial"/>
                <w:sz w:val="20"/>
                <w:szCs w:val="20"/>
              </w:rPr>
              <w:t xml:space="preserve"> </w:t>
            </w:r>
            <w:r w:rsidRPr="00F46294">
              <w:rPr>
                <w:rFonts w:ascii="GHEA Grapalat" w:hAnsi="GHEA Grapalat" w:cs="Sylfaen"/>
                <w:sz w:val="20"/>
                <w:szCs w:val="20"/>
              </w:rPr>
              <w:t>մասնագետների</w:t>
            </w:r>
          </w:p>
        </w:tc>
      </w:tr>
      <w:tr w:rsidR="00A13B07" w:rsidRPr="00F46294" w:rsidTr="00656552">
        <w:tc>
          <w:tcPr>
            <w:tcW w:w="1728" w:type="dxa"/>
            <w:vMerge w:val="restart"/>
            <w:vAlign w:val="center"/>
          </w:tcPr>
          <w:p w:rsidR="00A13B07" w:rsidRPr="00F46294" w:rsidRDefault="00A13B07" w:rsidP="00656552">
            <w:pPr>
              <w:jc w:val="center"/>
              <w:rPr>
                <w:rFonts w:ascii="GHEA Grapalat" w:hAnsi="GHEA Grapalat" w:cs="Arial"/>
                <w:sz w:val="20"/>
                <w:szCs w:val="20"/>
              </w:rPr>
            </w:pPr>
            <w:r w:rsidRPr="00F46294">
              <w:rPr>
                <w:rFonts w:ascii="GHEA Grapalat" w:hAnsi="GHEA Grapalat" w:cs="Sylfaen"/>
                <w:sz w:val="20"/>
                <w:szCs w:val="20"/>
              </w:rPr>
              <w:t>անունը</w:t>
            </w:r>
            <w:r w:rsidRPr="00F46294">
              <w:rPr>
                <w:rFonts w:ascii="GHEA Grapalat" w:hAnsi="GHEA Grapalat" w:cs="Arial"/>
                <w:sz w:val="20"/>
                <w:szCs w:val="20"/>
              </w:rPr>
              <w:t xml:space="preserve">, </w:t>
            </w:r>
            <w:r w:rsidRPr="00F46294">
              <w:rPr>
                <w:rFonts w:ascii="GHEA Grapalat" w:hAnsi="GHEA Grapalat" w:cs="Sylfaen"/>
                <w:sz w:val="20"/>
                <w:szCs w:val="20"/>
              </w:rPr>
              <w:t>ազգանունը</w:t>
            </w:r>
          </w:p>
        </w:tc>
        <w:tc>
          <w:tcPr>
            <w:tcW w:w="1782" w:type="dxa"/>
            <w:vMerge w:val="restart"/>
            <w:vAlign w:val="center"/>
          </w:tcPr>
          <w:p w:rsidR="00A13B07" w:rsidRPr="00F46294" w:rsidRDefault="00A13B07" w:rsidP="00656552">
            <w:pPr>
              <w:jc w:val="center"/>
              <w:rPr>
                <w:rFonts w:ascii="GHEA Grapalat" w:hAnsi="GHEA Grapalat" w:cs="Arial"/>
                <w:sz w:val="20"/>
                <w:szCs w:val="20"/>
              </w:rPr>
            </w:pPr>
            <w:r w:rsidRPr="00F46294">
              <w:rPr>
                <w:rFonts w:ascii="GHEA Grapalat" w:hAnsi="GHEA Grapalat" w:cs="Sylfaen"/>
                <w:sz w:val="20"/>
                <w:szCs w:val="20"/>
              </w:rPr>
              <w:t>որակավորումը</w:t>
            </w:r>
          </w:p>
        </w:tc>
        <w:tc>
          <w:tcPr>
            <w:tcW w:w="4253" w:type="dxa"/>
            <w:gridSpan w:val="2"/>
          </w:tcPr>
          <w:p w:rsidR="00A13B07" w:rsidRPr="00F46294" w:rsidRDefault="00A13B07" w:rsidP="00656552">
            <w:pPr>
              <w:ind w:firstLine="567"/>
              <w:jc w:val="both"/>
              <w:rPr>
                <w:rFonts w:ascii="GHEA Grapalat" w:hAnsi="GHEA Grapalat" w:cs="Arial"/>
                <w:sz w:val="20"/>
                <w:szCs w:val="20"/>
              </w:rPr>
            </w:pPr>
            <w:r w:rsidRPr="00F46294">
              <w:rPr>
                <w:rFonts w:ascii="GHEA Grapalat" w:hAnsi="GHEA Grapalat" w:cs="Sylfaen"/>
                <w:sz w:val="20"/>
                <w:szCs w:val="20"/>
              </w:rPr>
              <w:t>աշխատանքային</w:t>
            </w:r>
            <w:r w:rsidRPr="00F46294">
              <w:rPr>
                <w:rFonts w:ascii="GHEA Grapalat" w:hAnsi="GHEA Grapalat" w:cs="Arial"/>
                <w:sz w:val="20"/>
                <w:szCs w:val="20"/>
              </w:rPr>
              <w:t xml:space="preserve"> </w:t>
            </w:r>
            <w:r w:rsidRPr="00F46294">
              <w:rPr>
                <w:rFonts w:ascii="GHEA Grapalat" w:hAnsi="GHEA Grapalat" w:cs="Sylfaen"/>
                <w:sz w:val="20"/>
                <w:szCs w:val="20"/>
              </w:rPr>
              <w:t>փորձը</w:t>
            </w:r>
            <w:r w:rsidRPr="00F46294">
              <w:rPr>
                <w:rFonts w:ascii="GHEA Grapalat" w:hAnsi="GHEA Grapalat" w:cs="Arial"/>
                <w:sz w:val="20"/>
                <w:szCs w:val="20"/>
              </w:rPr>
              <w:t xml:space="preserve"> </w:t>
            </w:r>
          </w:p>
        </w:tc>
        <w:tc>
          <w:tcPr>
            <w:tcW w:w="2268" w:type="dxa"/>
            <w:vMerge w:val="restart"/>
          </w:tcPr>
          <w:p w:rsidR="00A13B07" w:rsidRPr="00F46294" w:rsidRDefault="00A13B07" w:rsidP="00656552">
            <w:pPr>
              <w:jc w:val="center"/>
              <w:rPr>
                <w:rFonts w:ascii="GHEA Grapalat" w:hAnsi="GHEA Grapalat" w:cs="Arial"/>
                <w:sz w:val="20"/>
                <w:szCs w:val="20"/>
              </w:rPr>
            </w:pPr>
            <w:r w:rsidRPr="00F46294">
              <w:rPr>
                <w:rFonts w:ascii="GHEA Grapalat" w:hAnsi="GHEA Grapalat" w:cs="Sylfaen"/>
                <w:sz w:val="20"/>
                <w:szCs w:val="20"/>
              </w:rPr>
              <w:t>գործատուի անվանումը</w:t>
            </w:r>
          </w:p>
        </w:tc>
      </w:tr>
      <w:tr w:rsidR="00A13B07" w:rsidRPr="00F46294" w:rsidTr="00656552">
        <w:tc>
          <w:tcPr>
            <w:tcW w:w="1728" w:type="dxa"/>
            <w:vMerge/>
          </w:tcPr>
          <w:p w:rsidR="00A13B07" w:rsidRPr="00F46294" w:rsidRDefault="00A13B07" w:rsidP="00656552">
            <w:pPr>
              <w:ind w:firstLine="567"/>
              <w:jc w:val="both"/>
              <w:rPr>
                <w:rFonts w:ascii="GHEA Grapalat" w:hAnsi="GHEA Grapalat" w:cs="Arial Armenian"/>
                <w:sz w:val="20"/>
                <w:szCs w:val="20"/>
              </w:rPr>
            </w:pPr>
          </w:p>
        </w:tc>
        <w:tc>
          <w:tcPr>
            <w:tcW w:w="1782" w:type="dxa"/>
            <w:vMerge/>
          </w:tcPr>
          <w:p w:rsidR="00A13B07" w:rsidRPr="00F46294" w:rsidRDefault="00A13B07" w:rsidP="00656552">
            <w:pPr>
              <w:ind w:firstLine="567"/>
              <w:jc w:val="both"/>
              <w:rPr>
                <w:rFonts w:ascii="GHEA Grapalat" w:hAnsi="GHEA Grapalat" w:cs="Arial Armenian"/>
                <w:sz w:val="20"/>
                <w:szCs w:val="20"/>
              </w:rPr>
            </w:pPr>
          </w:p>
        </w:tc>
        <w:tc>
          <w:tcPr>
            <w:tcW w:w="1560" w:type="dxa"/>
          </w:tcPr>
          <w:p w:rsidR="00A13B07" w:rsidRPr="00F46294" w:rsidRDefault="00A13B07" w:rsidP="00656552">
            <w:pPr>
              <w:jc w:val="center"/>
              <w:rPr>
                <w:rFonts w:ascii="GHEA Grapalat" w:hAnsi="GHEA Grapalat" w:cs="Arial"/>
                <w:sz w:val="20"/>
                <w:szCs w:val="20"/>
              </w:rPr>
            </w:pPr>
            <w:r w:rsidRPr="00F46294">
              <w:rPr>
                <w:rFonts w:ascii="GHEA Grapalat" w:hAnsi="GHEA Grapalat" w:cs="Sylfaen"/>
                <w:sz w:val="20"/>
                <w:szCs w:val="20"/>
              </w:rPr>
              <w:t>ժամանակահատվածը</w:t>
            </w:r>
          </w:p>
        </w:tc>
        <w:tc>
          <w:tcPr>
            <w:tcW w:w="2693" w:type="dxa"/>
            <w:vAlign w:val="center"/>
          </w:tcPr>
          <w:p w:rsidR="00A13B07" w:rsidRPr="00F46294" w:rsidRDefault="00A13B07" w:rsidP="00656552">
            <w:pPr>
              <w:jc w:val="center"/>
              <w:rPr>
                <w:rFonts w:ascii="GHEA Grapalat" w:hAnsi="GHEA Grapalat" w:cs="Arial"/>
                <w:sz w:val="20"/>
                <w:szCs w:val="20"/>
              </w:rPr>
            </w:pPr>
            <w:r w:rsidRPr="00F46294">
              <w:rPr>
                <w:rFonts w:ascii="GHEA Grapalat" w:hAnsi="GHEA Grapalat" w:cs="Sylfaen"/>
                <w:sz w:val="20"/>
                <w:szCs w:val="20"/>
              </w:rPr>
              <w:t>գործունեության</w:t>
            </w:r>
            <w:r w:rsidRPr="00F46294">
              <w:rPr>
                <w:rFonts w:ascii="GHEA Grapalat" w:hAnsi="GHEA Grapalat" w:cs="Arial"/>
                <w:sz w:val="20"/>
                <w:szCs w:val="20"/>
              </w:rPr>
              <w:t xml:space="preserve"> </w:t>
            </w:r>
            <w:r w:rsidRPr="00F46294">
              <w:rPr>
                <w:rFonts w:ascii="GHEA Grapalat" w:hAnsi="GHEA Grapalat" w:cs="Sylfaen"/>
                <w:sz w:val="20"/>
                <w:szCs w:val="20"/>
              </w:rPr>
              <w:t>ոլորտը</w:t>
            </w:r>
            <w:r w:rsidRPr="00F46294">
              <w:rPr>
                <w:rFonts w:ascii="GHEA Grapalat" w:hAnsi="GHEA Grapalat" w:cs="Arial"/>
                <w:sz w:val="20"/>
                <w:szCs w:val="20"/>
              </w:rPr>
              <w:t xml:space="preserve"> </w:t>
            </w:r>
            <w:r w:rsidRPr="00F46294">
              <w:rPr>
                <w:rFonts w:ascii="GHEA Grapalat" w:hAnsi="GHEA Grapalat" w:cs="Sylfaen"/>
                <w:sz w:val="20"/>
                <w:szCs w:val="20"/>
              </w:rPr>
              <w:t>և</w:t>
            </w:r>
            <w:r w:rsidRPr="00F46294">
              <w:rPr>
                <w:rFonts w:ascii="GHEA Grapalat" w:hAnsi="GHEA Grapalat" w:cs="Arial"/>
                <w:sz w:val="20"/>
                <w:szCs w:val="20"/>
              </w:rPr>
              <w:t xml:space="preserve"> </w:t>
            </w:r>
            <w:r w:rsidRPr="00F46294">
              <w:rPr>
                <w:rFonts w:ascii="GHEA Grapalat" w:hAnsi="GHEA Grapalat" w:cs="Sylfaen"/>
                <w:sz w:val="20"/>
                <w:szCs w:val="20"/>
              </w:rPr>
              <w:t>կատարած</w:t>
            </w:r>
            <w:r w:rsidRPr="00F46294">
              <w:rPr>
                <w:rFonts w:ascii="GHEA Grapalat" w:hAnsi="GHEA Grapalat" w:cs="Arial"/>
                <w:sz w:val="20"/>
                <w:szCs w:val="20"/>
              </w:rPr>
              <w:t xml:space="preserve"> </w:t>
            </w:r>
            <w:r w:rsidRPr="00F46294">
              <w:rPr>
                <w:rFonts w:ascii="GHEA Grapalat" w:hAnsi="GHEA Grapalat" w:cs="Sylfaen"/>
                <w:sz w:val="20"/>
                <w:szCs w:val="20"/>
              </w:rPr>
              <w:t>աշխատանքը</w:t>
            </w:r>
          </w:p>
        </w:tc>
        <w:tc>
          <w:tcPr>
            <w:tcW w:w="2268" w:type="dxa"/>
            <w:vMerge/>
          </w:tcPr>
          <w:p w:rsidR="00A13B07" w:rsidRPr="00F46294" w:rsidRDefault="00A13B07" w:rsidP="00656552">
            <w:pPr>
              <w:ind w:firstLine="567"/>
              <w:jc w:val="both"/>
              <w:rPr>
                <w:rFonts w:ascii="GHEA Grapalat" w:hAnsi="GHEA Grapalat" w:cs="Arial Armenian"/>
                <w:sz w:val="20"/>
                <w:szCs w:val="20"/>
              </w:rPr>
            </w:pPr>
          </w:p>
        </w:tc>
      </w:tr>
      <w:tr w:rsidR="00A13B07" w:rsidRPr="00F46294" w:rsidTr="00656552">
        <w:tc>
          <w:tcPr>
            <w:tcW w:w="1728" w:type="dxa"/>
          </w:tcPr>
          <w:p w:rsidR="00A13B07" w:rsidRPr="00F46294" w:rsidRDefault="00A13B07" w:rsidP="00656552">
            <w:pPr>
              <w:ind w:firstLine="567"/>
              <w:jc w:val="both"/>
              <w:rPr>
                <w:rFonts w:ascii="GHEA Grapalat" w:hAnsi="GHEA Grapalat" w:cs="Arial Armenian"/>
                <w:sz w:val="20"/>
                <w:szCs w:val="20"/>
              </w:rPr>
            </w:pPr>
            <w:r w:rsidRPr="00F46294">
              <w:rPr>
                <w:rFonts w:ascii="GHEA Grapalat" w:hAnsi="GHEA Grapalat" w:cs="Arial Armenian"/>
                <w:sz w:val="20"/>
                <w:szCs w:val="20"/>
              </w:rPr>
              <w:lastRenderedPageBreak/>
              <w:t>1</w:t>
            </w:r>
          </w:p>
        </w:tc>
        <w:tc>
          <w:tcPr>
            <w:tcW w:w="1782" w:type="dxa"/>
          </w:tcPr>
          <w:p w:rsidR="00A13B07" w:rsidRPr="00F46294" w:rsidRDefault="00A13B07" w:rsidP="00656552">
            <w:pPr>
              <w:ind w:firstLine="567"/>
              <w:jc w:val="both"/>
              <w:rPr>
                <w:rFonts w:ascii="GHEA Grapalat" w:hAnsi="GHEA Grapalat" w:cs="Arial Armenian"/>
                <w:sz w:val="20"/>
                <w:szCs w:val="20"/>
              </w:rPr>
            </w:pPr>
            <w:r w:rsidRPr="00F46294">
              <w:rPr>
                <w:rFonts w:ascii="GHEA Grapalat" w:hAnsi="GHEA Grapalat" w:cs="Arial Armenian"/>
                <w:sz w:val="20"/>
                <w:szCs w:val="20"/>
              </w:rPr>
              <w:t>2</w:t>
            </w:r>
          </w:p>
        </w:tc>
        <w:tc>
          <w:tcPr>
            <w:tcW w:w="1560" w:type="dxa"/>
          </w:tcPr>
          <w:p w:rsidR="00A13B07" w:rsidRPr="00F46294" w:rsidRDefault="00A13B07" w:rsidP="00656552">
            <w:pPr>
              <w:ind w:firstLine="567"/>
              <w:jc w:val="both"/>
              <w:rPr>
                <w:rFonts w:ascii="GHEA Grapalat" w:hAnsi="GHEA Grapalat" w:cs="Arial Armenian"/>
                <w:sz w:val="20"/>
                <w:szCs w:val="20"/>
              </w:rPr>
            </w:pPr>
            <w:r w:rsidRPr="00F46294">
              <w:rPr>
                <w:rFonts w:ascii="GHEA Grapalat" w:hAnsi="GHEA Grapalat" w:cs="Arial Armenian"/>
                <w:sz w:val="20"/>
                <w:szCs w:val="20"/>
              </w:rPr>
              <w:t>3</w:t>
            </w:r>
          </w:p>
        </w:tc>
        <w:tc>
          <w:tcPr>
            <w:tcW w:w="2693" w:type="dxa"/>
          </w:tcPr>
          <w:p w:rsidR="00A13B07" w:rsidRPr="00F46294" w:rsidRDefault="00A13B07" w:rsidP="00656552">
            <w:pPr>
              <w:ind w:firstLine="567"/>
              <w:jc w:val="both"/>
              <w:rPr>
                <w:rFonts w:ascii="GHEA Grapalat" w:hAnsi="GHEA Grapalat" w:cs="Arial Armenian"/>
                <w:sz w:val="20"/>
                <w:szCs w:val="20"/>
              </w:rPr>
            </w:pPr>
            <w:r>
              <w:rPr>
                <w:rFonts w:ascii="GHEA Grapalat" w:hAnsi="GHEA Grapalat" w:cs="Arial Armenian"/>
                <w:sz w:val="20"/>
                <w:szCs w:val="20"/>
                <w:lang w:val="hy-AM"/>
              </w:rPr>
              <w:t xml:space="preserve">     </w:t>
            </w:r>
            <w:r w:rsidRPr="00F46294">
              <w:rPr>
                <w:rFonts w:ascii="GHEA Grapalat" w:hAnsi="GHEA Grapalat" w:cs="Arial Armenian"/>
                <w:sz w:val="20"/>
                <w:szCs w:val="20"/>
              </w:rPr>
              <w:t>4</w:t>
            </w:r>
          </w:p>
        </w:tc>
        <w:tc>
          <w:tcPr>
            <w:tcW w:w="2268" w:type="dxa"/>
          </w:tcPr>
          <w:p w:rsidR="00A13B07" w:rsidRPr="00F46294" w:rsidRDefault="00A13B07" w:rsidP="00656552">
            <w:pPr>
              <w:ind w:firstLine="567"/>
              <w:jc w:val="both"/>
              <w:rPr>
                <w:rFonts w:ascii="GHEA Grapalat" w:hAnsi="GHEA Grapalat" w:cs="Arial Armenian"/>
                <w:sz w:val="20"/>
                <w:szCs w:val="20"/>
              </w:rPr>
            </w:pPr>
            <w:r>
              <w:rPr>
                <w:rFonts w:ascii="GHEA Grapalat" w:hAnsi="GHEA Grapalat" w:cs="Arial Armenian"/>
                <w:sz w:val="20"/>
                <w:szCs w:val="20"/>
                <w:lang w:val="hy-AM"/>
              </w:rPr>
              <w:t xml:space="preserve">   </w:t>
            </w:r>
            <w:r w:rsidRPr="00F46294">
              <w:rPr>
                <w:rFonts w:ascii="GHEA Grapalat" w:hAnsi="GHEA Grapalat" w:cs="Arial Armenian"/>
                <w:sz w:val="20"/>
                <w:szCs w:val="20"/>
              </w:rPr>
              <w:t>5</w:t>
            </w:r>
          </w:p>
        </w:tc>
      </w:tr>
      <w:tr w:rsidR="00A13B07" w:rsidRPr="00F46294" w:rsidTr="00656552">
        <w:tc>
          <w:tcPr>
            <w:tcW w:w="1728" w:type="dxa"/>
          </w:tcPr>
          <w:p w:rsidR="00A13B07" w:rsidRPr="00F46294" w:rsidRDefault="00A13B07" w:rsidP="00656552">
            <w:pPr>
              <w:ind w:firstLine="567"/>
              <w:jc w:val="both"/>
              <w:rPr>
                <w:rFonts w:ascii="GHEA Grapalat" w:hAnsi="GHEA Grapalat" w:cs="Arial Armenian"/>
                <w:sz w:val="20"/>
                <w:szCs w:val="20"/>
              </w:rPr>
            </w:pPr>
            <w:r w:rsidRPr="00F46294">
              <w:rPr>
                <w:rFonts w:ascii="GHEA Grapalat" w:hAnsi="GHEA Grapalat" w:cs="Arial Armenian"/>
                <w:sz w:val="20"/>
                <w:szCs w:val="20"/>
              </w:rPr>
              <w:t>1.</w:t>
            </w:r>
          </w:p>
        </w:tc>
        <w:tc>
          <w:tcPr>
            <w:tcW w:w="1782" w:type="dxa"/>
          </w:tcPr>
          <w:p w:rsidR="00A13B07" w:rsidRPr="00F46294" w:rsidRDefault="00A13B07" w:rsidP="00656552">
            <w:pPr>
              <w:ind w:firstLine="567"/>
              <w:jc w:val="both"/>
              <w:rPr>
                <w:rFonts w:ascii="GHEA Grapalat" w:hAnsi="GHEA Grapalat" w:cs="Arial Armenian"/>
                <w:sz w:val="20"/>
                <w:szCs w:val="20"/>
              </w:rPr>
            </w:pPr>
          </w:p>
        </w:tc>
        <w:tc>
          <w:tcPr>
            <w:tcW w:w="1560" w:type="dxa"/>
          </w:tcPr>
          <w:p w:rsidR="00A13B07" w:rsidRPr="00F46294" w:rsidRDefault="00A13B07" w:rsidP="00656552">
            <w:pPr>
              <w:ind w:firstLine="567"/>
              <w:jc w:val="both"/>
              <w:rPr>
                <w:rFonts w:ascii="GHEA Grapalat" w:hAnsi="GHEA Grapalat" w:cs="Arial Armenian"/>
                <w:sz w:val="20"/>
                <w:szCs w:val="20"/>
              </w:rPr>
            </w:pPr>
          </w:p>
        </w:tc>
        <w:tc>
          <w:tcPr>
            <w:tcW w:w="2693" w:type="dxa"/>
          </w:tcPr>
          <w:p w:rsidR="00A13B07" w:rsidRPr="00F46294" w:rsidRDefault="00A13B07" w:rsidP="00656552">
            <w:pPr>
              <w:ind w:firstLine="567"/>
              <w:jc w:val="both"/>
              <w:rPr>
                <w:rFonts w:ascii="GHEA Grapalat" w:hAnsi="GHEA Grapalat" w:cs="Arial Armenian"/>
                <w:sz w:val="20"/>
                <w:szCs w:val="20"/>
              </w:rPr>
            </w:pPr>
          </w:p>
        </w:tc>
        <w:tc>
          <w:tcPr>
            <w:tcW w:w="2268" w:type="dxa"/>
          </w:tcPr>
          <w:p w:rsidR="00A13B07" w:rsidRPr="00F46294" w:rsidRDefault="00A13B07" w:rsidP="00656552">
            <w:pPr>
              <w:ind w:firstLine="567"/>
              <w:jc w:val="both"/>
              <w:rPr>
                <w:rFonts w:ascii="GHEA Grapalat" w:hAnsi="GHEA Grapalat" w:cs="Arial Armenian"/>
                <w:sz w:val="20"/>
                <w:szCs w:val="20"/>
              </w:rPr>
            </w:pPr>
          </w:p>
        </w:tc>
      </w:tr>
      <w:tr w:rsidR="00A13B07" w:rsidRPr="00F46294" w:rsidTr="00656552">
        <w:tc>
          <w:tcPr>
            <w:tcW w:w="1728" w:type="dxa"/>
          </w:tcPr>
          <w:p w:rsidR="00A13B07" w:rsidRPr="00F46294" w:rsidRDefault="00A13B07" w:rsidP="00656552">
            <w:pPr>
              <w:ind w:firstLine="567"/>
              <w:jc w:val="both"/>
              <w:rPr>
                <w:rFonts w:ascii="GHEA Grapalat" w:hAnsi="GHEA Grapalat" w:cs="Arial Armenian"/>
                <w:sz w:val="20"/>
                <w:szCs w:val="20"/>
              </w:rPr>
            </w:pPr>
            <w:r w:rsidRPr="00F46294">
              <w:rPr>
                <w:rFonts w:ascii="GHEA Grapalat" w:hAnsi="GHEA Grapalat" w:cs="Arial Armenian"/>
                <w:sz w:val="20"/>
                <w:szCs w:val="20"/>
              </w:rPr>
              <w:t>2.</w:t>
            </w:r>
          </w:p>
        </w:tc>
        <w:tc>
          <w:tcPr>
            <w:tcW w:w="1782" w:type="dxa"/>
          </w:tcPr>
          <w:p w:rsidR="00A13B07" w:rsidRPr="00F46294" w:rsidRDefault="00A13B07" w:rsidP="00656552">
            <w:pPr>
              <w:ind w:firstLine="567"/>
              <w:jc w:val="both"/>
              <w:rPr>
                <w:rFonts w:ascii="GHEA Grapalat" w:hAnsi="GHEA Grapalat" w:cs="Arial Armenian"/>
                <w:sz w:val="20"/>
                <w:szCs w:val="20"/>
              </w:rPr>
            </w:pPr>
          </w:p>
        </w:tc>
        <w:tc>
          <w:tcPr>
            <w:tcW w:w="1560" w:type="dxa"/>
          </w:tcPr>
          <w:p w:rsidR="00A13B07" w:rsidRPr="00F46294" w:rsidRDefault="00A13B07" w:rsidP="00656552">
            <w:pPr>
              <w:ind w:firstLine="567"/>
              <w:jc w:val="both"/>
              <w:rPr>
                <w:rFonts w:ascii="GHEA Grapalat" w:hAnsi="GHEA Grapalat" w:cs="Arial Armenian"/>
                <w:sz w:val="20"/>
                <w:szCs w:val="20"/>
              </w:rPr>
            </w:pPr>
          </w:p>
        </w:tc>
        <w:tc>
          <w:tcPr>
            <w:tcW w:w="2693" w:type="dxa"/>
          </w:tcPr>
          <w:p w:rsidR="00A13B07" w:rsidRPr="00F46294" w:rsidRDefault="00A13B07" w:rsidP="00656552">
            <w:pPr>
              <w:ind w:firstLine="567"/>
              <w:jc w:val="both"/>
              <w:rPr>
                <w:rFonts w:ascii="GHEA Grapalat" w:hAnsi="GHEA Grapalat" w:cs="Arial Armenian"/>
                <w:sz w:val="20"/>
                <w:szCs w:val="20"/>
              </w:rPr>
            </w:pPr>
          </w:p>
        </w:tc>
        <w:tc>
          <w:tcPr>
            <w:tcW w:w="2268" w:type="dxa"/>
          </w:tcPr>
          <w:p w:rsidR="00A13B07" w:rsidRPr="00F46294" w:rsidRDefault="00A13B07" w:rsidP="00656552">
            <w:pPr>
              <w:ind w:firstLine="567"/>
              <w:jc w:val="both"/>
              <w:rPr>
                <w:rFonts w:ascii="GHEA Grapalat" w:hAnsi="GHEA Grapalat" w:cs="Arial Armenian"/>
                <w:sz w:val="20"/>
                <w:szCs w:val="20"/>
              </w:rPr>
            </w:pPr>
          </w:p>
        </w:tc>
      </w:tr>
      <w:tr w:rsidR="00A13B07" w:rsidRPr="00F46294" w:rsidTr="00656552">
        <w:tc>
          <w:tcPr>
            <w:tcW w:w="1728" w:type="dxa"/>
          </w:tcPr>
          <w:p w:rsidR="00A13B07" w:rsidRPr="00F46294" w:rsidRDefault="00A13B07" w:rsidP="00656552">
            <w:pPr>
              <w:ind w:firstLine="567"/>
              <w:jc w:val="both"/>
              <w:rPr>
                <w:rFonts w:ascii="GHEA Grapalat" w:hAnsi="GHEA Grapalat" w:cs="Arial Armenian"/>
                <w:sz w:val="20"/>
                <w:szCs w:val="20"/>
              </w:rPr>
            </w:pPr>
            <w:r w:rsidRPr="00F46294">
              <w:rPr>
                <w:rFonts w:ascii="GHEA Grapalat" w:hAnsi="GHEA Grapalat" w:cs="Arial Armenian"/>
                <w:sz w:val="20"/>
                <w:szCs w:val="20"/>
              </w:rPr>
              <w:t>..</w:t>
            </w:r>
          </w:p>
        </w:tc>
        <w:tc>
          <w:tcPr>
            <w:tcW w:w="1782" w:type="dxa"/>
          </w:tcPr>
          <w:p w:rsidR="00A13B07" w:rsidRPr="00F46294" w:rsidRDefault="00A13B07" w:rsidP="00656552">
            <w:pPr>
              <w:ind w:firstLine="567"/>
              <w:jc w:val="both"/>
              <w:rPr>
                <w:rFonts w:ascii="GHEA Grapalat" w:hAnsi="GHEA Grapalat" w:cs="Arial Armenian"/>
                <w:sz w:val="20"/>
                <w:szCs w:val="20"/>
              </w:rPr>
            </w:pPr>
          </w:p>
        </w:tc>
        <w:tc>
          <w:tcPr>
            <w:tcW w:w="1560" w:type="dxa"/>
          </w:tcPr>
          <w:p w:rsidR="00A13B07" w:rsidRPr="00F46294" w:rsidRDefault="00A13B07" w:rsidP="00656552">
            <w:pPr>
              <w:ind w:firstLine="567"/>
              <w:jc w:val="both"/>
              <w:rPr>
                <w:rFonts w:ascii="GHEA Grapalat" w:hAnsi="GHEA Grapalat" w:cs="Arial Armenian"/>
                <w:sz w:val="20"/>
                <w:szCs w:val="20"/>
              </w:rPr>
            </w:pPr>
          </w:p>
        </w:tc>
        <w:tc>
          <w:tcPr>
            <w:tcW w:w="2693" w:type="dxa"/>
          </w:tcPr>
          <w:p w:rsidR="00A13B07" w:rsidRPr="00F46294" w:rsidRDefault="00A13B07" w:rsidP="00656552">
            <w:pPr>
              <w:ind w:firstLine="567"/>
              <w:jc w:val="both"/>
              <w:rPr>
                <w:rFonts w:ascii="GHEA Grapalat" w:hAnsi="GHEA Grapalat" w:cs="Arial Armenian"/>
                <w:sz w:val="20"/>
                <w:szCs w:val="20"/>
              </w:rPr>
            </w:pPr>
          </w:p>
        </w:tc>
        <w:tc>
          <w:tcPr>
            <w:tcW w:w="2268" w:type="dxa"/>
          </w:tcPr>
          <w:p w:rsidR="00A13B07" w:rsidRPr="00F46294" w:rsidRDefault="00A13B07" w:rsidP="00656552">
            <w:pPr>
              <w:ind w:firstLine="567"/>
              <w:jc w:val="both"/>
              <w:rPr>
                <w:rFonts w:ascii="GHEA Grapalat" w:hAnsi="GHEA Grapalat" w:cs="Arial Armenian"/>
                <w:sz w:val="20"/>
                <w:szCs w:val="20"/>
              </w:rPr>
            </w:pPr>
          </w:p>
        </w:tc>
      </w:tr>
    </w:tbl>
    <w:p w:rsidR="00A13B07" w:rsidRPr="00A13B07" w:rsidRDefault="00A13B07" w:rsidP="00A13B07">
      <w:pPr>
        <w:pStyle w:val="aff3"/>
        <w:numPr>
          <w:ilvl w:val="0"/>
          <w:numId w:val="31"/>
        </w:numPr>
        <w:jc w:val="both"/>
        <w:rPr>
          <w:rFonts w:ascii="GHEA Grapalat" w:hAnsi="GHEA Grapalat" w:cs="Arial"/>
          <w:sz w:val="20"/>
          <w:szCs w:val="20"/>
        </w:rPr>
      </w:pPr>
      <w:r w:rsidRPr="00A13B07">
        <w:rPr>
          <w:rFonts w:ascii="GHEA Grapalat" w:hAnsi="GHEA Grapalat" w:cs="Sylfaen"/>
          <w:sz w:val="20"/>
          <w:szCs w:val="20"/>
        </w:rPr>
        <w:t>Ընդ</w:t>
      </w:r>
      <w:r w:rsidRPr="00A13B07">
        <w:rPr>
          <w:rFonts w:ascii="GHEA Grapalat" w:hAnsi="GHEA Grapalat" w:cs="Arial"/>
          <w:sz w:val="20"/>
          <w:szCs w:val="20"/>
        </w:rPr>
        <w:t xml:space="preserve"> </w:t>
      </w:r>
      <w:r w:rsidRPr="00A13B07">
        <w:rPr>
          <w:rFonts w:ascii="GHEA Grapalat" w:hAnsi="GHEA Grapalat" w:cs="Sylfaen"/>
          <w:sz w:val="20"/>
          <w:szCs w:val="20"/>
        </w:rPr>
        <w:t>որում</w:t>
      </w:r>
      <w:r w:rsidRPr="00A13B07">
        <w:rPr>
          <w:rFonts w:ascii="GHEA Grapalat" w:hAnsi="GHEA Grapalat" w:cs="Arial"/>
          <w:sz w:val="20"/>
          <w:szCs w:val="20"/>
        </w:rPr>
        <w:t xml:space="preserve"> </w:t>
      </w:r>
      <w:r w:rsidRPr="00A13B07">
        <w:rPr>
          <w:rFonts w:ascii="GHEA Grapalat" w:hAnsi="GHEA Grapalat" w:cs="Sylfaen"/>
          <w:sz w:val="20"/>
          <w:szCs w:val="20"/>
        </w:rPr>
        <w:t>աշխատանքային</w:t>
      </w:r>
      <w:r w:rsidRPr="00A13B07">
        <w:rPr>
          <w:rFonts w:ascii="GHEA Grapalat" w:hAnsi="GHEA Grapalat" w:cs="Arial"/>
          <w:sz w:val="20"/>
          <w:szCs w:val="20"/>
        </w:rPr>
        <w:t xml:space="preserve"> </w:t>
      </w:r>
      <w:r w:rsidRPr="00A13B07">
        <w:rPr>
          <w:rFonts w:ascii="GHEA Grapalat" w:hAnsi="GHEA Grapalat" w:cs="Sylfaen"/>
          <w:sz w:val="20"/>
          <w:szCs w:val="20"/>
        </w:rPr>
        <w:t>ռեսուրսների</w:t>
      </w:r>
      <w:r w:rsidRPr="00A13B07">
        <w:rPr>
          <w:rFonts w:ascii="GHEA Grapalat" w:hAnsi="GHEA Grapalat" w:cs="Arial"/>
          <w:sz w:val="20"/>
          <w:szCs w:val="20"/>
        </w:rPr>
        <w:t xml:space="preserve"> </w:t>
      </w:r>
      <w:r w:rsidRPr="00A13B07">
        <w:rPr>
          <w:rFonts w:ascii="GHEA Grapalat" w:hAnsi="GHEA Grapalat" w:cs="Sylfaen"/>
          <w:sz w:val="20"/>
          <w:szCs w:val="20"/>
        </w:rPr>
        <w:t>առկայությունը</w:t>
      </w:r>
      <w:r w:rsidRPr="00A13B07">
        <w:rPr>
          <w:rFonts w:ascii="GHEA Grapalat" w:hAnsi="GHEA Grapalat" w:cs="Arial"/>
          <w:sz w:val="20"/>
          <w:szCs w:val="20"/>
        </w:rPr>
        <w:t xml:space="preserve"> </w:t>
      </w:r>
      <w:r w:rsidRPr="00A13B07">
        <w:rPr>
          <w:rFonts w:ascii="GHEA Grapalat" w:hAnsi="GHEA Grapalat" w:cs="Sylfaen"/>
          <w:sz w:val="20"/>
          <w:szCs w:val="20"/>
        </w:rPr>
        <w:t>հիմնավորելու</w:t>
      </w:r>
      <w:r w:rsidRPr="00A13B07">
        <w:rPr>
          <w:rFonts w:ascii="GHEA Grapalat" w:hAnsi="GHEA Grapalat" w:cs="Arial"/>
          <w:sz w:val="20"/>
          <w:szCs w:val="20"/>
        </w:rPr>
        <w:t xml:space="preserve"> </w:t>
      </w:r>
      <w:r w:rsidRPr="00A13B07">
        <w:rPr>
          <w:rFonts w:ascii="GHEA Grapalat" w:hAnsi="GHEA Grapalat" w:cs="Sylfaen"/>
          <w:sz w:val="20"/>
          <w:szCs w:val="20"/>
        </w:rPr>
        <w:t>համար</w:t>
      </w:r>
      <w:r w:rsidRPr="00A13B07">
        <w:rPr>
          <w:rFonts w:ascii="GHEA Grapalat" w:hAnsi="GHEA Grapalat" w:cs="Arial"/>
          <w:sz w:val="20"/>
          <w:szCs w:val="20"/>
        </w:rPr>
        <w:t xml:space="preserve"> Մ</w:t>
      </w:r>
      <w:r w:rsidRPr="00A13B07">
        <w:rPr>
          <w:rFonts w:ascii="GHEA Grapalat" w:hAnsi="GHEA Grapalat" w:cs="Sylfaen"/>
          <w:sz w:val="20"/>
          <w:szCs w:val="20"/>
        </w:rPr>
        <w:t>ասնակիցը</w:t>
      </w:r>
      <w:r w:rsidRPr="00A13B07">
        <w:rPr>
          <w:rFonts w:ascii="GHEA Grapalat" w:hAnsi="GHEA Grapalat" w:cs="Arial"/>
          <w:sz w:val="20"/>
          <w:szCs w:val="20"/>
        </w:rPr>
        <w:t xml:space="preserve"> </w:t>
      </w:r>
      <w:r w:rsidRPr="00A13B07">
        <w:rPr>
          <w:rFonts w:ascii="GHEA Grapalat" w:hAnsi="GHEA Grapalat" w:cs="Sylfaen"/>
          <w:sz w:val="20"/>
          <w:szCs w:val="20"/>
        </w:rPr>
        <w:t>ներկայացնում</w:t>
      </w:r>
      <w:r w:rsidRPr="00A13B07">
        <w:rPr>
          <w:rFonts w:ascii="GHEA Grapalat" w:hAnsi="GHEA Grapalat" w:cs="Arial"/>
          <w:sz w:val="20"/>
          <w:szCs w:val="20"/>
        </w:rPr>
        <w:t xml:space="preserve"> </w:t>
      </w:r>
      <w:r w:rsidRPr="00A13B07">
        <w:rPr>
          <w:rFonts w:ascii="GHEA Grapalat" w:hAnsi="GHEA Grapalat" w:cs="Sylfaen"/>
          <w:sz w:val="20"/>
          <w:szCs w:val="20"/>
        </w:rPr>
        <w:t>է</w:t>
      </w:r>
      <w:r w:rsidRPr="00A13B07">
        <w:rPr>
          <w:rFonts w:ascii="GHEA Grapalat" w:hAnsi="GHEA Grapalat" w:cs="Arial"/>
          <w:sz w:val="20"/>
          <w:szCs w:val="20"/>
        </w:rPr>
        <w:t xml:space="preserve"> </w:t>
      </w:r>
      <w:r w:rsidRPr="00A13B07">
        <w:rPr>
          <w:rFonts w:ascii="GHEA Grapalat" w:hAnsi="GHEA Grapalat" w:cs="Sylfaen"/>
          <w:sz w:val="20"/>
          <w:szCs w:val="20"/>
        </w:rPr>
        <w:t>առաջադրված</w:t>
      </w:r>
      <w:r w:rsidRPr="00A13B07">
        <w:rPr>
          <w:rFonts w:ascii="GHEA Grapalat" w:hAnsi="GHEA Grapalat" w:cs="Arial"/>
          <w:sz w:val="20"/>
          <w:szCs w:val="20"/>
        </w:rPr>
        <w:t xml:space="preserve"> </w:t>
      </w:r>
      <w:r w:rsidRPr="00A13B07">
        <w:rPr>
          <w:rFonts w:ascii="GHEA Grapalat" w:hAnsi="GHEA Grapalat" w:cs="Sylfaen"/>
          <w:sz w:val="20"/>
          <w:szCs w:val="20"/>
        </w:rPr>
        <w:t>աշխատակազմում</w:t>
      </w:r>
      <w:r w:rsidRPr="00A13B07">
        <w:rPr>
          <w:rFonts w:ascii="GHEA Grapalat" w:hAnsi="GHEA Grapalat" w:cs="Arial"/>
          <w:sz w:val="20"/>
          <w:szCs w:val="20"/>
        </w:rPr>
        <w:t xml:space="preserve"> </w:t>
      </w:r>
      <w:r w:rsidRPr="00A13B07">
        <w:rPr>
          <w:rFonts w:ascii="GHEA Grapalat" w:hAnsi="GHEA Grapalat" w:cs="Sylfaen"/>
          <w:sz w:val="20"/>
          <w:szCs w:val="20"/>
        </w:rPr>
        <w:t>ներգրավված</w:t>
      </w:r>
      <w:r w:rsidRPr="00A13B07">
        <w:rPr>
          <w:rFonts w:ascii="GHEA Grapalat" w:hAnsi="GHEA Grapalat" w:cs="Arial"/>
          <w:sz w:val="20"/>
          <w:szCs w:val="20"/>
        </w:rPr>
        <w:t xml:space="preserve"> </w:t>
      </w:r>
      <w:r w:rsidRPr="00A13B07">
        <w:rPr>
          <w:rFonts w:ascii="GHEA Grapalat" w:hAnsi="GHEA Grapalat" w:cs="Sylfaen"/>
          <w:sz w:val="20"/>
          <w:szCs w:val="20"/>
        </w:rPr>
        <w:t>մաս</w:t>
      </w:r>
      <w:r w:rsidRPr="00A13B07">
        <w:rPr>
          <w:rFonts w:ascii="GHEA Grapalat" w:hAnsi="GHEA Grapalat" w:cs="Arial"/>
          <w:sz w:val="20"/>
          <w:szCs w:val="20"/>
        </w:rPr>
        <w:softHyphen/>
      </w:r>
      <w:r w:rsidRPr="00A13B07">
        <w:rPr>
          <w:rFonts w:ascii="GHEA Grapalat" w:hAnsi="GHEA Grapalat" w:cs="Sylfaen"/>
          <w:sz w:val="20"/>
          <w:szCs w:val="20"/>
        </w:rPr>
        <w:t>նագետների</w:t>
      </w:r>
      <w:r w:rsidRPr="00A13B07">
        <w:rPr>
          <w:rFonts w:ascii="GHEA Grapalat" w:hAnsi="GHEA Grapalat" w:cs="Arial"/>
          <w:sz w:val="20"/>
          <w:szCs w:val="20"/>
        </w:rPr>
        <w:t xml:space="preserve"> </w:t>
      </w:r>
      <w:r w:rsidRPr="00A13B07">
        <w:rPr>
          <w:rFonts w:ascii="GHEA Grapalat" w:hAnsi="GHEA Grapalat" w:cs="Sylfaen"/>
          <w:sz w:val="20"/>
          <w:szCs w:val="20"/>
        </w:rPr>
        <w:t>հաստատած</w:t>
      </w:r>
      <w:r w:rsidRPr="00A13B07">
        <w:rPr>
          <w:rFonts w:ascii="GHEA Grapalat" w:hAnsi="GHEA Grapalat" w:cs="Arial"/>
          <w:sz w:val="20"/>
          <w:szCs w:val="20"/>
        </w:rPr>
        <w:t xml:space="preserve"> </w:t>
      </w:r>
      <w:r w:rsidRPr="00A13B07">
        <w:rPr>
          <w:rFonts w:ascii="GHEA Grapalat" w:hAnsi="GHEA Grapalat" w:cs="Sylfaen"/>
          <w:sz w:val="20"/>
          <w:szCs w:val="20"/>
        </w:rPr>
        <w:t>գրավոր</w:t>
      </w:r>
      <w:r w:rsidRPr="00A13B07">
        <w:rPr>
          <w:rFonts w:ascii="GHEA Grapalat" w:hAnsi="GHEA Grapalat" w:cs="Arial"/>
          <w:sz w:val="20"/>
          <w:szCs w:val="20"/>
        </w:rPr>
        <w:t xml:space="preserve"> </w:t>
      </w:r>
      <w:r w:rsidRPr="00A13B07">
        <w:rPr>
          <w:rFonts w:ascii="GHEA Grapalat" w:hAnsi="GHEA Grapalat" w:cs="Sylfaen"/>
          <w:sz w:val="20"/>
          <w:szCs w:val="20"/>
        </w:rPr>
        <w:t>համաձայնությունները</w:t>
      </w:r>
      <w:r w:rsidRPr="00A13B07">
        <w:rPr>
          <w:rFonts w:ascii="GHEA Grapalat" w:hAnsi="GHEA Grapalat" w:cs="Arial"/>
          <w:sz w:val="20"/>
          <w:szCs w:val="20"/>
        </w:rPr>
        <w:t xml:space="preserve">` </w:t>
      </w:r>
      <w:r w:rsidRPr="00A13B07">
        <w:rPr>
          <w:rFonts w:ascii="GHEA Grapalat" w:hAnsi="GHEA Grapalat" w:cs="Sylfaen"/>
          <w:sz w:val="20"/>
          <w:szCs w:val="20"/>
        </w:rPr>
        <w:t>իրականացվելիք</w:t>
      </w:r>
      <w:r w:rsidRPr="00A13B07">
        <w:rPr>
          <w:rFonts w:ascii="GHEA Grapalat" w:hAnsi="GHEA Grapalat" w:cs="Arial"/>
          <w:sz w:val="20"/>
          <w:szCs w:val="20"/>
        </w:rPr>
        <w:t xml:space="preserve"> </w:t>
      </w:r>
      <w:r w:rsidRPr="00A13B07">
        <w:rPr>
          <w:rFonts w:ascii="GHEA Grapalat" w:hAnsi="GHEA Grapalat" w:cs="Sylfaen"/>
          <w:sz w:val="20"/>
          <w:szCs w:val="20"/>
        </w:rPr>
        <w:t>աշխատանքներում</w:t>
      </w:r>
      <w:r w:rsidRPr="00A13B07">
        <w:rPr>
          <w:rFonts w:ascii="GHEA Grapalat" w:hAnsi="GHEA Grapalat" w:cs="Arial"/>
          <w:sz w:val="20"/>
          <w:szCs w:val="20"/>
        </w:rPr>
        <w:t xml:space="preserve"> </w:t>
      </w:r>
      <w:r w:rsidRPr="00A13B07">
        <w:rPr>
          <w:rFonts w:ascii="GHEA Grapalat" w:hAnsi="GHEA Grapalat" w:cs="Sylfaen"/>
          <w:sz w:val="20"/>
          <w:szCs w:val="20"/>
        </w:rPr>
        <w:t>վերջիններիս</w:t>
      </w:r>
      <w:r w:rsidRPr="00A13B07">
        <w:rPr>
          <w:rFonts w:ascii="GHEA Grapalat" w:hAnsi="GHEA Grapalat" w:cs="Arial"/>
          <w:sz w:val="20"/>
          <w:szCs w:val="20"/>
        </w:rPr>
        <w:t xml:space="preserve"> </w:t>
      </w:r>
      <w:r w:rsidRPr="00A13B07">
        <w:rPr>
          <w:rFonts w:ascii="GHEA Grapalat" w:hAnsi="GHEA Grapalat" w:cs="Sylfaen"/>
          <w:sz w:val="20"/>
          <w:szCs w:val="20"/>
        </w:rPr>
        <w:t>ներգրավվելու</w:t>
      </w:r>
      <w:r w:rsidRPr="00A13B07">
        <w:rPr>
          <w:rFonts w:ascii="GHEA Grapalat" w:hAnsi="GHEA Grapalat" w:cs="Arial"/>
          <w:sz w:val="20"/>
          <w:szCs w:val="20"/>
        </w:rPr>
        <w:t xml:space="preserve"> </w:t>
      </w:r>
      <w:r w:rsidRPr="00A13B07">
        <w:rPr>
          <w:rFonts w:ascii="GHEA Grapalat" w:hAnsi="GHEA Grapalat" w:cs="Sylfaen"/>
          <w:sz w:val="20"/>
          <w:szCs w:val="20"/>
        </w:rPr>
        <w:t>մասին</w:t>
      </w:r>
      <w:r w:rsidRPr="00A13B07">
        <w:rPr>
          <w:rFonts w:ascii="GHEA Grapalat" w:hAnsi="GHEA Grapalat" w:cs="Arial"/>
          <w:sz w:val="20"/>
          <w:szCs w:val="20"/>
        </w:rPr>
        <w:t xml:space="preserve">, </w:t>
      </w:r>
      <w:r w:rsidRPr="00A13B07">
        <w:rPr>
          <w:rFonts w:ascii="GHEA Grapalat" w:hAnsi="GHEA Grapalat" w:cs="Sylfaen"/>
          <w:sz w:val="20"/>
          <w:szCs w:val="20"/>
        </w:rPr>
        <w:t>ինչպես</w:t>
      </w:r>
      <w:r w:rsidRPr="00A13B07">
        <w:rPr>
          <w:rFonts w:ascii="GHEA Grapalat" w:hAnsi="GHEA Grapalat" w:cs="Arial"/>
          <w:sz w:val="20"/>
          <w:szCs w:val="20"/>
        </w:rPr>
        <w:t xml:space="preserve"> </w:t>
      </w:r>
      <w:r w:rsidRPr="00A13B07">
        <w:rPr>
          <w:rFonts w:ascii="GHEA Grapalat" w:hAnsi="GHEA Grapalat" w:cs="Sylfaen"/>
          <w:sz w:val="20"/>
          <w:szCs w:val="20"/>
        </w:rPr>
        <w:t>նաև</w:t>
      </w:r>
      <w:r w:rsidRPr="00A13B07">
        <w:rPr>
          <w:rFonts w:ascii="GHEA Grapalat" w:hAnsi="GHEA Grapalat" w:cs="Arial"/>
          <w:sz w:val="20"/>
          <w:szCs w:val="20"/>
        </w:rPr>
        <w:t xml:space="preserve"> </w:t>
      </w:r>
      <w:r w:rsidRPr="00A13B07">
        <w:rPr>
          <w:rFonts w:ascii="GHEA Grapalat" w:hAnsi="GHEA Grapalat" w:cs="Sylfaen"/>
          <w:sz w:val="20"/>
          <w:szCs w:val="20"/>
        </w:rPr>
        <w:t>մասնագետների</w:t>
      </w:r>
      <w:r w:rsidRPr="00A13B07">
        <w:rPr>
          <w:rFonts w:ascii="GHEA Grapalat" w:hAnsi="GHEA Grapalat" w:cs="Arial"/>
          <w:sz w:val="20"/>
          <w:szCs w:val="20"/>
        </w:rPr>
        <w:t xml:space="preserve"> </w:t>
      </w:r>
      <w:r w:rsidRPr="00A13B07">
        <w:rPr>
          <w:rFonts w:ascii="GHEA Grapalat" w:hAnsi="GHEA Grapalat" w:cs="Sylfaen"/>
          <w:sz w:val="20"/>
          <w:szCs w:val="20"/>
        </w:rPr>
        <w:t>անձնագրերի</w:t>
      </w:r>
      <w:r w:rsidRPr="00A13B07">
        <w:rPr>
          <w:rFonts w:ascii="GHEA Grapalat" w:hAnsi="GHEA Grapalat" w:cs="Arial"/>
          <w:sz w:val="20"/>
          <w:szCs w:val="20"/>
        </w:rPr>
        <w:t xml:space="preserve"> </w:t>
      </w:r>
      <w:r w:rsidRPr="00A13B07">
        <w:rPr>
          <w:rFonts w:ascii="GHEA Grapalat" w:hAnsi="GHEA Grapalat" w:cs="Sylfaen"/>
          <w:sz w:val="20"/>
          <w:szCs w:val="20"/>
        </w:rPr>
        <w:t>և</w:t>
      </w:r>
      <w:r w:rsidRPr="00A13B07">
        <w:rPr>
          <w:rFonts w:ascii="GHEA Grapalat" w:hAnsi="GHEA Grapalat" w:cs="Arial"/>
          <w:sz w:val="20"/>
          <w:szCs w:val="20"/>
        </w:rPr>
        <w:t xml:space="preserve"> </w:t>
      </w:r>
      <w:r w:rsidRPr="00A13B07">
        <w:rPr>
          <w:rFonts w:ascii="GHEA Grapalat" w:hAnsi="GHEA Grapalat" w:cs="Sylfaen"/>
          <w:sz w:val="20"/>
          <w:szCs w:val="20"/>
        </w:rPr>
        <w:t>որակավորումը</w:t>
      </w:r>
      <w:r w:rsidRPr="00A13B07">
        <w:rPr>
          <w:rFonts w:ascii="GHEA Grapalat" w:hAnsi="GHEA Grapalat" w:cs="Arial"/>
          <w:sz w:val="20"/>
          <w:szCs w:val="20"/>
        </w:rPr>
        <w:t xml:space="preserve"> </w:t>
      </w:r>
      <w:r w:rsidRPr="00A13B07">
        <w:rPr>
          <w:rFonts w:ascii="GHEA Grapalat" w:hAnsi="GHEA Grapalat" w:cs="Sylfaen"/>
          <w:sz w:val="20"/>
          <w:szCs w:val="20"/>
        </w:rPr>
        <w:t>հավաստող</w:t>
      </w:r>
      <w:r w:rsidRPr="00A13B07">
        <w:rPr>
          <w:rFonts w:ascii="GHEA Grapalat" w:hAnsi="GHEA Grapalat" w:cs="Arial"/>
          <w:sz w:val="20"/>
          <w:szCs w:val="20"/>
        </w:rPr>
        <w:t xml:space="preserve"> </w:t>
      </w:r>
      <w:r w:rsidRPr="00A13B07">
        <w:rPr>
          <w:rFonts w:ascii="GHEA Grapalat" w:hAnsi="GHEA Grapalat" w:cs="Sylfaen"/>
          <w:sz w:val="20"/>
          <w:szCs w:val="20"/>
        </w:rPr>
        <w:t>փաստաթղթերի</w:t>
      </w:r>
      <w:r w:rsidRPr="00A13B07">
        <w:rPr>
          <w:rFonts w:ascii="GHEA Grapalat" w:hAnsi="GHEA Grapalat" w:cs="Arial"/>
          <w:sz w:val="20"/>
          <w:szCs w:val="20"/>
        </w:rPr>
        <w:t xml:space="preserve"> (</w:t>
      </w:r>
      <w:r w:rsidRPr="00A13B07">
        <w:rPr>
          <w:rFonts w:ascii="GHEA Grapalat" w:hAnsi="GHEA Grapalat" w:cs="Sylfaen"/>
          <w:sz w:val="20"/>
          <w:szCs w:val="20"/>
        </w:rPr>
        <w:t>դիպլոմ</w:t>
      </w:r>
      <w:r w:rsidRPr="00A13B07">
        <w:rPr>
          <w:rFonts w:ascii="GHEA Grapalat" w:hAnsi="GHEA Grapalat" w:cs="Arial"/>
          <w:sz w:val="20"/>
          <w:szCs w:val="20"/>
        </w:rPr>
        <w:t xml:space="preserve">, </w:t>
      </w:r>
      <w:r w:rsidRPr="00A13B07">
        <w:rPr>
          <w:rFonts w:ascii="GHEA Grapalat" w:hAnsi="GHEA Grapalat" w:cs="Sylfaen"/>
          <w:sz w:val="20"/>
          <w:szCs w:val="20"/>
        </w:rPr>
        <w:t>վկայագիր</w:t>
      </w:r>
      <w:r w:rsidRPr="00A13B07">
        <w:rPr>
          <w:rFonts w:ascii="GHEA Grapalat" w:hAnsi="GHEA Grapalat" w:cs="Arial"/>
          <w:sz w:val="20"/>
          <w:szCs w:val="20"/>
        </w:rPr>
        <w:t xml:space="preserve">, </w:t>
      </w:r>
      <w:r w:rsidRPr="00A13B07">
        <w:rPr>
          <w:rFonts w:ascii="GHEA Grapalat" w:hAnsi="GHEA Grapalat" w:cs="Sylfaen"/>
          <w:sz w:val="20"/>
          <w:szCs w:val="20"/>
        </w:rPr>
        <w:t>հավաստագիր</w:t>
      </w:r>
      <w:r w:rsidRPr="00A13B07">
        <w:rPr>
          <w:rFonts w:ascii="GHEA Grapalat" w:hAnsi="GHEA Grapalat" w:cs="Arial"/>
          <w:sz w:val="20"/>
          <w:szCs w:val="20"/>
        </w:rPr>
        <w:t xml:space="preserve"> </w:t>
      </w:r>
      <w:r w:rsidRPr="00A13B07">
        <w:rPr>
          <w:rFonts w:ascii="GHEA Grapalat" w:hAnsi="GHEA Grapalat" w:cs="Sylfaen"/>
          <w:sz w:val="20"/>
          <w:szCs w:val="20"/>
        </w:rPr>
        <w:t>և</w:t>
      </w:r>
      <w:r w:rsidRPr="00A13B07">
        <w:rPr>
          <w:rFonts w:ascii="GHEA Grapalat" w:hAnsi="GHEA Grapalat" w:cs="Arial"/>
          <w:sz w:val="20"/>
          <w:szCs w:val="20"/>
        </w:rPr>
        <w:t xml:space="preserve"> </w:t>
      </w:r>
      <w:r w:rsidRPr="00A13B07">
        <w:rPr>
          <w:rFonts w:ascii="GHEA Grapalat" w:hAnsi="GHEA Grapalat" w:cs="Sylfaen"/>
          <w:sz w:val="20"/>
          <w:szCs w:val="20"/>
        </w:rPr>
        <w:t>այլն</w:t>
      </w:r>
      <w:r w:rsidRPr="00A13B07">
        <w:rPr>
          <w:rFonts w:ascii="GHEA Grapalat" w:hAnsi="GHEA Grapalat" w:cs="Arial"/>
          <w:sz w:val="20"/>
          <w:szCs w:val="20"/>
        </w:rPr>
        <w:t xml:space="preserve">) </w:t>
      </w:r>
      <w:r w:rsidRPr="00A13B07">
        <w:rPr>
          <w:rFonts w:ascii="GHEA Grapalat" w:hAnsi="GHEA Grapalat" w:cs="Sylfaen"/>
          <w:sz w:val="20"/>
          <w:szCs w:val="20"/>
        </w:rPr>
        <w:t>պատճենները</w:t>
      </w:r>
      <w:r w:rsidRPr="00A13B07">
        <w:rPr>
          <w:rFonts w:ascii="GHEA Grapalat" w:hAnsi="GHEA Grapalat" w:cs="Arial"/>
          <w:sz w:val="20"/>
          <w:szCs w:val="20"/>
        </w:rPr>
        <w:t>.</w:t>
      </w:r>
    </w:p>
    <w:p w:rsidR="0012137E" w:rsidRPr="00A13B07" w:rsidRDefault="0012137E" w:rsidP="0012137E">
      <w:pPr>
        <w:tabs>
          <w:tab w:val="left" w:pos="709"/>
        </w:tabs>
        <w:spacing w:after="60"/>
        <w:jc w:val="both"/>
        <w:rPr>
          <w:rFonts w:ascii="GHEA Grapalat" w:hAnsi="GHEA Grapalat"/>
        </w:rPr>
      </w:pPr>
    </w:p>
    <w:p w:rsidR="007A4EE9" w:rsidRDefault="007A4EE9" w:rsidP="00EF3662">
      <w:pPr>
        <w:jc w:val="center"/>
        <w:rPr>
          <w:rFonts w:ascii="GHEA Grapalat" w:hAnsi="GHEA Grapalat"/>
          <w:b/>
          <w:sz w:val="20"/>
          <w:lang w:val="hy-AM"/>
        </w:rPr>
      </w:pPr>
    </w:p>
    <w:p w:rsidR="007A4EE9" w:rsidRDefault="007A4EE9" w:rsidP="00EF3662">
      <w:pPr>
        <w:jc w:val="center"/>
        <w:rPr>
          <w:rFonts w:ascii="GHEA Grapalat" w:hAnsi="GHEA Grapalat"/>
          <w:b/>
          <w:sz w:val="20"/>
          <w:lang w:val="hy-AM"/>
        </w:rPr>
      </w:pPr>
    </w:p>
    <w:p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914E60">
        <w:rPr>
          <w:rFonts w:ascii="GHEA Grapalat" w:hAnsi="GHEA Grapalat" w:cs="Sylfaen"/>
          <w:b/>
          <w:sz w:val="20"/>
          <w:lang w:val="hy-AM"/>
        </w:rPr>
        <w:t>ՀՐԱՎԵՐԻ</w:t>
      </w:r>
      <w:r w:rsidRPr="00E6597C">
        <w:rPr>
          <w:rFonts w:ascii="GHEA Grapalat" w:hAnsi="GHEA Grapalat" w:cs="Arial"/>
          <w:b/>
          <w:sz w:val="20"/>
          <w:lang w:val="af-ZA"/>
        </w:rPr>
        <w:t xml:space="preserve">  </w:t>
      </w:r>
      <w:r w:rsidRPr="00914E60">
        <w:rPr>
          <w:rFonts w:ascii="GHEA Grapalat" w:hAnsi="GHEA Grapalat" w:cs="Sylfaen"/>
          <w:b/>
          <w:sz w:val="20"/>
          <w:lang w:val="hy-AM"/>
        </w:rPr>
        <w:t>ՊԱՐԶԱԲԱՆՈՒՄԸ</w:t>
      </w:r>
      <w:r w:rsidRPr="00E6597C">
        <w:rPr>
          <w:rFonts w:ascii="GHEA Grapalat" w:hAnsi="GHEA Grapalat" w:cs="Arial"/>
          <w:b/>
          <w:sz w:val="20"/>
          <w:lang w:val="af-ZA"/>
        </w:rPr>
        <w:t xml:space="preserve">  </w:t>
      </w:r>
      <w:r w:rsidRPr="00914E60">
        <w:rPr>
          <w:rFonts w:ascii="GHEA Grapalat" w:hAnsi="GHEA Grapalat" w:cs="Arial"/>
          <w:b/>
          <w:sz w:val="20"/>
          <w:lang w:val="hy-AM"/>
        </w:rPr>
        <w:t>ԵՎ</w:t>
      </w:r>
      <w:r w:rsidRPr="00E6597C">
        <w:rPr>
          <w:rFonts w:ascii="GHEA Grapalat" w:hAnsi="GHEA Grapalat" w:cs="Arial"/>
          <w:b/>
          <w:sz w:val="20"/>
          <w:lang w:val="af-ZA"/>
        </w:rPr>
        <w:t xml:space="preserve"> </w:t>
      </w:r>
      <w:r w:rsidRPr="00914E60">
        <w:rPr>
          <w:rFonts w:ascii="GHEA Grapalat" w:hAnsi="GHEA Grapalat" w:cs="Sylfaen"/>
          <w:b/>
          <w:sz w:val="20"/>
          <w:lang w:val="hy-AM"/>
        </w:rPr>
        <w:t>ՀՐԱՎԵՐՈՒՄ</w:t>
      </w:r>
      <w:r w:rsidRPr="00E6597C">
        <w:rPr>
          <w:rFonts w:ascii="GHEA Grapalat" w:hAnsi="GHEA Grapalat" w:cs="Arial"/>
          <w:b/>
          <w:sz w:val="20"/>
          <w:lang w:val="af-ZA"/>
        </w:rPr>
        <w:t xml:space="preserve"> </w:t>
      </w:r>
      <w:r w:rsidRPr="00914E60">
        <w:rPr>
          <w:rFonts w:ascii="GHEA Grapalat" w:hAnsi="GHEA Grapalat" w:cs="Sylfaen"/>
          <w:b/>
          <w:sz w:val="20"/>
          <w:lang w:val="hy-AM"/>
        </w:rPr>
        <w:t>ՓՈՓՈԽՈՒԹՅՈՒՆ</w:t>
      </w:r>
      <w:r w:rsidRPr="00E6597C">
        <w:rPr>
          <w:rFonts w:ascii="GHEA Grapalat" w:hAnsi="GHEA Grapalat" w:cs="Arial"/>
          <w:b/>
          <w:sz w:val="20"/>
          <w:lang w:val="af-ZA"/>
        </w:rPr>
        <w:t xml:space="preserve"> </w:t>
      </w:r>
      <w:r w:rsidRPr="00914E60">
        <w:rPr>
          <w:rFonts w:ascii="GHEA Grapalat" w:hAnsi="GHEA Grapalat" w:cs="Sylfaen"/>
          <w:b/>
          <w:sz w:val="20"/>
          <w:lang w:val="hy-AM"/>
        </w:rPr>
        <w:t>ԿԱՏԱՐԵԼՈՒ</w:t>
      </w:r>
      <w:r w:rsidRPr="00E6597C">
        <w:rPr>
          <w:rFonts w:ascii="GHEA Grapalat" w:hAnsi="GHEA Grapalat" w:cs="Arial"/>
          <w:b/>
          <w:sz w:val="20"/>
          <w:lang w:val="af-ZA"/>
        </w:rPr>
        <w:t xml:space="preserve"> </w:t>
      </w:r>
      <w:r w:rsidRPr="00914E60">
        <w:rPr>
          <w:rFonts w:ascii="GHEA Grapalat" w:hAnsi="GHEA Grapalat" w:cs="Sylfaen"/>
          <w:b/>
          <w:sz w:val="20"/>
          <w:lang w:val="hy-AM"/>
        </w:rPr>
        <w:t>ԿԱՐԳԸ</w:t>
      </w:r>
      <w:r w:rsidRPr="00E6597C">
        <w:rPr>
          <w:rFonts w:ascii="GHEA Grapalat" w:hAnsi="GHEA Grapalat" w:cs="Arial"/>
          <w:b/>
          <w:sz w:val="20"/>
          <w:lang w:val="af-ZA"/>
        </w:rPr>
        <w:t xml:space="preserve"> </w:t>
      </w:r>
    </w:p>
    <w:p w:rsidR="00096865" w:rsidRPr="00E6597C" w:rsidRDefault="00096865" w:rsidP="00EF3662">
      <w:pPr>
        <w:jc w:val="center"/>
        <w:rPr>
          <w:rFonts w:ascii="GHEA Grapalat" w:hAnsi="GHEA Grapalat"/>
          <w:b/>
          <w:sz w:val="20"/>
          <w:lang w:val="af-ZA"/>
        </w:rPr>
      </w:pPr>
    </w:p>
    <w:p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rsidR="00096865" w:rsidRPr="00E6597C"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337BE8">
        <w:rPr>
          <w:rFonts w:ascii="GHEA Grapalat" w:hAnsi="GHEA Grapalat" w:cs="Sylfaen"/>
          <w:sz w:val="20"/>
          <w:vertAlign w:val="superscript"/>
          <w:lang w:val="hy-AM"/>
        </w:rPr>
        <w:t>:</w:t>
      </w:r>
      <w:r w:rsidR="00781688" w:rsidRPr="00E6597C">
        <w:rPr>
          <w:rFonts w:ascii="GHEA Grapalat" w:hAnsi="GHEA Grapalat" w:cs="Tahoma"/>
          <w:sz w:val="20"/>
          <w:lang w:val="af-ZA"/>
        </w:rPr>
        <w:t xml:space="preserve"> </w:t>
      </w:r>
      <w:r w:rsidRPr="00E6597C">
        <w:rPr>
          <w:rFonts w:ascii="GHEA Grapalat" w:hAnsi="GHEA Grapalat"/>
          <w:sz w:val="20"/>
          <w:lang w:val="af-ZA"/>
        </w:rPr>
        <w:t xml:space="preserve"> </w:t>
      </w:r>
    </w:p>
    <w:p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rsidR="00096865" w:rsidRPr="00E6597C" w:rsidRDefault="005754F7"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p>
    <w:p w:rsidR="00B624D3" w:rsidRDefault="00B624D3" w:rsidP="00B624D3">
      <w:pPr>
        <w:rPr>
          <w:rFonts w:ascii="GHEA Grapalat" w:hAnsi="GHEA Grapalat"/>
          <w:b/>
          <w:sz w:val="20"/>
          <w:lang w:val="hy-AM"/>
        </w:rPr>
      </w:pPr>
      <w:r>
        <w:rPr>
          <w:rFonts w:ascii="GHEA Grapalat" w:hAnsi="GHEA Grapalat"/>
          <w:b/>
          <w:sz w:val="20"/>
          <w:lang w:val="hy-AM"/>
        </w:rPr>
        <w:t xml:space="preserve">                                     </w:t>
      </w:r>
    </w:p>
    <w:p w:rsidR="00096865" w:rsidRPr="00E6597C" w:rsidRDefault="00B624D3" w:rsidP="00B624D3">
      <w:pPr>
        <w:rPr>
          <w:rFonts w:ascii="GHEA Grapalat" w:hAnsi="GHEA Grapalat" w:cs="Arial"/>
          <w:b/>
          <w:sz w:val="20"/>
          <w:lang w:val="hy-AM"/>
        </w:rPr>
      </w:pPr>
      <w:r>
        <w:rPr>
          <w:rFonts w:ascii="GHEA Grapalat" w:hAnsi="GHEA Grapalat"/>
          <w:b/>
          <w:sz w:val="20"/>
          <w:lang w:val="hy-AM"/>
        </w:rPr>
        <w:t xml:space="preserve">                                           </w:t>
      </w:r>
      <w:r w:rsidR="004A5CE6">
        <w:rPr>
          <w:rFonts w:ascii="GHEA Grapalat" w:hAnsi="GHEA Grapalat"/>
          <w:b/>
          <w:sz w:val="20"/>
          <w:lang w:val="hy-AM"/>
        </w:rPr>
        <w:t xml:space="preserve"> </w:t>
      </w:r>
      <w:r>
        <w:rPr>
          <w:rFonts w:ascii="GHEA Grapalat" w:hAnsi="GHEA Grapalat"/>
          <w:b/>
          <w:sz w:val="20"/>
          <w:lang w:val="hy-AM"/>
        </w:rPr>
        <w:t xml:space="preserve">    </w:t>
      </w:r>
      <w:r w:rsidR="00955A1E" w:rsidRPr="00E6597C">
        <w:rPr>
          <w:rFonts w:ascii="GHEA Grapalat" w:hAnsi="GHEA Grapalat"/>
          <w:b/>
          <w:sz w:val="20"/>
          <w:lang w:val="hy-AM"/>
        </w:rPr>
        <w:t xml:space="preserve">4.  </w:t>
      </w:r>
      <w:r w:rsidR="00955A1E" w:rsidRPr="00E6597C">
        <w:rPr>
          <w:rFonts w:ascii="GHEA Grapalat" w:hAnsi="GHEA Grapalat" w:cs="Sylfaen"/>
          <w:b/>
          <w:sz w:val="20"/>
          <w:lang w:val="hy-AM"/>
        </w:rPr>
        <w:t>ՀԱՅՏԸ</w:t>
      </w:r>
      <w:r w:rsidR="00955A1E" w:rsidRPr="00E6597C">
        <w:rPr>
          <w:rFonts w:ascii="GHEA Grapalat" w:hAnsi="GHEA Grapalat" w:cs="Arial"/>
          <w:b/>
          <w:sz w:val="20"/>
          <w:lang w:val="hy-AM"/>
        </w:rPr>
        <w:t xml:space="preserve"> </w:t>
      </w:r>
      <w:r w:rsidR="00955A1E" w:rsidRPr="00E6597C">
        <w:rPr>
          <w:rFonts w:ascii="GHEA Grapalat" w:hAnsi="GHEA Grapalat" w:cs="Sylfaen"/>
          <w:b/>
          <w:sz w:val="20"/>
          <w:lang w:val="hy-AM"/>
        </w:rPr>
        <w:t>ՆԵՐԿԱՅԱՑՆԵԼՈՒ</w:t>
      </w:r>
      <w:r w:rsidR="00955A1E" w:rsidRPr="00E6597C">
        <w:rPr>
          <w:rFonts w:ascii="GHEA Grapalat" w:hAnsi="GHEA Grapalat" w:cs="Arial"/>
          <w:b/>
          <w:sz w:val="20"/>
          <w:lang w:val="hy-AM"/>
        </w:rPr>
        <w:t xml:space="preserve"> </w:t>
      </w:r>
      <w:r w:rsidR="00955A1E" w:rsidRPr="00E6597C">
        <w:rPr>
          <w:rFonts w:ascii="GHEA Grapalat" w:hAnsi="GHEA Grapalat" w:cs="Sylfaen"/>
          <w:b/>
          <w:sz w:val="20"/>
          <w:lang w:val="hy-AM"/>
        </w:rPr>
        <w:t>ԿԱՐԳԸ</w:t>
      </w:r>
    </w:p>
    <w:p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363ADB">
        <w:rPr>
          <w:rFonts w:ascii="GHEA Grapalat" w:hAnsi="GHEA Grapalat" w:cs="Sylfaen"/>
          <w:szCs w:val="24"/>
          <w:lang w:val="hy-AM"/>
        </w:rPr>
        <w:t xml:space="preserve">գնանշման հարցման </w:t>
      </w:r>
      <w:r w:rsidR="00AE26C8" w:rsidRPr="00E6597C">
        <w:rPr>
          <w:rFonts w:ascii="GHEA Grapalat" w:hAnsi="GHEA Grapalat" w:cs="Sylfaen"/>
          <w:szCs w:val="24"/>
          <w:lang w:val="hy-AM"/>
        </w:rPr>
        <w:t xml:space="preserve">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rsidR="00B61894" w:rsidRPr="006E2F23" w:rsidRDefault="00096865" w:rsidP="00B61894">
      <w:pPr>
        <w:pStyle w:val="23"/>
        <w:spacing w:line="240" w:lineRule="auto"/>
        <w:ind w:firstLine="567"/>
        <w:rPr>
          <w:rFonts w:ascii="GHEA Grapalat" w:hAnsi="GHEA Grapalat" w:cs="Sylfaen"/>
          <w:b/>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B61894" w:rsidRPr="006E2F23">
        <w:rPr>
          <w:rFonts w:ascii="GHEA Grapalat" w:hAnsi="GHEA Grapalat" w:cs="Sylfaen"/>
          <w:b/>
          <w:szCs w:val="24"/>
          <w:lang w:val="hy-AM"/>
        </w:rPr>
        <w:t>«</w:t>
      </w:r>
      <w:r w:rsidR="00FD2638">
        <w:rPr>
          <w:rFonts w:ascii="GHEA Grapalat" w:hAnsi="GHEA Grapalat" w:cs="Sylfaen"/>
          <w:b/>
          <w:szCs w:val="24"/>
          <w:lang w:val="hy-AM"/>
        </w:rPr>
        <w:t>8</w:t>
      </w:r>
      <w:r w:rsidR="00B61894" w:rsidRPr="006E2F23">
        <w:rPr>
          <w:rFonts w:ascii="GHEA Grapalat" w:hAnsi="GHEA Grapalat" w:cs="Sylfaen"/>
          <w:b/>
          <w:szCs w:val="24"/>
          <w:lang w:val="hy-AM"/>
        </w:rPr>
        <w:t xml:space="preserve">»րդ օրվա ժամը </w:t>
      </w:r>
      <w:r w:rsidR="006E2F23" w:rsidRPr="006E2F23">
        <w:rPr>
          <w:rFonts w:ascii="GHEA Grapalat" w:hAnsi="GHEA Grapalat" w:cs="Sylfaen"/>
          <w:b/>
          <w:szCs w:val="24"/>
          <w:lang w:val="hy-AM"/>
        </w:rPr>
        <w:t>&lt;&lt; 12</w:t>
      </w:r>
      <w:r w:rsidR="00363ADB" w:rsidRPr="006E2F23">
        <w:rPr>
          <w:rFonts w:ascii="GHEA Grapalat" w:hAnsi="GHEA Grapalat" w:cs="Sylfaen"/>
          <w:b/>
          <w:szCs w:val="24"/>
          <w:lang w:val="hy-AM"/>
        </w:rPr>
        <w:t>:00&gt;&gt;-ին</w:t>
      </w:r>
      <w:r w:rsidR="00B61894" w:rsidRPr="006E2F23">
        <w:rPr>
          <w:rFonts w:ascii="GHEA Grapalat" w:hAnsi="GHEA Grapalat" w:cs="Sylfaen"/>
          <w:b/>
          <w:szCs w:val="24"/>
          <w:lang w:val="hy-AM"/>
        </w:rPr>
        <w:t xml:space="preserve">, </w:t>
      </w:r>
      <w:r w:rsidR="00363ADB" w:rsidRPr="006E2F23">
        <w:rPr>
          <w:rFonts w:ascii="GHEA Grapalat" w:hAnsi="GHEA Grapalat"/>
          <w:b/>
        </w:rPr>
        <w:t xml:space="preserve">ՀՀ </w:t>
      </w:r>
      <w:r w:rsidR="00363ADB" w:rsidRPr="006E2F23">
        <w:rPr>
          <w:rFonts w:ascii="GHEA Grapalat" w:hAnsi="GHEA Grapalat" w:cs="Sylfaen"/>
          <w:b/>
        </w:rPr>
        <w:t>Կոտայքի</w:t>
      </w:r>
      <w:r w:rsidR="00363ADB" w:rsidRPr="006E2F23">
        <w:rPr>
          <w:rFonts w:ascii="GHEA Grapalat" w:hAnsi="GHEA Grapalat"/>
          <w:b/>
        </w:rPr>
        <w:t xml:space="preserve"> </w:t>
      </w:r>
      <w:r w:rsidR="00363ADB" w:rsidRPr="006E2F23">
        <w:rPr>
          <w:rFonts w:ascii="GHEA Grapalat" w:hAnsi="GHEA Grapalat" w:cs="Sylfaen"/>
          <w:b/>
        </w:rPr>
        <w:t>մարզ</w:t>
      </w:r>
      <w:r w:rsidR="00363ADB" w:rsidRPr="006E2F23">
        <w:rPr>
          <w:rFonts w:ascii="GHEA Grapalat" w:hAnsi="GHEA Grapalat"/>
          <w:b/>
        </w:rPr>
        <w:t xml:space="preserve">, </w:t>
      </w:r>
      <w:r w:rsidR="00363ADB" w:rsidRPr="006E2F23">
        <w:rPr>
          <w:rFonts w:ascii="GHEA Grapalat" w:hAnsi="GHEA Grapalat" w:cs="Sylfaen"/>
          <w:b/>
        </w:rPr>
        <w:t>գյուղ</w:t>
      </w:r>
      <w:r w:rsidR="00363ADB" w:rsidRPr="006E2F23">
        <w:rPr>
          <w:rFonts w:ascii="GHEA Grapalat" w:hAnsi="GHEA Grapalat"/>
          <w:b/>
        </w:rPr>
        <w:t xml:space="preserve"> </w:t>
      </w:r>
      <w:r w:rsidR="00363ADB" w:rsidRPr="006E2F23">
        <w:rPr>
          <w:rFonts w:ascii="GHEA Grapalat" w:hAnsi="GHEA Grapalat" w:cs="Sylfaen"/>
          <w:b/>
          <w:lang w:val="hy-AM"/>
        </w:rPr>
        <w:t>Արգելի</w:t>
      </w:r>
      <w:r w:rsidR="00363ADB" w:rsidRPr="006E2F23">
        <w:rPr>
          <w:rFonts w:ascii="GHEA Grapalat" w:hAnsi="GHEA Grapalat"/>
          <w:b/>
        </w:rPr>
        <w:t xml:space="preserve">  11 </w:t>
      </w:r>
      <w:r w:rsidR="00363ADB" w:rsidRPr="006E2F23">
        <w:rPr>
          <w:rFonts w:ascii="GHEA Grapalat" w:hAnsi="GHEA Grapalat" w:cs="Sylfaen"/>
          <w:b/>
          <w:lang w:val="hy-AM"/>
        </w:rPr>
        <w:t>փողոց</w:t>
      </w:r>
      <w:r w:rsidR="00363ADB" w:rsidRPr="006E2F23">
        <w:rPr>
          <w:rFonts w:ascii="GHEA Grapalat" w:hAnsi="GHEA Grapalat"/>
          <w:b/>
        </w:rPr>
        <w:t xml:space="preserve">  </w:t>
      </w:r>
      <w:r w:rsidR="00363ADB" w:rsidRPr="006E2F23">
        <w:rPr>
          <w:rFonts w:ascii="GHEA Grapalat" w:hAnsi="GHEA Grapalat" w:cs="Sylfaen"/>
          <w:b/>
          <w:lang w:val="hy-AM"/>
        </w:rPr>
        <w:t>թիվ</w:t>
      </w:r>
      <w:r w:rsidR="00363ADB" w:rsidRPr="006E2F23">
        <w:rPr>
          <w:rFonts w:ascii="GHEA Grapalat" w:hAnsi="GHEA Grapalat"/>
          <w:b/>
        </w:rPr>
        <w:t xml:space="preserve"> 3 </w:t>
      </w:r>
      <w:r w:rsidR="00363ADB" w:rsidRPr="006E2F23">
        <w:rPr>
          <w:rFonts w:ascii="GHEA Grapalat" w:hAnsi="GHEA Grapalat" w:cs="Sylfaen"/>
          <w:b/>
          <w:lang w:val="hy-AM"/>
        </w:rPr>
        <w:t>շենք</w:t>
      </w:r>
      <w:r w:rsidR="00363ADB" w:rsidRPr="006E2F23">
        <w:rPr>
          <w:rFonts w:ascii="GHEA Grapalat" w:hAnsi="GHEA Grapalat"/>
          <w:b/>
          <w:lang w:val="hy-AM"/>
        </w:rPr>
        <w:t xml:space="preserve"> </w:t>
      </w:r>
      <w:r w:rsidR="00B61894" w:rsidRPr="006E2F23">
        <w:rPr>
          <w:rFonts w:ascii="GHEA Grapalat" w:hAnsi="GHEA Grapalat" w:cs="Sylfaen"/>
          <w:b/>
          <w:szCs w:val="24"/>
          <w:lang w:val="hy-AM"/>
        </w:rPr>
        <w:t>հասցեով:</w:t>
      </w:r>
    </w:p>
    <w:p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00F41D9E" w:rsidRPr="00F41D9E">
        <w:rPr>
          <w:rFonts w:ascii="GHEA Grapalat" w:hAnsi="GHEA Grapalat"/>
          <w:lang w:val="hy-AM"/>
        </w:rPr>
        <w:t>Ք</w:t>
      </w:r>
      <w:r w:rsidR="00C252B5">
        <w:rPr>
          <w:rFonts w:ascii="GHEA Grapalat" w:hAnsi="GHEA Grapalat"/>
          <w:lang w:val="hy-AM"/>
        </w:rPr>
        <w:t>.</w:t>
      </w:r>
      <w:r w:rsidR="00F41D9E" w:rsidRPr="00F41D9E">
        <w:rPr>
          <w:rFonts w:ascii="GHEA Grapalat" w:hAnsi="GHEA Grapalat"/>
          <w:lang w:val="hy-AM"/>
        </w:rPr>
        <w:t xml:space="preserve"> Բաղդասարյանը</w:t>
      </w:r>
      <w:r w:rsidR="00F41D9E">
        <w:rPr>
          <w:rFonts w:ascii="GHEA Grapalat" w:hAnsi="GHEA Grapalat"/>
          <w:sz w:val="24"/>
          <w:szCs w:val="24"/>
          <w:lang w:val="hy-AM"/>
        </w:rPr>
        <w:t>:</w:t>
      </w:r>
      <w:r w:rsidRPr="004605D7">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rsidR="003850A0" w:rsidRPr="00445857" w:rsidRDefault="003850A0" w:rsidP="003850A0">
      <w:pPr>
        <w:pStyle w:val="23"/>
        <w:spacing w:line="240" w:lineRule="auto"/>
        <w:ind w:firstLine="567"/>
        <w:rPr>
          <w:rFonts w:ascii="GHEA Grapalat" w:hAnsi="GHEA Grapalat" w:cs="Sylfaen"/>
          <w:szCs w:val="24"/>
          <w:lang w:val="hy-AM"/>
        </w:rPr>
      </w:pPr>
      <w:bookmarkStart w:id="2" w:name="_Hlk9261647"/>
      <w:r w:rsidRPr="00445857">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445857">
        <w:rPr>
          <w:rFonts w:ascii="GHEA Grapalat" w:hAnsi="GHEA Grapalat" w:cs="Sylfaen"/>
          <w:szCs w:val="24"/>
          <w:lang w:val="hy-AM"/>
        </w:rPr>
        <w:t>`</w:t>
      </w:r>
      <w:r w:rsidR="006818C6" w:rsidRPr="00445857">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445857">
        <w:rPr>
          <w:rFonts w:ascii="GHEA Grapalat" w:hAnsi="GHEA Grapalat" w:cs="Sylfaen"/>
          <w:szCs w:val="24"/>
          <w:lang w:val="hy-AM"/>
        </w:rPr>
        <w:t>, որը ներառում է`</w:t>
      </w:r>
    </w:p>
    <w:p w:rsidR="003850A0" w:rsidRPr="00445857" w:rsidRDefault="003850A0" w:rsidP="003850A0">
      <w:pPr>
        <w:pStyle w:val="23"/>
        <w:spacing w:line="240" w:lineRule="auto"/>
        <w:ind w:firstLine="567"/>
        <w:rPr>
          <w:rFonts w:ascii="GHEA Grapalat" w:hAnsi="GHEA Grapalat" w:cs="Sylfaen"/>
          <w:szCs w:val="24"/>
          <w:lang w:val="hy-AM"/>
        </w:rPr>
      </w:pPr>
      <w:r w:rsidRPr="00445857">
        <w:rPr>
          <w:rFonts w:ascii="GHEA Grapalat" w:hAnsi="GHEA Grapalat" w:cs="Sylfaen"/>
          <w:szCs w:val="24"/>
          <w:lang w:val="hy-AM"/>
        </w:rPr>
        <w:t xml:space="preserve">ա) </w:t>
      </w:r>
      <w:r w:rsidR="000356CC" w:rsidRPr="00445857">
        <w:rPr>
          <w:rFonts w:ascii="GHEA Grapalat" w:hAnsi="GHEA Grapalat" w:cs="Sylfaen"/>
          <w:szCs w:val="24"/>
          <w:lang w:val="hy-AM"/>
        </w:rPr>
        <w:t xml:space="preserve">հավաստում </w:t>
      </w:r>
      <w:r w:rsidRPr="00445857">
        <w:rPr>
          <w:rFonts w:ascii="GHEA Grapalat" w:hAnsi="GHEA Grapalat" w:cs="Sylfaen"/>
          <w:szCs w:val="24"/>
          <w:lang w:val="hy-AM"/>
        </w:rPr>
        <w:t>սույն հրավերով սահմանված մասնակ</w:t>
      </w:r>
      <w:r w:rsidRPr="00445857">
        <w:rPr>
          <w:rFonts w:ascii="GHEA Grapalat" w:hAnsi="GHEA Grapalat" w:cs="Sylfaen"/>
          <w:szCs w:val="24"/>
          <w:lang w:val="hy-AM"/>
        </w:rPr>
        <w:softHyphen/>
        <w:t>ցության իրավունքի պահանջներին իր տվյալների համապատասխանության մասին.</w:t>
      </w:r>
    </w:p>
    <w:p w:rsidR="00C63E1C" w:rsidRPr="00445857" w:rsidRDefault="003850A0" w:rsidP="00972668">
      <w:pPr>
        <w:shd w:val="clear" w:color="auto" w:fill="FFFFFF"/>
        <w:ind w:firstLine="567"/>
        <w:jc w:val="both"/>
        <w:rPr>
          <w:rFonts w:ascii="GHEA Grapalat" w:hAnsi="GHEA Grapalat" w:cs="Sylfaen"/>
          <w:sz w:val="20"/>
          <w:lang w:val="hy-AM"/>
        </w:rPr>
      </w:pPr>
      <w:r w:rsidRPr="00445857">
        <w:rPr>
          <w:rFonts w:ascii="GHEA Grapalat" w:hAnsi="GHEA Grapalat" w:cs="Sylfaen"/>
          <w:sz w:val="20"/>
          <w:lang w:val="hy-AM"/>
        </w:rPr>
        <w:t>բ)</w:t>
      </w:r>
      <w:r w:rsidRPr="00445857">
        <w:rPr>
          <w:rFonts w:ascii="GHEA Grapalat" w:hAnsi="GHEA Grapalat" w:cs="Sylfaen"/>
          <w:lang w:val="hy-AM"/>
        </w:rPr>
        <w:t xml:space="preserve"> </w:t>
      </w:r>
      <w:r w:rsidR="00C63E1C" w:rsidRPr="00445857">
        <w:rPr>
          <w:rFonts w:ascii="GHEA Grapalat" w:hAnsi="GHEA Grapalat" w:cs="Sylfaen"/>
          <w:sz w:val="20"/>
          <w:lang w:val="hy-AM"/>
        </w:rPr>
        <w:t>հավաստում՝ ընտրված մասնակից ճանաչվելու դեպքում, սույն հրավեր</w:t>
      </w:r>
      <w:r w:rsidR="00EA68B2" w:rsidRPr="00445857">
        <w:rPr>
          <w:rFonts w:ascii="GHEA Grapalat" w:hAnsi="GHEA Grapalat" w:cs="Sylfaen"/>
          <w:sz w:val="20"/>
          <w:lang w:val="hy-AM"/>
        </w:rPr>
        <w:t xml:space="preserve">ի 1-ին մասի 2.4 կետով </w:t>
      </w:r>
      <w:r w:rsidR="00C63E1C" w:rsidRPr="00445857">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445857">
        <w:rPr>
          <w:rFonts w:ascii="GHEA Grapalat" w:hAnsi="GHEA Grapalat" w:cs="Sylfaen"/>
          <w:sz w:val="20"/>
          <w:lang w:val="hy-AM"/>
        </w:rPr>
        <w:t>.</w:t>
      </w:r>
      <w:r w:rsidR="00C63E1C" w:rsidRPr="00445857">
        <w:rPr>
          <w:rFonts w:ascii="GHEA Grapalat" w:hAnsi="GHEA Grapalat" w:cs="Sylfaen"/>
          <w:sz w:val="20"/>
          <w:lang w:val="hy-AM"/>
        </w:rPr>
        <w:t xml:space="preserve"> </w:t>
      </w:r>
    </w:p>
    <w:p w:rsidR="003850A0" w:rsidRPr="00445857" w:rsidRDefault="003850A0" w:rsidP="003850A0">
      <w:pPr>
        <w:pStyle w:val="23"/>
        <w:spacing w:line="240" w:lineRule="auto"/>
        <w:ind w:firstLine="567"/>
        <w:rPr>
          <w:rFonts w:ascii="GHEA Grapalat" w:hAnsi="GHEA Grapalat" w:cs="Sylfaen"/>
          <w:szCs w:val="24"/>
          <w:lang w:val="hy-AM"/>
        </w:rPr>
      </w:pPr>
      <w:r w:rsidRPr="00445857">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445857" w:rsidRDefault="003850A0" w:rsidP="003850A0">
      <w:pPr>
        <w:pStyle w:val="23"/>
        <w:spacing w:line="240" w:lineRule="auto"/>
        <w:ind w:firstLine="567"/>
        <w:rPr>
          <w:rFonts w:ascii="GHEA Grapalat" w:hAnsi="GHEA Grapalat" w:cs="Sylfaen"/>
          <w:szCs w:val="24"/>
          <w:lang w:val="hy-AM"/>
        </w:rPr>
      </w:pPr>
      <w:bookmarkStart w:id="3" w:name="_Hlk9261892"/>
      <w:bookmarkEnd w:id="2"/>
      <w:r w:rsidRPr="00445857">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850A0" w:rsidRPr="00445857" w:rsidRDefault="0059404D" w:rsidP="00972668">
      <w:pPr>
        <w:pStyle w:val="norm"/>
        <w:spacing w:line="240" w:lineRule="auto"/>
        <w:ind w:firstLine="630"/>
        <w:rPr>
          <w:rFonts w:ascii="GHEA Grapalat" w:hAnsi="GHEA Grapalat" w:cs="Sylfaen"/>
          <w:szCs w:val="24"/>
          <w:lang w:val="hy-AM"/>
        </w:rPr>
      </w:pPr>
      <w:r w:rsidRPr="00445857">
        <w:rPr>
          <w:rFonts w:ascii="GHEA Grapalat" w:hAnsi="GHEA Grapalat"/>
          <w:sz w:val="20"/>
          <w:lang w:val="hy-AM"/>
        </w:rPr>
        <w:t xml:space="preserve">ե) </w:t>
      </w:r>
      <w:r w:rsidRPr="00445857">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445857">
        <w:rPr>
          <w:rFonts w:ascii="GHEA Grapalat" w:hAnsi="GHEA Grapalat"/>
          <w:sz w:val="20"/>
          <w:lang w:val="hy-AM"/>
        </w:rPr>
        <w:t xml:space="preserve">: Ընդ որում </w:t>
      </w:r>
      <w:r w:rsidRPr="00445857">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445857">
        <w:rPr>
          <w:rFonts w:ascii="GHEA Grapalat" w:hAnsi="GHEA Grapalat" w:cs="Sylfaen"/>
          <w:szCs w:val="24"/>
          <w:lang w:val="hy-AM"/>
        </w:rPr>
        <w:t xml:space="preserve"> </w:t>
      </w:r>
    </w:p>
    <w:bookmarkEnd w:id="3"/>
    <w:p w:rsidR="00B67CCD" w:rsidRPr="00445857" w:rsidRDefault="003850A0" w:rsidP="00EF3662">
      <w:pPr>
        <w:pStyle w:val="norm"/>
        <w:spacing w:line="240" w:lineRule="auto"/>
        <w:rPr>
          <w:rFonts w:ascii="GHEA Grapalat" w:hAnsi="GHEA Grapalat" w:cs="Sylfaen"/>
          <w:sz w:val="20"/>
          <w:szCs w:val="24"/>
          <w:lang w:val="hy-AM" w:eastAsia="en-US"/>
        </w:rPr>
      </w:pPr>
      <w:r w:rsidRPr="00445857">
        <w:rPr>
          <w:rFonts w:ascii="GHEA Grapalat" w:hAnsi="GHEA Grapalat" w:cs="Sylfaen"/>
          <w:sz w:val="20"/>
          <w:szCs w:val="24"/>
          <w:lang w:val="hy-AM" w:eastAsia="en-US"/>
        </w:rPr>
        <w:t>2</w:t>
      </w:r>
      <w:r w:rsidR="003E3FD0" w:rsidRPr="00445857">
        <w:rPr>
          <w:rFonts w:ascii="GHEA Grapalat" w:hAnsi="GHEA Grapalat" w:cs="Sylfaen"/>
          <w:sz w:val="20"/>
          <w:szCs w:val="24"/>
          <w:lang w:val="hy-AM" w:eastAsia="en-US"/>
        </w:rPr>
        <w:t>)</w:t>
      </w:r>
      <w:r w:rsidR="00B67CCD" w:rsidRPr="00445857">
        <w:rPr>
          <w:rFonts w:ascii="GHEA Grapalat" w:hAnsi="GHEA Grapalat" w:cs="Sylfaen"/>
          <w:sz w:val="20"/>
          <w:szCs w:val="24"/>
          <w:lang w:val="hy-AM" w:eastAsia="en-US"/>
        </w:rPr>
        <w:t xml:space="preserve"> </w:t>
      </w:r>
      <w:r w:rsidR="0047117B" w:rsidRPr="00445857">
        <w:rPr>
          <w:rFonts w:ascii="GHEA Grapalat" w:hAnsi="GHEA Grapalat" w:cs="Sylfaen"/>
          <w:sz w:val="20"/>
          <w:szCs w:val="24"/>
          <w:lang w:val="hy-AM" w:eastAsia="en-US"/>
        </w:rPr>
        <w:t xml:space="preserve">իր կողմից հաստատված </w:t>
      </w:r>
      <w:r w:rsidR="00B67CCD" w:rsidRPr="00445857">
        <w:rPr>
          <w:rFonts w:ascii="GHEA Grapalat" w:hAnsi="GHEA Grapalat" w:cs="Sylfaen"/>
          <w:sz w:val="20"/>
          <w:szCs w:val="24"/>
          <w:lang w:val="hy-AM" w:eastAsia="en-US"/>
        </w:rPr>
        <w:t>գնային առաջարկ</w:t>
      </w:r>
    </w:p>
    <w:p w:rsidR="00B27463" w:rsidRDefault="00E326DD" w:rsidP="00B27463">
      <w:pPr>
        <w:ind w:firstLine="567"/>
        <w:jc w:val="both"/>
        <w:rPr>
          <w:rFonts w:ascii="GHEA Grapalat" w:hAnsi="GHEA Grapalat" w:cs="Sylfaen"/>
          <w:sz w:val="20"/>
          <w:lang w:val="hy-AM"/>
        </w:rPr>
      </w:pPr>
      <w:r w:rsidRPr="00445857">
        <w:rPr>
          <w:rFonts w:ascii="GHEA Grapalat" w:hAnsi="GHEA Grapalat" w:cs="Sylfaen"/>
          <w:sz w:val="20"/>
          <w:lang w:val="hy-AM"/>
        </w:rPr>
        <w:t xml:space="preserve">  </w:t>
      </w:r>
    </w:p>
    <w:p w:rsidR="00EC6281" w:rsidRPr="00445857" w:rsidRDefault="00445857" w:rsidP="00B27463">
      <w:pPr>
        <w:ind w:firstLine="567"/>
        <w:jc w:val="both"/>
        <w:rPr>
          <w:rFonts w:ascii="GHEA Grapalat" w:hAnsi="GHEA Grapalat" w:cs="Sylfaen"/>
          <w:sz w:val="20"/>
          <w:lang w:val="hy-AM"/>
        </w:rPr>
      </w:pPr>
      <w:r w:rsidRPr="00445857">
        <w:rPr>
          <w:rFonts w:ascii="GHEA Grapalat" w:hAnsi="GHEA Grapalat" w:cs="Sylfaen"/>
          <w:sz w:val="20"/>
          <w:lang w:val="hy-AM"/>
        </w:rPr>
        <w:t>3</w:t>
      </w:r>
      <w:r w:rsidR="00C96127" w:rsidRPr="00445857">
        <w:rPr>
          <w:rFonts w:ascii="GHEA Grapalat" w:hAnsi="GHEA Grapalat" w:cs="Sylfaen"/>
          <w:sz w:val="20"/>
          <w:lang w:val="hy-AM"/>
        </w:rPr>
        <w:t>)</w:t>
      </w:r>
      <w:r w:rsidR="00EC6281" w:rsidRPr="00445857">
        <w:rPr>
          <w:rFonts w:ascii="GHEA Grapalat" w:hAnsi="GHEA Grapalat" w:cs="Sylfaen"/>
          <w:sz w:val="20"/>
          <w:lang w:val="hy-AM"/>
        </w:rPr>
        <w:t xml:space="preserve"> շինարարական աշխատանքների գնման դեպքում՝</w:t>
      </w:r>
    </w:p>
    <w:p w:rsidR="00C96127" w:rsidRPr="00445857" w:rsidRDefault="00EC6281" w:rsidP="00EF3662">
      <w:pPr>
        <w:pStyle w:val="norm"/>
        <w:spacing w:line="240" w:lineRule="auto"/>
        <w:rPr>
          <w:rFonts w:ascii="GHEA Grapalat" w:hAnsi="GHEA Grapalat" w:cs="Sylfaen"/>
          <w:sz w:val="20"/>
          <w:szCs w:val="24"/>
          <w:lang w:val="hy-AM" w:eastAsia="en-US"/>
        </w:rPr>
      </w:pPr>
      <w:r w:rsidRPr="00445857">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rsidR="000845F6" w:rsidRPr="00445857" w:rsidRDefault="00C96127" w:rsidP="00EF3662">
      <w:pPr>
        <w:pStyle w:val="norm"/>
        <w:spacing w:line="240" w:lineRule="auto"/>
        <w:rPr>
          <w:rFonts w:ascii="GHEA Grapalat" w:hAnsi="GHEA Grapalat" w:cs="Sylfaen"/>
          <w:sz w:val="20"/>
          <w:szCs w:val="24"/>
          <w:lang w:val="hy-AM" w:eastAsia="en-US"/>
        </w:rPr>
      </w:pPr>
      <w:r w:rsidRPr="00445857">
        <w:rPr>
          <w:rFonts w:ascii="GHEA Grapalat" w:hAnsi="GHEA Grapalat" w:cs="Sylfaen"/>
          <w:sz w:val="20"/>
          <w:szCs w:val="24"/>
          <w:lang w:val="hy-AM" w:eastAsia="en-US"/>
        </w:rPr>
        <w:t>5</w:t>
      </w:r>
      <w:r w:rsidR="003E3FD0" w:rsidRPr="00445857">
        <w:rPr>
          <w:rFonts w:ascii="GHEA Grapalat" w:hAnsi="GHEA Grapalat" w:cs="Sylfaen"/>
          <w:sz w:val="20"/>
          <w:szCs w:val="24"/>
          <w:lang w:val="hy-AM" w:eastAsia="en-US"/>
        </w:rPr>
        <w:t>)</w:t>
      </w:r>
      <w:r w:rsidR="000845F6" w:rsidRPr="00445857">
        <w:rPr>
          <w:rFonts w:ascii="GHEA Grapalat" w:hAnsi="GHEA Grapalat" w:cs="Sylfaen"/>
          <w:sz w:val="20"/>
          <w:szCs w:val="24"/>
          <w:lang w:val="hy-AM" w:eastAsia="en-US"/>
        </w:rPr>
        <w:t xml:space="preserve"> </w:t>
      </w:r>
      <w:r w:rsidRPr="00445857">
        <w:rPr>
          <w:rFonts w:ascii="GHEA Grapalat" w:hAnsi="GHEA Grapalat" w:cs="Sylfaen"/>
          <w:sz w:val="20"/>
          <w:szCs w:val="24"/>
          <w:lang w:val="hy-AM" w:eastAsia="en-US"/>
        </w:rPr>
        <w:t xml:space="preserve">ենթակապալի </w:t>
      </w:r>
      <w:r w:rsidR="000845F6" w:rsidRPr="00445857">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445857">
        <w:rPr>
          <w:rFonts w:ascii="GHEA Grapalat" w:hAnsi="GHEA Grapalat" w:cs="Sylfaen"/>
          <w:sz w:val="20"/>
          <w:szCs w:val="24"/>
          <w:lang w:val="hy-AM" w:eastAsia="en-US"/>
        </w:rPr>
        <w:t xml:space="preserve">կնքվելիք </w:t>
      </w:r>
      <w:r w:rsidR="000845F6" w:rsidRPr="00445857">
        <w:rPr>
          <w:rFonts w:ascii="GHEA Grapalat" w:hAnsi="GHEA Grapalat" w:cs="Sylfaen"/>
          <w:sz w:val="20"/>
          <w:szCs w:val="24"/>
          <w:lang w:val="hy-AM" w:eastAsia="en-US"/>
        </w:rPr>
        <w:t xml:space="preserve">պայմանագիրն իրականացվելու է </w:t>
      </w:r>
      <w:r w:rsidRPr="00445857">
        <w:rPr>
          <w:rFonts w:ascii="GHEA Grapalat" w:hAnsi="GHEA Grapalat" w:cs="Sylfaen"/>
          <w:sz w:val="20"/>
          <w:szCs w:val="24"/>
          <w:lang w:val="hy-AM" w:eastAsia="en-US"/>
        </w:rPr>
        <w:t xml:space="preserve">ենթակապալի </w:t>
      </w:r>
      <w:r w:rsidR="000845F6" w:rsidRPr="00445857">
        <w:rPr>
          <w:rFonts w:ascii="GHEA Grapalat" w:hAnsi="GHEA Grapalat" w:cs="Sylfaen"/>
          <w:sz w:val="20"/>
          <w:szCs w:val="24"/>
          <w:lang w:val="hy-AM" w:eastAsia="en-US"/>
        </w:rPr>
        <w:t>միջոցով:</w:t>
      </w:r>
    </w:p>
    <w:p w:rsidR="000845F6" w:rsidRPr="00445857" w:rsidRDefault="003850A0" w:rsidP="00EF3662">
      <w:pPr>
        <w:pStyle w:val="norm"/>
        <w:spacing w:line="240" w:lineRule="auto"/>
        <w:rPr>
          <w:rFonts w:ascii="GHEA Grapalat" w:hAnsi="GHEA Grapalat" w:cs="Sylfaen"/>
          <w:sz w:val="20"/>
          <w:szCs w:val="24"/>
          <w:lang w:val="hy-AM" w:eastAsia="en-US"/>
        </w:rPr>
      </w:pPr>
      <w:r w:rsidRPr="00445857">
        <w:rPr>
          <w:rFonts w:ascii="GHEA Grapalat" w:hAnsi="GHEA Grapalat" w:cs="Sylfaen"/>
          <w:sz w:val="20"/>
          <w:szCs w:val="24"/>
          <w:lang w:val="hy-AM" w:eastAsia="en-US"/>
        </w:rPr>
        <w:t>6</w:t>
      </w:r>
      <w:r w:rsidR="003E3FD0" w:rsidRPr="00445857">
        <w:rPr>
          <w:rFonts w:ascii="GHEA Grapalat" w:hAnsi="GHEA Grapalat" w:cs="Sylfaen"/>
          <w:sz w:val="20"/>
          <w:szCs w:val="24"/>
          <w:lang w:val="hy-AM" w:eastAsia="en-US"/>
        </w:rPr>
        <w:t>)</w:t>
      </w:r>
      <w:r w:rsidR="002B0AEA" w:rsidRPr="00445857">
        <w:rPr>
          <w:rFonts w:ascii="GHEA Grapalat" w:hAnsi="GHEA Grapalat" w:cs="Sylfaen"/>
          <w:sz w:val="20"/>
          <w:szCs w:val="24"/>
          <w:lang w:val="hy-AM" w:eastAsia="en-US"/>
        </w:rPr>
        <w:t xml:space="preserve"> համատեղ գործունեության պայմանագ</w:t>
      </w:r>
      <w:r w:rsidR="00B32124" w:rsidRPr="00445857">
        <w:rPr>
          <w:rFonts w:ascii="GHEA Grapalat" w:hAnsi="GHEA Grapalat" w:cs="Sylfaen"/>
          <w:sz w:val="20"/>
          <w:szCs w:val="24"/>
          <w:lang w:val="hy-AM" w:eastAsia="en-US"/>
        </w:rPr>
        <w:t>րի պատճենը</w:t>
      </w:r>
      <w:r w:rsidR="002B0AEA" w:rsidRPr="00445857">
        <w:rPr>
          <w:rFonts w:ascii="GHEA Grapalat" w:hAnsi="GHEA Grapalat" w:cs="Sylfaen"/>
          <w:sz w:val="20"/>
          <w:szCs w:val="24"/>
          <w:lang w:val="hy-AM" w:eastAsia="en-US"/>
        </w:rPr>
        <w:t xml:space="preserve">, եթե </w:t>
      </w:r>
      <w:r w:rsidR="00F97D3E" w:rsidRPr="00445857">
        <w:rPr>
          <w:rFonts w:ascii="GHEA Grapalat" w:hAnsi="GHEA Grapalat" w:cs="Sylfaen"/>
          <w:sz w:val="20"/>
          <w:szCs w:val="24"/>
          <w:lang w:val="hy-AM" w:eastAsia="en-US"/>
        </w:rPr>
        <w:t xml:space="preserve">մասնակիցները սույն </w:t>
      </w:r>
      <w:r w:rsidR="002B0AEA" w:rsidRPr="00445857">
        <w:rPr>
          <w:rFonts w:ascii="GHEA Grapalat" w:hAnsi="GHEA Grapalat" w:cs="Sylfaen"/>
          <w:sz w:val="20"/>
          <w:szCs w:val="24"/>
          <w:lang w:val="hy-AM" w:eastAsia="en-US"/>
        </w:rPr>
        <w:t xml:space="preserve">ընթացակարգին մասնակցում </w:t>
      </w:r>
      <w:r w:rsidR="00F97D3E" w:rsidRPr="00445857">
        <w:rPr>
          <w:rFonts w:ascii="GHEA Grapalat" w:hAnsi="GHEA Grapalat" w:cs="Sylfaen"/>
          <w:sz w:val="20"/>
          <w:szCs w:val="24"/>
          <w:lang w:val="hy-AM" w:eastAsia="en-US"/>
        </w:rPr>
        <w:t xml:space="preserve">են </w:t>
      </w:r>
      <w:r w:rsidR="002B0AEA" w:rsidRPr="00445857">
        <w:rPr>
          <w:rFonts w:ascii="GHEA Grapalat" w:hAnsi="GHEA Grapalat" w:cs="Sylfaen"/>
          <w:sz w:val="20"/>
          <w:szCs w:val="24"/>
          <w:lang w:val="hy-AM" w:eastAsia="en-US"/>
        </w:rPr>
        <w:t>համատեղ գործունեության կարգով (կոնսորցիումով):</w:t>
      </w:r>
    </w:p>
    <w:p w:rsidR="00E410D5" w:rsidRPr="00445857" w:rsidRDefault="00E410D5" w:rsidP="00E410D5">
      <w:pPr>
        <w:pStyle w:val="norm"/>
        <w:spacing w:line="240" w:lineRule="auto"/>
        <w:rPr>
          <w:rFonts w:ascii="GHEA Grapalat" w:hAnsi="GHEA Grapalat" w:cs="Sylfaen"/>
          <w:sz w:val="20"/>
          <w:szCs w:val="24"/>
          <w:lang w:val="hy-AM" w:eastAsia="en-US"/>
        </w:rPr>
      </w:pPr>
      <w:bookmarkStart w:id="4" w:name="_Hlk9262052"/>
      <w:r w:rsidRPr="00445857">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445857"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445857">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445857">
        <w:rPr>
          <w:rFonts w:ascii="GHEA Grapalat" w:hAnsi="GHEA Grapalat" w:cs="Sylfaen"/>
          <w:sz w:val="20"/>
          <w:szCs w:val="24"/>
          <w:lang w:val="hy-AM" w:eastAsia="en-US"/>
        </w:rPr>
        <w:t xml:space="preserve">(միևնույն չափաբաժնին) </w:t>
      </w:r>
      <w:r w:rsidRPr="00445857">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445857"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445857">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445857" w:rsidRDefault="00037DDE" w:rsidP="00EF3662">
      <w:pPr>
        <w:pStyle w:val="norm"/>
        <w:spacing w:line="240" w:lineRule="auto"/>
        <w:rPr>
          <w:rFonts w:ascii="GHEA Grapalat" w:hAnsi="GHEA Grapalat" w:cs="Sylfaen"/>
          <w:sz w:val="20"/>
          <w:szCs w:val="24"/>
          <w:lang w:val="hy-AM" w:eastAsia="en-US"/>
        </w:rPr>
      </w:pPr>
    </w:p>
    <w:p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rsidR="00A45946" w:rsidRPr="00E6597C" w:rsidRDefault="00A45946" w:rsidP="00EF3662">
      <w:pPr>
        <w:jc w:val="center"/>
        <w:rPr>
          <w:rFonts w:ascii="GHEA Grapalat" w:hAnsi="GHEA Grapalat" w:cs="Arial"/>
          <w:b/>
          <w:sz w:val="20"/>
          <w:lang w:val="es-ES"/>
        </w:rPr>
      </w:pPr>
    </w:p>
    <w:p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rsidR="00B95FE0" w:rsidRPr="00E6597C" w:rsidRDefault="00C8055A" w:rsidP="00EF3662">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p>
    <w:p w:rsidR="00B95FE0" w:rsidRPr="00E6597C" w:rsidRDefault="00B95FE0" w:rsidP="006C1D25">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 xml:space="preserve">ասնակիցների գնային առաջարկների </w:t>
      </w:r>
      <w:r w:rsidR="00934B33" w:rsidRPr="00E6597C">
        <w:rPr>
          <w:rFonts w:ascii="GHEA Grapalat" w:hAnsi="GHEA Grapalat" w:cs="Sylfaen"/>
          <w:sz w:val="20"/>
          <w:szCs w:val="24"/>
          <w:lang w:val="hy-AM" w:eastAsia="en-US"/>
        </w:rPr>
        <w:t>գնահատում</w:t>
      </w:r>
      <w:r w:rsidR="00934B33" w:rsidRPr="00E6597C">
        <w:rPr>
          <w:rFonts w:ascii="GHEA Grapalat" w:hAnsi="GHEA Grapalat" w:cs="Sylfaen"/>
          <w:sz w:val="20"/>
          <w:szCs w:val="24"/>
          <w:lang w:eastAsia="en-US"/>
        </w:rPr>
        <w:t>ն</w:t>
      </w:r>
      <w:r w:rsidR="00934B33" w:rsidRPr="00E6597C">
        <w:rPr>
          <w:rFonts w:ascii="GHEA Grapalat" w:hAnsi="GHEA Grapalat" w:cs="Sylfaen"/>
          <w:sz w:val="20"/>
          <w:szCs w:val="24"/>
          <w:lang w:val="hy-AM" w:eastAsia="en-US"/>
        </w:rPr>
        <w:t xml:space="preserve"> </w:t>
      </w:r>
      <w:r w:rsidR="00934B33" w:rsidRPr="00E6597C">
        <w:rPr>
          <w:rFonts w:ascii="GHEA Grapalat" w:hAnsi="GHEA Grapalat" w:cs="Sylfaen"/>
          <w:sz w:val="20"/>
          <w:szCs w:val="24"/>
          <w:lang w:eastAsia="en-US"/>
        </w:rPr>
        <w:t>ու</w:t>
      </w:r>
      <w:r w:rsidR="00A45946" w:rsidRPr="00E6597C">
        <w:rPr>
          <w:rFonts w:ascii="GHEA Grapalat" w:hAnsi="GHEA Grapalat" w:cs="Sylfaen"/>
          <w:sz w:val="20"/>
          <w:szCs w:val="24"/>
          <w:lang w:val="hy-AM" w:eastAsia="en-US"/>
        </w:rPr>
        <w:t xml:space="preserve"> համեմատումն իրականացվում </w:t>
      </w:r>
      <w:r w:rsidR="00934B33" w:rsidRPr="00E6597C">
        <w:rPr>
          <w:rFonts w:ascii="GHEA Grapalat" w:hAnsi="GHEA Grapalat" w:cs="Sylfaen"/>
          <w:sz w:val="20"/>
          <w:szCs w:val="24"/>
          <w:lang w:eastAsia="en-US"/>
        </w:rPr>
        <w:t>են</w:t>
      </w:r>
      <w:r w:rsidR="00A45946" w:rsidRPr="00E6597C">
        <w:rPr>
          <w:rFonts w:ascii="GHEA Grapalat" w:hAnsi="GHEA Grapalat" w:cs="Sylfaen"/>
          <w:sz w:val="20"/>
          <w:szCs w:val="24"/>
          <w:lang w:val="hy-AM" w:eastAsia="en-US"/>
        </w:rPr>
        <w:t xml:space="preserve"> առանց սույն կետում նշված հարկի գումարի հաշվարկման:</w:t>
      </w:r>
      <w:r w:rsidRPr="00E6597C">
        <w:rPr>
          <w:rFonts w:ascii="GHEA Grapalat" w:hAnsi="GHEA Grapalat" w:cs="Sylfaen"/>
          <w:sz w:val="20"/>
          <w:szCs w:val="24"/>
          <w:lang w:val="hy-AM" w:eastAsia="en-US"/>
        </w:rPr>
        <w:t xml:space="preserve"> Ընդ որում, մասնակցի հայտը ենթակա չէ մերժման, եթե`</w:t>
      </w:r>
    </w:p>
    <w:p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rsidR="00096865" w:rsidRPr="00E6597C" w:rsidRDefault="00096865" w:rsidP="00EF3662">
      <w:pPr>
        <w:pStyle w:val="23"/>
        <w:spacing w:line="240" w:lineRule="auto"/>
        <w:ind w:firstLine="567"/>
        <w:rPr>
          <w:rFonts w:ascii="GHEA Grapalat" w:hAnsi="GHEA Grapalat"/>
          <w:lang w:val="es-ES"/>
        </w:rPr>
      </w:pPr>
    </w:p>
    <w:p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rsidR="00096865" w:rsidRPr="00E6597C" w:rsidRDefault="00096865" w:rsidP="00EF3662">
      <w:pPr>
        <w:pStyle w:val="a3"/>
        <w:spacing w:line="240" w:lineRule="auto"/>
        <w:ind w:firstLine="567"/>
        <w:rPr>
          <w:rFonts w:ascii="GHEA Grapalat" w:hAnsi="GHEA Grapalat"/>
          <w:b/>
          <w:lang w:val="af-ZA"/>
        </w:rPr>
      </w:pPr>
    </w:p>
    <w:p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rsidR="00353159" w:rsidRDefault="00353159" w:rsidP="009625DC">
      <w:pPr>
        <w:ind w:firstLine="567"/>
        <w:jc w:val="center"/>
        <w:rPr>
          <w:rFonts w:ascii="GHEA Grapalat" w:hAnsi="GHEA Grapalat"/>
          <w:b/>
          <w:sz w:val="20"/>
          <w:lang w:val="hy-AM"/>
        </w:rPr>
      </w:pPr>
    </w:p>
    <w:p w:rsidR="009625DC" w:rsidRPr="005E1F72" w:rsidRDefault="008D5016" w:rsidP="009625DC">
      <w:pPr>
        <w:ind w:firstLine="567"/>
        <w:jc w:val="center"/>
        <w:rPr>
          <w:rFonts w:ascii="GHEA Grapalat" w:hAnsi="GHEA Grapalat"/>
          <w:b/>
          <w:sz w:val="20"/>
          <w:lang w:val="af-ZA"/>
        </w:rPr>
      </w:pPr>
      <w:r w:rsidRPr="00E6597C">
        <w:rPr>
          <w:rFonts w:ascii="GHEA Grapalat" w:hAnsi="GHEA Grapalat"/>
          <w:b/>
          <w:sz w:val="20"/>
          <w:lang w:val="af-ZA"/>
        </w:rPr>
        <w:t xml:space="preserve"> </w:t>
      </w:r>
      <w:r w:rsidR="009625DC" w:rsidRPr="005E1F72">
        <w:rPr>
          <w:rFonts w:ascii="GHEA Grapalat" w:hAnsi="GHEA Grapalat"/>
          <w:b/>
          <w:sz w:val="20"/>
          <w:lang w:val="af-ZA"/>
        </w:rPr>
        <w:t xml:space="preserve">7. </w:t>
      </w:r>
      <w:r w:rsidR="009625DC" w:rsidRPr="005E1F72">
        <w:rPr>
          <w:rFonts w:ascii="GHEA Grapalat" w:hAnsi="GHEA Grapalat" w:cs="Sylfaen"/>
          <w:b/>
          <w:sz w:val="20"/>
          <w:lang w:val="es-ES"/>
        </w:rPr>
        <w:t>ՀԱՅՏԻ</w:t>
      </w:r>
      <w:r w:rsidR="009625DC" w:rsidRPr="005E1F72">
        <w:rPr>
          <w:rFonts w:ascii="GHEA Grapalat" w:hAnsi="GHEA Grapalat" w:cs="Times Armenian"/>
          <w:b/>
          <w:sz w:val="20"/>
          <w:lang w:val="af-ZA"/>
        </w:rPr>
        <w:t xml:space="preserve"> </w:t>
      </w:r>
      <w:r w:rsidR="009625DC" w:rsidRPr="005E1F72">
        <w:rPr>
          <w:rFonts w:ascii="GHEA Grapalat" w:hAnsi="GHEA Grapalat" w:cs="Sylfaen"/>
          <w:b/>
          <w:sz w:val="20"/>
          <w:lang w:val="es-ES"/>
        </w:rPr>
        <w:t>ԱՊԱՀՈՎՈՒՄԸ</w:t>
      </w:r>
      <w:r w:rsidR="009625DC" w:rsidRPr="00CC3A77">
        <w:rPr>
          <w:rFonts w:ascii="GHEA Grapalat" w:hAnsi="GHEA Grapalat" w:cs="Times Armenian"/>
          <w:b/>
          <w:color w:val="FFFFFF"/>
          <w:sz w:val="20"/>
          <w:lang w:val="af-ZA"/>
        </w:rPr>
        <w:t xml:space="preserve"> </w:t>
      </w:r>
    </w:p>
    <w:p w:rsidR="009625DC" w:rsidRPr="005E1F72" w:rsidRDefault="009625DC" w:rsidP="009625DC">
      <w:pPr>
        <w:ind w:firstLine="567"/>
        <w:jc w:val="both"/>
        <w:rPr>
          <w:rFonts w:ascii="GHEA Grapalat" w:hAnsi="GHEA Grapalat"/>
          <w:b/>
          <w:sz w:val="20"/>
          <w:lang w:val="af-ZA"/>
        </w:rPr>
      </w:pPr>
    </w:p>
    <w:p w:rsidR="009625DC" w:rsidRPr="005E1F72" w:rsidRDefault="009625DC" w:rsidP="009625DC">
      <w:pPr>
        <w:ind w:firstLine="567"/>
        <w:jc w:val="both"/>
        <w:rPr>
          <w:rFonts w:ascii="GHEA Grapalat" w:hAnsi="GHEA Grapalat"/>
          <w:sz w:val="20"/>
          <w:szCs w:val="20"/>
          <w:lang w:val="af-ZA"/>
        </w:rPr>
      </w:pPr>
      <w:r w:rsidRPr="005E1F72">
        <w:rPr>
          <w:rFonts w:ascii="GHEA Grapalat" w:hAnsi="GHEA Grapalat"/>
          <w:sz w:val="20"/>
          <w:lang w:val="af-ZA"/>
        </w:rPr>
        <w:t xml:space="preserve">7.1 </w:t>
      </w:r>
      <w:r w:rsidRPr="005E1F72">
        <w:rPr>
          <w:rFonts w:ascii="GHEA Grapalat" w:hAnsi="GHEA Grapalat" w:cs="Sylfaen"/>
          <w:sz w:val="20"/>
          <w:lang w:val="ru-RU"/>
        </w:rPr>
        <w:t>Մասնակիցը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հայտով</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հրավերով</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կարգով </w:t>
      </w:r>
      <w:r w:rsidRPr="005E1F72">
        <w:rPr>
          <w:rFonts w:ascii="GHEA Grapalat" w:hAnsi="GHEA Grapalat" w:cs="Sylfaen"/>
          <w:bCs/>
          <w:sz w:val="20"/>
          <w:szCs w:val="20"/>
        </w:rPr>
        <w:t>ներկայացնում</w:t>
      </w:r>
      <w:r w:rsidRPr="005E1F72">
        <w:rPr>
          <w:rFonts w:ascii="GHEA Grapalat" w:hAnsi="GHEA Grapalat" w:cs="Sylfaen"/>
          <w:bCs/>
          <w:sz w:val="20"/>
          <w:szCs w:val="20"/>
          <w:lang w:val="af-ZA"/>
        </w:rPr>
        <w:t xml:space="preserve"> </w:t>
      </w:r>
      <w:r w:rsidRPr="005E1F72">
        <w:rPr>
          <w:rFonts w:ascii="GHEA Grapalat" w:hAnsi="GHEA Grapalat" w:cs="Sylfaen"/>
          <w:bCs/>
          <w:sz w:val="20"/>
          <w:szCs w:val="20"/>
        </w:rPr>
        <w:t>է</w:t>
      </w:r>
      <w:r w:rsidRPr="005E1F72">
        <w:rPr>
          <w:rFonts w:ascii="GHEA Grapalat" w:hAnsi="GHEA Grapalat" w:cs="Sylfaen"/>
          <w:bCs/>
          <w:sz w:val="20"/>
          <w:szCs w:val="20"/>
          <w:lang w:val="af-ZA"/>
        </w:rPr>
        <w:t xml:space="preserve"> </w:t>
      </w:r>
      <w:r w:rsidRPr="005E1F72">
        <w:rPr>
          <w:rFonts w:ascii="GHEA Grapalat" w:hAnsi="GHEA Grapalat" w:cs="Sylfaen"/>
          <w:bCs/>
          <w:sz w:val="20"/>
          <w:szCs w:val="20"/>
        </w:rPr>
        <w:t>հայտի</w:t>
      </w:r>
      <w:r w:rsidRPr="005E1F72">
        <w:rPr>
          <w:rFonts w:ascii="GHEA Grapalat" w:hAnsi="GHEA Grapalat" w:cs="Sylfaen"/>
          <w:bCs/>
          <w:sz w:val="20"/>
          <w:szCs w:val="20"/>
          <w:lang w:val="af-ZA"/>
        </w:rPr>
        <w:t xml:space="preserve"> </w:t>
      </w:r>
      <w:r w:rsidRPr="005E1F72">
        <w:rPr>
          <w:rFonts w:ascii="GHEA Grapalat" w:hAnsi="GHEA Grapalat" w:cs="Sylfaen"/>
          <w:bCs/>
          <w:sz w:val="20"/>
          <w:szCs w:val="20"/>
        </w:rPr>
        <w:t>ապահովում</w:t>
      </w:r>
      <w:r w:rsidRPr="005E1F72">
        <w:rPr>
          <w:rFonts w:ascii="GHEA Grapalat" w:hAnsi="GHEA Grapalat" w:cs="Sylfaen"/>
          <w:bCs/>
          <w:sz w:val="20"/>
          <w:szCs w:val="20"/>
          <w:lang w:val="af-ZA"/>
        </w:rPr>
        <w:t>:</w:t>
      </w:r>
      <w:r w:rsidRPr="005E1F72">
        <w:rPr>
          <w:rFonts w:ascii="GHEA Grapalat" w:hAnsi="GHEA Grapalat"/>
          <w:sz w:val="20"/>
          <w:szCs w:val="20"/>
          <w:lang w:val="af-ZA"/>
        </w:rPr>
        <w:t xml:space="preserve"> </w:t>
      </w:r>
    </w:p>
    <w:p w:rsidR="009625DC" w:rsidRPr="005E1F72" w:rsidRDefault="009625DC" w:rsidP="009625DC">
      <w:pPr>
        <w:ind w:firstLine="567"/>
        <w:jc w:val="both"/>
        <w:rPr>
          <w:rFonts w:ascii="GHEA Grapalat" w:hAnsi="GHEA Grapalat" w:cs="Sylfaen"/>
          <w:sz w:val="20"/>
          <w:szCs w:val="20"/>
          <w:lang w:val="af-ZA"/>
        </w:rPr>
      </w:pPr>
      <w:r w:rsidRPr="005E1F72">
        <w:rPr>
          <w:rFonts w:ascii="GHEA Grapalat" w:hAnsi="GHEA Grapalat" w:cs="Sylfaen"/>
          <w:sz w:val="20"/>
          <w:szCs w:val="20"/>
        </w:rPr>
        <w:t>Հայտի</w:t>
      </w:r>
      <w:r w:rsidRPr="005E1F72">
        <w:rPr>
          <w:rFonts w:ascii="GHEA Grapalat" w:hAnsi="GHEA Grapalat" w:cs="Sylfaen"/>
          <w:sz w:val="20"/>
          <w:szCs w:val="20"/>
          <w:lang w:val="af-ZA"/>
        </w:rPr>
        <w:t xml:space="preserve"> </w:t>
      </w:r>
      <w:r w:rsidRPr="005E1F72">
        <w:rPr>
          <w:rFonts w:ascii="GHEA Grapalat" w:hAnsi="GHEA Grapalat" w:cs="Sylfaen"/>
          <w:sz w:val="20"/>
          <w:szCs w:val="20"/>
        </w:rPr>
        <w:t>ապահովումը</w:t>
      </w:r>
      <w:r w:rsidRPr="005E1F72">
        <w:rPr>
          <w:rFonts w:ascii="GHEA Grapalat" w:hAnsi="GHEA Grapalat" w:cs="Sylfaen"/>
          <w:sz w:val="20"/>
          <w:szCs w:val="20"/>
          <w:lang w:val="af-ZA"/>
        </w:rPr>
        <w:t xml:space="preserve"> </w:t>
      </w:r>
      <w:r w:rsidRPr="005E1F72">
        <w:rPr>
          <w:rFonts w:ascii="GHEA Grapalat" w:hAnsi="GHEA Grapalat" w:cs="Sylfaen"/>
          <w:sz w:val="20"/>
          <w:szCs w:val="20"/>
        </w:rPr>
        <w:t>ներկայացվում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բանկային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երաշխիքի</w:t>
      </w:r>
      <w:r w:rsidRPr="005E1F72">
        <w:rPr>
          <w:rFonts w:ascii="GHEA Grapalat" w:hAnsi="GHEA Grapalat" w:cs="Sylfaen"/>
          <w:sz w:val="20"/>
          <w:szCs w:val="20"/>
          <w:lang w:val="af-ZA"/>
        </w:rPr>
        <w:t xml:space="preserve"> </w:t>
      </w:r>
      <w:r>
        <w:rPr>
          <w:rFonts w:ascii="GHEA Grapalat" w:hAnsi="GHEA Grapalat" w:cs="Sylfaen"/>
          <w:sz w:val="20"/>
          <w:szCs w:val="20"/>
          <w:lang w:val="af-ZA"/>
        </w:rPr>
        <w:t xml:space="preserve">(հավելված 3) </w:t>
      </w:r>
      <w:r w:rsidRPr="005E1F72">
        <w:rPr>
          <w:rFonts w:ascii="GHEA Grapalat" w:hAnsi="GHEA Grapalat" w:cs="Sylfaen"/>
          <w:sz w:val="20"/>
          <w:szCs w:val="20"/>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կանխիկ</w:t>
      </w:r>
      <w:r w:rsidRPr="005E1F72">
        <w:rPr>
          <w:rFonts w:ascii="GHEA Grapalat" w:hAnsi="GHEA Grapalat" w:cs="Sylfaen"/>
          <w:sz w:val="20"/>
          <w:szCs w:val="20"/>
          <w:lang w:val="af-ZA"/>
        </w:rPr>
        <w:t xml:space="preserve"> </w:t>
      </w:r>
      <w:r w:rsidRPr="005E1F72">
        <w:rPr>
          <w:rFonts w:ascii="GHEA Grapalat" w:hAnsi="GHEA Grapalat" w:cs="Sylfaen"/>
          <w:sz w:val="20"/>
          <w:szCs w:val="20"/>
        </w:rPr>
        <w:t>փողի</w:t>
      </w:r>
      <w:r w:rsidRPr="005E1F72">
        <w:rPr>
          <w:rFonts w:ascii="GHEA Grapalat" w:hAnsi="GHEA Grapalat" w:cs="Sylfaen"/>
          <w:sz w:val="20"/>
          <w:szCs w:val="20"/>
          <w:lang w:val="af-ZA"/>
        </w:rPr>
        <w:t xml:space="preserve"> </w:t>
      </w:r>
      <w:r w:rsidRPr="005E1F72">
        <w:rPr>
          <w:rFonts w:ascii="GHEA Grapalat" w:hAnsi="GHEA Grapalat" w:cs="Sylfaen"/>
          <w:sz w:val="20"/>
          <w:szCs w:val="20"/>
        </w:rPr>
        <w:t>ձևով</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չափը</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հավասար</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մասնակցի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գնային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առաջարկի</w:t>
      </w:r>
      <w:r w:rsidRPr="005E1F72">
        <w:rPr>
          <w:rFonts w:ascii="GHEA Grapalat" w:hAnsi="GHEA Grapalat" w:cs="Sylfaen"/>
          <w:sz w:val="20"/>
          <w:szCs w:val="20"/>
          <w:lang w:val="af-ZA"/>
        </w:rPr>
        <w:t xml:space="preserve"> </w:t>
      </w:r>
      <w:r w:rsidRPr="005E1F72">
        <w:rPr>
          <w:rFonts w:ascii="GHEA Grapalat" w:hAnsi="GHEA Grapalat" w:cs="Sylfaen"/>
          <w:sz w:val="20"/>
          <w:szCs w:val="20"/>
        </w:rPr>
        <w:t>հինգ</w:t>
      </w:r>
      <w:r w:rsidRPr="005E1F72">
        <w:rPr>
          <w:rFonts w:ascii="GHEA Grapalat" w:hAnsi="GHEA Grapalat" w:cs="Sylfaen"/>
          <w:sz w:val="20"/>
          <w:szCs w:val="20"/>
          <w:lang w:val="af-ZA"/>
        </w:rPr>
        <w:t xml:space="preserve"> </w:t>
      </w:r>
      <w:r w:rsidRPr="005E1F72">
        <w:rPr>
          <w:rFonts w:ascii="GHEA Grapalat" w:hAnsi="GHEA Grapalat" w:cs="Sylfaen"/>
          <w:sz w:val="20"/>
          <w:szCs w:val="20"/>
        </w:rPr>
        <w:t>տոկոսին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մասնակիցը</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հայտի</w:t>
      </w:r>
      <w:r w:rsidRPr="005E1F72">
        <w:rPr>
          <w:rFonts w:ascii="GHEA Grapalat" w:hAnsi="GHEA Grapalat" w:cs="Sylfaen"/>
          <w:sz w:val="20"/>
          <w:szCs w:val="20"/>
          <w:lang w:val="af-ZA"/>
        </w:rPr>
        <w:t xml:space="preserve"> </w:t>
      </w:r>
      <w:r w:rsidRPr="005E1F72">
        <w:rPr>
          <w:rFonts w:ascii="GHEA Grapalat" w:hAnsi="GHEA Grapalat" w:cs="Sylfaen"/>
          <w:sz w:val="20"/>
          <w:szCs w:val="20"/>
        </w:rPr>
        <w:t>ապահովումը</w:t>
      </w:r>
      <w:r w:rsidRPr="005E1F72">
        <w:rPr>
          <w:rFonts w:ascii="GHEA Grapalat" w:hAnsi="GHEA Grapalat" w:cs="Sylfaen"/>
          <w:sz w:val="20"/>
          <w:szCs w:val="20"/>
          <w:lang w:val="af-ZA"/>
        </w:rPr>
        <w:t xml:space="preserve"> </w:t>
      </w:r>
      <w:r w:rsidRPr="005E1F72">
        <w:rPr>
          <w:rFonts w:ascii="GHEA Grapalat" w:hAnsi="GHEA Grapalat" w:cs="Sylfaen"/>
          <w:sz w:val="20"/>
          <w:szCs w:val="20"/>
        </w:rPr>
        <w:t>ներկայացրել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չափից</w:t>
      </w:r>
      <w:r w:rsidRPr="005E1F72">
        <w:rPr>
          <w:rFonts w:ascii="GHEA Grapalat" w:hAnsi="GHEA Grapalat" w:cs="Sylfaen"/>
          <w:sz w:val="20"/>
          <w:szCs w:val="20"/>
          <w:lang w:val="af-ZA"/>
        </w:rPr>
        <w:t xml:space="preserve"> </w:t>
      </w:r>
      <w:r w:rsidRPr="005E1F72">
        <w:rPr>
          <w:rFonts w:ascii="GHEA Grapalat" w:hAnsi="GHEA Grapalat" w:cs="Sylfaen"/>
          <w:sz w:val="20"/>
          <w:szCs w:val="20"/>
        </w:rPr>
        <w:t>ավելի</w:t>
      </w:r>
      <w:r w:rsidRPr="005E1F72">
        <w:rPr>
          <w:rFonts w:ascii="GHEA Grapalat" w:hAnsi="GHEA Grapalat" w:cs="Sylfaen"/>
          <w:sz w:val="20"/>
          <w:szCs w:val="20"/>
          <w:lang w:val="af-ZA"/>
        </w:rPr>
        <w:t xml:space="preserve">, </w:t>
      </w:r>
      <w:r w:rsidRPr="005E1F72">
        <w:rPr>
          <w:rFonts w:ascii="GHEA Grapalat" w:hAnsi="GHEA Grapalat" w:cs="Sylfaen"/>
          <w:sz w:val="20"/>
          <w:szCs w:val="20"/>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համարվում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հրավերի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պահանջներին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բավարարող</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ենթակա</w:t>
      </w:r>
      <w:r w:rsidRPr="005E1F72">
        <w:rPr>
          <w:rFonts w:ascii="GHEA Grapalat" w:hAnsi="GHEA Grapalat" w:cs="Sylfaen"/>
          <w:sz w:val="20"/>
          <w:szCs w:val="20"/>
          <w:lang w:val="af-ZA"/>
        </w:rPr>
        <w:t xml:space="preserve"> </w:t>
      </w:r>
      <w:r w:rsidRPr="005E1F72">
        <w:rPr>
          <w:rFonts w:ascii="GHEA Grapalat" w:hAnsi="GHEA Grapalat" w:cs="Sylfaen"/>
          <w:sz w:val="20"/>
          <w:szCs w:val="20"/>
        </w:rPr>
        <w:t>չէ</w:t>
      </w:r>
      <w:r w:rsidRPr="005E1F72">
        <w:rPr>
          <w:rFonts w:ascii="GHEA Grapalat" w:hAnsi="GHEA Grapalat" w:cs="Sylfaen"/>
          <w:sz w:val="20"/>
          <w:szCs w:val="20"/>
          <w:lang w:val="af-ZA"/>
        </w:rPr>
        <w:t xml:space="preserve"> </w:t>
      </w:r>
      <w:r w:rsidRPr="005E1F72">
        <w:rPr>
          <w:rFonts w:ascii="GHEA Grapalat" w:hAnsi="GHEA Grapalat" w:cs="Sylfaen"/>
          <w:sz w:val="20"/>
          <w:szCs w:val="20"/>
        </w:rPr>
        <w:t>մերժման</w:t>
      </w:r>
      <w:r w:rsidRPr="005E1F72">
        <w:rPr>
          <w:rFonts w:ascii="GHEA Grapalat" w:hAnsi="GHEA Grapalat" w:cs="Sylfaen"/>
          <w:sz w:val="20"/>
          <w:szCs w:val="20"/>
          <w:lang w:val="af-ZA"/>
        </w:rPr>
        <w:t>:</w:t>
      </w:r>
    </w:p>
    <w:p w:rsidR="009625DC" w:rsidRPr="005E1F72" w:rsidRDefault="009625DC" w:rsidP="009625DC">
      <w:pPr>
        <w:ind w:firstLine="567"/>
        <w:jc w:val="both"/>
        <w:rPr>
          <w:rFonts w:ascii="GHEA Grapalat" w:hAnsi="GHEA Grapalat" w:cs="Sylfaen"/>
          <w:sz w:val="20"/>
          <w:szCs w:val="20"/>
          <w:lang w:val="af-ZA"/>
        </w:rPr>
      </w:pPr>
      <w:r w:rsidRPr="005E1F72">
        <w:rPr>
          <w:rFonts w:ascii="GHEA Grapalat" w:hAnsi="GHEA Grapalat"/>
          <w:sz w:val="20"/>
          <w:szCs w:val="20"/>
        </w:rPr>
        <w:t>Կանխիկ</w:t>
      </w:r>
      <w:r w:rsidRPr="005E1F72">
        <w:rPr>
          <w:rFonts w:ascii="GHEA Grapalat" w:hAnsi="GHEA Grapalat"/>
          <w:sz w:val="20"/>
          <w:szCs w:val="20"/>
          <w:lang w:val="af-ZA"/>
        </w:rPr>
        <w:t xml:space="preserve"> </w:t>
      </w:r>
      <w:r w:rsidRPr="005E1F72">
        <w:rPr>
          <w:rFonts w:ascii="GHEA Grapalat" w:hAnsi="GHEA Grapalat"/>
          <w:sz w:val="20"/>
          <w:szCs w:val="20"/>
        </w:rPr>
        <w:t>փողի</w:t>
      </w:r>
      <w:r w:rsidRPr="005E1F72">
        <w:rPr>
          <w:rFonts w:ascii="GHEA Grapalat" w:hAnsi="GHEA Grapalat"/>
          <w:sz w:val="20"/>
          <w:szCs w:val="20"/>
          <w:lang w:val="af-ZA"/>
        </w:rPr>
        <w:t xml:space="preserve"> </w:t>
      </w:r>
      <w:r w:rsidRPr="005E1F72">
        <w:rPr>
          <w:rFonts w:ascii="GHEA Grapalat" w:hAnsi="GHEA Grapalat"/>
          <w:sz w:val="20"/>
          <w:szCs w:val="20"/>
        </w:rPr>
        <w:t>ձևով</w:t>
      </w:r>
      <w:r w:rsidRPr="005E1F72">
        <w:rPr>
          <w:rFonts w:ascii="GHEA Grapalat" w:hAnsi="GHEA Grapalat"/>
          <w:sz w:val="20"/>
          <w:szCs w:val="20"/>
          <w:lang w:val="af-ZA"/>
        </w:rPr>
        <w:t xml:space="preserve"> </w:t>
      </w:r>
      <w:r w:rsidRPr="005E1F72">
        <w:rPr>
          <w:rFonts w:ascii="GHEA Grapalat" w:hAnsi="GHEA Grapalat"/>
          <w:sz w:val="20"/>
          <w:szCs w:val="20"/>
        </w:rPr>
        <w:t>ներկայացված</w:t>
      </w:r>
      <w:r w:rsidRPr="005E1F72">
        <w:rPr>
          <w:rFonts w:ascii="GHEA Grapalat" w:hAnsi="GHEA Grapalat"/>
          <w:sz w:val="20"/>
          <w:szCs w:val="20"/>
          <w:lang w:val="af-ZA"/>
        </w:rPr>
        <w:t xml:space="preserve"> </w:t>
      </w:r>
      <w:r w:rsidRPr="005E1F72">
        <w:rPr>
          <w:rFonts w:ascii="GHEA Grapalat" w:hAnsi="GHEA Grapalat"/>
          <w:sz w:val="20"/>
          <w:szCs w:val="20"/>
        </w:rPr>
        <w:t>հայտի</w:t>
      </w:r>
      <w:r w:rsidRPr="005E1F72">
        <w:rPr>
          <w:rFonts w:ascii="GHEA Grapalat" w:hAnsi="GHEA Grapalat"/>
          <w:sz w:val="20"/>
          <w:szCs w:val="20"/>
          <w:lang w:val="af-ZA"/>
        </w:rPr>
        <w:t xml:space="preserve"> </w:t>
      </w:r>
      <w:r w:rsidRPr="005E1F72">
        <w:rPr>
          <w:rFonts w:ascii="GHEA Grapalat" w:hAnsi="GHEA Grapalat"/>
          <w:sz w:val="20"/>
          <w:szCs w:val="20"/>
        </w:rPr>
        <w:t>ապահովումը</w:t>
      </w:r>
      <w:r w:rsidRPr="005E1F72">
        <w:rPr>
          <w:rFonts w:ascii="GHEA Grapalat" w:hAnsi="GHEA Grapalat"/>
          <w:sz w:val="20"/>
          <w:szCs w:val="20"/>
          <w:lang w:val="af-ZA"/>
        </w:rPr>
        <w:t xml:space="preserve"> </w:t>
      </w:r>
      <w:r w:rsidRPr="005E1F72">
        <w:rPr>
          <w:rFonts w:ascii="GHEA Grapalat" w:hAnsi="GHEA Grapalat"/>
          <w:sz w:val="20"/>
          <w:szCs w:val="20"/>
        </w:rPr>
        <w:t>պետք</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փոխանցվի</w:t>
      </w:r>
      <w:r w:rsidRPr="005E1F72">
        <w:rPr>
          <w:rFonts w:ascii="GHEA Grapalat" w:hAnsi="GHEA Grapalat"/>
          <w:sz w:val="20"/>
          <w:szCs w:val="20"/>
          <w:lang w:val="af-ZA"/>
        </w:rPr>
        <w:t xml:space="preserve"> </w:t>
      </w:r>
      <w:r w:rsidRPr="005E1F72">
        <w:rPr>
          <w:rFonts w:ascii="GHEA Grapalat" w:hAnsi="GHEA Grapalat"/>
          <w:sz w:val="20"/>
          <w:szCs w:val="20"/>
        </w:rPr>
        <w:t>Կենտրոնական</w:t>
      </w:r>
      <w:r w:rsidRPr="005E1F72">
        <w:rPr>
          <w:rFonts w:ascii="GHEA Grapalat" w:hAnsi="GHEA Grapalat"/>
          <w:sz w:val="20"/>
          <w:szCs w:val="20"/>
          <w:lang w:val="af-ZA"/>
        </w:rPr>
        <w:t xml:space="preserve"> </w:t>
      </w:r>
      <w:r w:rsidRPr="005E1F72">
        <w:rPr>
          <w:rFonts w:ascii="GHEA Grapalat" w:hAnsi="GHEA Grapalat"/>
          <w:sz w:val="20"/>
          <w:szCs w:val="20"/>
        </w:rPr>
        <w:t>գանձապետարանում</w:t>
      </w:r>
      <w:r w:rsidRPr="005E1F72">
        <w:rPr>
          <w:rFonts w:ascii="GHEA Grapalat" w:hAnsi="GHEA Grapalat"/>
          <w:sz w:val="20"/>
          <w:szCs w:val="20"/>
          <w:lang w:val="af-ZA"/>
        </w:rPr>
        <w:t xml:space="preserve"> </w:t>
      </w:r>
      <w:r w:rsidRPr="005E1F72">
        <w:rPr>
          <w:rFonts w:ascii="GHEA Grapalat" w:hAnsi="GHEA Grapalat"/>
          <w:sz w:val="20"/>
          <w:szCs w:val="20"/>
        </w:rPr>
        <w:t>լիազորված</w:t>
      </w:r>
      <w:r w:rsidRPr="005E1F72">
        <w:rPr>
          <w:rFonts w:ascii="GHEA Grapalat" w:hAnsi="GHEA Grapalat"/>
          <w:sz w:val="20"/>
          <w:szCs w:val="20"/>
          <w:lang w:val="af-ZA"/>
        </w:rPr>
        <w:t xml:space="preserve"> </w:t>
      </w:r>
      <w:r w:rsidRPr="005E1F72">
        <w:rPr>
          <w:rFonts w:ascii="GHEA Grapalat" w:hAnsi="GHEA Grapalat"/>
          <w:sz w:val="20"/>
          <w:szCs w:val="20"/>
        </w:rPr>
        <w:t>մարմնի</w:t>
      </w:r>
      <w:r w:rsidRPr="005E1F72">
        <w:rPr>
          <w:rFonts w:ascii="GHEA Grapalat" w:hAnsi="GHEA Grapalat"/>
          <w:sz w:val="20"/>
          <w:szCs w:val="20"/>
          <w:lang w:val="af-ZA"/>
        </w:rPr>
        <w:t xml:space="preserve"> </w:t>
      </w:r>
      <w:r w:rsidRPr="005E1F72">
        <w:rPr>
          <w:rFonts w:ascii="GHEA Grapalat" w:hAnsi="GHEA Grapalat"/>
          <w:sz w:val="20"/>
          <w:szCs w:val="20"/>
        </w:rPr>
        <w:t>անվամբ</w:t>
      </w:r>
      <w:r w:rsidRPr="005E1F72">
        <w:rPr>
          <w:rFonts w:ascii="GHEA Grapalat" w:hAnsi="GHEA Grapalat"/>
          <w:sz w:val="20"/>
          <w:szCs w:val="20"/>
          <w:lang w:val="af-ZA"/>
        </w:rPr>
        <w:t xml:space="preserve"> </w:t>
      </w:r>
      <w:r w:rsidRPr="005E1F72">
        <w:rPr>
          <w:rFonts w:ascii="GHEA Grapalat" w:hAnsi="GHEA Grapalat"/>
          <w:sz w:val="20"/>
          <w:szCs w:val="20"/>
        </w:rPr>
        <w:t>բացված</w:t>
      </w:r>
      <w:r w:rsidRPr="005E1F72">
        <w:rPr>
          <w:rFonts w:ascii="GHEA Grapalat" w:hAnsi="GHEA Grapalat"/>
          <w:sz w:val="20"/>
          <w:szCs w:val="20"/>
          <w:lang w:val="af-ZA"/>
        </w:rPr>
        <w:t xml:space="preserve"> </w:t>
      </w:r>
      <w:r w:rsidRPr="005E1F72">
        <w:rPr>
          <w:rFonts w:ascii="GHEA Grapalat" w:hAnsi="GHEA Grapalat"/>
          <w:lang w:val="af-ZA"/>
        </w:rPr>
        <w:t>«</w:t>
      </w:r>
      <w:r w:rsidRPr="005E1F72">
        <w:rPr>
          <w:rFonts w:ascii="GHEA Grapalat" w:hAnsi="GHEA Grapalat"/>
          <w:sz w:val="20"/>
          <w:szCs w:val="20"/>
          <w:lang w:val="af-ZA"/>
        </w:rPr>
        <w:t>900008000466</w:t>
      </w:r>
      <w:r w:rsidRPr="005E1F72">
        <w:rPr>
          <w:rFonts w:ascii="GHEA Grapalat" w:hAnsi="GHEA Grapalat"/>
          <w:lang w:val="af-ZA"/>
        </w:rPr>
        <w:t>»</w:t>
      </w:r>
      <w:r w:rsidRPr="005E1F72">
        <w:rPr>
          <w:rFonts w:ascii="GHEA Grapalat" w:hAnsi="GHEA Grapalat"/>
          <w:sz w:val="20"/>
          <w:szCs w:val="20"/>
          <w:lang w:val="af-ZA"/>
        </w:rPr>
        <w:t xml:space="preserve"> </w:t>
      </w:r>
      <w:r w:rsidRPr="005E1F72">
        <w:rPr>
          <w:rFonts w:ascii="GHEA Grapalat" w:hAnsi="GHEA Grapalat"/>
          <w:sz w:val="20"/>
          <w:szCs w:val="20"/>
        </w:rPr>
        <w:t>գանձապետական</w:t>
      </w:r>
      <w:r w:rsidRPr="005E1F72">
        <w:rPr>
          <w:rFonts w:ascii="GHEA Grapalat" w:hAnsi="GHEA Grapalat"/>
          <w:sz w:val="20"/>
          <w:szCs w:val="20"/>
          <w:lang w:val="af-ZA"/>
        </w:rPr>
        <w:t xml:space="preserve"> </w:t>
      </w:r>
      <w:r w:rsidRPr="005E1F72">
        <w:rPr>
          <w:rFonts w:ascii="GHEA Grapalat" w:hAnsi="GHEA Grapalat"/>
          <w:sz w:val="20"/>
          <w:szCs w:val="20"/>
        </w:rPr>
        <w:t>հաշվին</w:t>
      </w:r>
      <w:r w:rsidRPr="005E1F72">
        <w:rPr>
          <w:rFonts w:ascii="GHEA Grapalat" w:hAnsi="GHEA Grapalat"/>
          <w:sz w:val="20"/>
          <w:szCs w:val="20"/>
          <w:lang w:val="af-ZA"/>
        </w:rPr>
        <w:t xml:space="preserve">, </w:t>
      </w:r>
      <w:r w:rsidRPr="005E1F72">
        <w:rPr>
          <w:rFonts w:ascii="GHEA Grapalat" w:hAnsi="GHEA Grapalat"/>
          <w:sz w:val="20"/>
          <w:szCs w:val="20"/>
        </w:rPr>
        <w:t>որը</w:t>
      </w:r>
      <w:r w:rsidRPr="005E1F72">
        <w:rPr>
          <w:rFonts w:ascii="GHEA Grapalat" w:hAnsi="GHEA Grapalat"/>
          <w:sz w:val="20"/>
          <w:szCs w:val="20"/>
          <w:lang w:val="af-ZA"/>
        </w:rPr>
        <w:t xml:space="preserve"> </w:t>
      </w:r>
      <w:r w:rsidRPr="005E1F72">
        <w:rPr>
          <w:rFonts w:ascii="GHEA Grapalat" w:hAnsi="GHEA Grapalat"/>
          <w:sz w:val="20"/>
          <w:szCs w:val="20"/>
        </w:rPr>
        <w:t>ենթակա</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վերադարձման</w:t>
      </w:r>
      <w:r w:rsidRPr="005E1F72">
        <w:rPr>
          <w:rFonts w:ascii="GHEA Grapalat" w:hAnsi="GHEA Grapalat"/>
          <w:sz w:val="20"/>
          <w:szCs w:val="20"/>
          <w:lang w:val="af-ZA"/>
        </w:rPr>
        <w:t xml:space="preserve"> </w:t>
      </w:r>
      <w:r w:rsidRPr="005E1F72">
        <w:rPr>
          <w:rFonts w:ascii="GHEA Grapalat" w:hAnsi="GHEA Grapalat"/>
          <w:sz w:val="20"/>
          <w:szCs w:val="20"/>
        </w:rPr>
        <w:t>այն</w:t>
      </w:r>
      <w:r w:rsidRPr="005E1F72">
        <w:rPr>
          <w:rFonts w:ascii="GHEA Grapalat" w:hAnsi="GHEA Grapalat"/>
          <w:sz w:val="20"/>
          <w:szCs w:val="20"/>
          <w:lang w:val="af-ZA"/>
        </w:rPr>
        <w:t xml:space="preserve"> </w:t>
      </w:r>
      <w:r w:rsidRPr="005E1F72">
        <w:rPr>
          <w:rFonts w:ascii="GHEA Grapalat" w:hAnsi="GHEA Grapalat"/>
          <w:sz w:val="20"/>
          <w:szCs w:val="20"/>
        </w:rPr>
        <w:t>ներկայացրած</w:t>
      </w:r>
      <w:r w:rsidRPr="005E1F72">
        <w:rPr>
          <w:rFonts w:ascii="GHEA Grapalat" w:hAnsi="GHEA Grapalat"/>
          <w:sz w:val="20"/>
          <w:szCs w:val="20"/>
          <w:lang w:val="af-ZA"/>
        </w:rPr>
        <w:t xml:space="preserve"> </w:t>
      </w:r>
      <w:r w:rsidRPr="005E1F72">
        <w:rPr>
          <w:rFonts w:ascii="GHEA Grapalat" w:hAnsi="GHEA Grapalat"/>
          <w:sz w:val="20"/>
          <w:szCs w:val="20"/>
        </w:rPr>
        <w:t>մասնակցին</w:t>
      </w:r>
      <w:r w:rsidRPr="005E1F72">
        <w:rPr>
          <w:rFonts w:ascii="GHEA Grapalat" w:hAnsi="GHEA Grapalat"/>
          <w:sz w:val="20"/>
          <w:szCs w:val="20"/>
          <w:lang w:val="af-ZA"/>
        </w:rPr>
        <w:t xml:space="preserve">` </w:t>
      </w:r>
      <w:r w:rsidRPr="005E1F72">
        <w:rPr>
          <w:rFonts w:ascii="GHEA Grapalat" w:hAnsi="GHEA Grapalat"/>
          <w:sz w:val="20"/>
          <w:szCs w:val="20"/>
        </w:rPr>
        <w:t>սույն</w:t>
      </w:r>
      <w:r w:rsidRPr="005E1F72">
        <w:rPr>
          <w:rFonts w:ascii="GHEA Grapalat" w:hAnsi="GHEA Grapalat"/>
          <w:sz w:val="20"/>
          <w:szCs w:val="20"/>
          <w:lang w:val="af-ZA"/>
        </w:rPr>
        <w:t xml:space="preserve"> </w:t>
      </w:r>
      <w:r w:rsidRPr="005E1F72">
        <w:rPr>
          <w:rFonts w:ascii="GHEA Grapalat" w:hAnsi="GHEA Grapalat"/>
          <w:sz w:val="20"/>
          <w:szCs w:val="20"/>
        </w:rPr>
        <w:t>ընթացակարգի</w:t>
      </w:r>
      <w:r w:rsidRPr="005E1F72">
        <w:rPr>
          <w:rFonts w:ascii="GHEA Grapalat" w:hAnsi="GHEA Grapalat"/>
          <w:sz w:val="20"/>
          <w:szCs w:val="20"/>
          <w:lang w:val="af-ZA"/>
        </w:rPr>
        <w:t xml:space="preserve"> </w:t>
      </w:r>
      <w:r w:rsidRPr="005E1F72">
        <w:rPr>
          <w:rFonts w:ascii="GHEA Grapalat" w:hAnsi="GHEA Grapalat"/>
          <w:sz w:val="20"/>
          <w:szCs w:val="20"/>
        </w:rPr>
        <w:t>շրջանակում</w:t>
      </w:r>
      <w:r w:rsidRPr="005E1F72">
        <w:rPr>
          <w:rFonts w:ascii="GHEA Grapalat" w:hAnsi="GHEA Grapalat"/>
          <w:sz w:val="20"/>
          <w:szCs w:val="20"/>
          <w:lang w:val="af-ZA"/>
        </w:rPr>
        <w:t xml:space="preserve"> </w:t>
      </w:r>
      <w:r w:rsidRPr="005E1F72">
        <w:rPr>
          <w:rFonts w:ascii="GHEA Grapalat" w:hAnsi="GHEA Grapalat"/>
          <w:sz w:val="20"/>
          <w:szCs w:val="20"/>
        </w:rPr>
        <w:t>պայմանագիրը</w:t>
      </w:r>
      <w:r w:rsidRPr="005E1F72">
        <w:rPr>
          <w:rFonts w:ascii="GHEA Grapalat" w:hAnsi="GHEA Grapalat"/>
          <w:sz w:val="20"/>
          <w:szCs w:val="20"/>
          <w:lang w:val="af-ZA"/>
        </w:rPr>
        <w:t xml:space="preserve"> </w:t>
      </w:r>
      <w:r w:rsidRPr="005E1F72">
        <w:rPr>
          <w:rFonts w:ascii="GHEA Grapalat" w:hAnsi="GHEA Grapalat"/>
          <w:sz w:val="20"/>
          <w:szCs w:val="20"/>
        </w:rPr>
        <w:t>կնքվելուց</w:t>
      </w:r>
      <w:r w:rsidRPr="005E1F72">
        <w:rPr>
          <w:rFonts w:ascii="GHEA Grapalat" w:hAnsi="GHEA Grapalat"/>
          <w:sz w:val="20"/>
          <w:szCs w:val="20"/>
          <w:lang w:val="af-ZA"/>
        </w:rPr>
        <w:t xml:space="preserve"> </w:t>
      </w:r>
      <w:r w:rsidRPr="005E1F72">
        <w:rPr>
          <w:rFonts w:ascii="GHEA Grapalat" w:hAnsi="GHEA Grapalat"/>
          <w:sz w:val="20"/>
          <w:szCs w:val="20"/>
        </w:rPr>
        <w:t>կամ</w:t>
      </w:r>
      <w:r w:rsidRPr="005E1F72">
        <w:rPr>
          <w:rFonts w:ascii="GHEA Grapalat" w:hAnsi="GHEA Grapalat"/>
          <w:sz w:val="20"/>
          <w:szCs w:val="20"/>
          <w:lang w:val="af-ZA"/>
        </w:rPr>
        <w:t xml:space="preserve"> </w:t>
      </w:r>
      <w:r w:rsidRPr="005E1F72">
        <w:rPr>
          <w:rFonts w:ascii="GHEA Grapalat" w:hAnsi="GHEA Grapalat"/>
          <w:sz w:val="20"/>
          <w:szCs w:val="20"/>
        </w:rPr>
        <w:t>սույն</w:t>
      </w:r>
      <w:r w:rsidRPr="005E1F72">
        <w:rPr>
          <w:rFonts w:ascii="GHEA Grapalat" w:hAnsi="GHEA Grapalat"/>
          <w:sz w:val="20"/>
          <w:szCs w:val="20"/>
          <w:lang w:val="af-ZA"/>
        </w:rPr>
        <w:t xml:space="preserve"> </w:t>
      </w:r>
      <w:r w:rsidRPr="005E1F72">
        <w:rPr>
          <w:rFonts w:ascii="GHEA Grapalat" w:hAnsi="GHEA Grapalat"/>
          <w:sz w:val="20"/>
          <w:szCs w:val="20"/>
        </w:rPr>
        <w:t>ընթացակարգը</w:t>
      </w:r>
      <w:r w:rsidRPr="005E1F72">
        <w:rPr>
          <w:rFonts w:ascii="GHEA Grapalat" w:hAnsi="GHEA Grapalat"/>
          <w:sz w:val="20"/>
          <w:szCs w:val="20"/>
          <w:lang w:val="af-ZA"/>
        </w:rPr>
        <w:t xml:space="preserve"> </w:t>
      </w:r>
      <w:r w:rsidRPr="005E1F72">
        <w:rPr>
          <w:rFonts w:ascii="GHEA Grapalat" w:hAnsi="GHEA Grapalat"/>
          <w:sz w:val="20"/>
          <w:szCs w:val="20"/>
        </w:rPr>
        <w:t>չկայացած</w:t>
      </w:r>
      <w:r w:rsidRPr="005E1F72">
        <w:rPr>
          <w:rFonts w:ascii="GHEA Grapalat" w:hAnsi="GHEA Grapalat"/>
          <w:sz w:val="20"/>
          <w:szCs w:val="20"/>
          <w:lang w:val="af-ZA"/>
        </w:rPr>
        <w:t xml:space="preserve"> </w:t>
      </w:r>
      <w:r w:rsidRPr="005E1F72">
        <w:rPr>
          <w:rFonts w:ascii="GHEA Grapalat" w:hAnsi="GHEA Grapalat"/>
          <w:sz w:val="20"/>
          <w:szCs w:val="20"/>
        </w:rPr>
        <w:t>հայտարարվելուց</w:t>
      </w:r>
      <w:r w:rsidRPr="005E1F72">
        <w:rPr>
          <w:rFonts w:ascii="GHEA Grapalat" w:hAnsi="GHEA Grapalat"/>
          <w:sz w:val="20"/>
          <w:szCs w:val="20"/>
          <w:lang w:val="af-ZA"/>
        </w:rPr>
        <w:t xml:space="preserve"> </w:t>
      </w:r>
      <w:r w:rsidRPr="005E1F72">
        <w:rPr>
          <w:rFonts w:ascii="GHEA Grapalat" w:hAnsi="GHEA Grapalat"/>
          <w:sz w:val="20"/>
          <w:szCs w:val="20"/>
        </w:rPr>
        <w:t>հետո</w:t>
      </w:r>
      <w:r w:rsidRPr="005E1F72">
        <w:rPr>
          <w:rFonts w:ascii="GHEA Grapalat" w:hAnsi="GHEA Grapalat"/>
          <w:sz w:val="20"/>
          <w:szCs w:val="20"/>
          <w:lang w:val="af-ZA"/>
        </w:rPr>
        <w:t xml:space="preserve"> </w:t>
      </w:r>
      <w:r w:rsidRPr="005E1F72">
        <w:rPr>
          <w:rFonts w:ascii="GHEA Grapalat" w:hAnsi="GHEA Grapalat"/>
          <w:sz w:val="20"/>
          <w:szCs w:val="20"/>
        </w:rPr>
        <w:t>քսան</w:t>
      </w:r>
      <w:r w:rsidRPr="005E1F72">
        <w:rPr>
          <w:rFonts w:ascii="GHEA Grapalat" w:hAnsi="GHEA Grapalat"/>
          <w:sz w:val="20"/>
          <w:szCs w:val="20"/>
          <w:lang w:val="af-ZA"/>
        </w:rPr>
        <w:t xml:space="preserve"> </w:t>
      </w:r>
      <w:r w:rsidRPr="005E1F72">
        <w:rPr>
          <w:rFonts w:ascii="GHEA Grapalat" w:hAnsi="GHEA Grapalat"/>
          <w:sz w:val="20"/>
          <w:szCs w:val="20"/>
        </w:rPr>
        <w:t>աշխատանքային</w:t>
      </w:r>
      <w:r w:rsidRPr="005E1F72">
        <w:rPr>
          <w:rFonts w:ascii="GHEA Grapalat" w:hAnsi="GHEA Grapalat"/>
          <w:sz w:val="20"/>
          <w:szCs w:val="20"/>
          <w:lang w:val="af-ZA"/>
        </w:rPr>
        <w:t xml:space="preserve"> </w:t>
      </w:r>
      <w:r w:rsidRPr="005E1F72">
        <w:rPr>
          <w:rFonts w:ascii="GHEA Grapalat" w:hAnsi="GHEA Grapalat"/>
          <w:sz w:val="20"/>
          <w:szCs w:val="20"/>
        </w:rPr>
        <w:t>օրվա</w:t>
      </w:r>
      <w:r w:rsidRPr="005E1F72">
        <w:rPr>
          <w:rFonts w:ascii="GHEA Grapalat" w:hAnsi="GHEA Grapalat"/>
          <w:sz w:val="20"/>
          <w:szCs w:val="20"/>
          <w:lang w:val="af-ZA"/>
        </w:rPr>
        <w:t xml:space="preserve"> </w:t>
      </w:r>
      <w:r w:rsidRPr="005E1F72">
        <w:rPr>
          <w:rFonts w:ascii="GHEA Grapalat" w:hAnsi="GHEA Grapalat"/>
          <w:sz w:val="20"/>
          <w:szCs w:val="20"/>
        </w:rPr>
        <w:t>ընթացքում</w:t>
      </w:r>
      <w:r w:rsidRPr="005E1F72">
        <w:rPr>
          <w:rFonts w:ascii="GHEA Grapalat" w:hAnsi="GHEA Grapalat"/>
          <w:sz w:val="20"/>
          <w:szCs w:val="20"/>
          <w:lang w:val="af-ZA"/>
        </w:rPr>
        <w:t xml:space="preserve">, </w:t>
      </w:r>
      <w:r w:rsidRPr="005E1F72">
        <w:rPr>
          <w:rFonts w:ascii="GHEA Grapalat" w:hAnsi="GHEA Grapalat"/>
          <w:sz w:val="20"/>
          <w:szCs w:val="20"/>
        </w:rPr>
        <w:t>բացառությամբ</w:t>
      </w:r>
      <w:r w:rsidRPr="005E1F72">
        <w:rPr>
          <w:rFonts w:ascii="GHEA Grapalat" w:hAnsi="GHEA Grapalat"/>
          <w:sz w:val="20"/>
          <w:szCs w:val="20"/>
          <w:lang w:val="af-ZA"/>
        </w:rPr>
        <w:t xml:space="preserve"> </w:t>
      </w:r>
      <w:r w:rsidRPr="005E1F72">
        <w:rPr>
          <w:rFonts w:ascii="GHEA Grapalat" w:hAnsi="GHEA Grapalat"/>
          <w:sz w:val="20"/>
          <w:szCs w:val="20"/>
        </w:rPr>
        <w:t>սույն</w:t>
      </w:r>
      <w:r w:rsidRPr="005E1F72">
        <w:rPr>
          <w:rFonts w:ascii="GHEA Grapalat" w:hAnsi="GHEA Grapalat"/>
          <w:sz w:val="20"/>
          <w:szCs w:val="20"/>
          <w:lang w:val="af-ZA"/>
        </w:rPr>
        <w:t xml:space="preserve"> </w:t>
      </w:r>
      <w:r w:rsidRPr="005E1F72">
        <w:rPr>
          <w:rFonts w:ascii="GHEA Grapalat" w:hAnsi="GHEA Grapalat"/>
          <w:sz w:val="20"/>
          <w:szCs w:val="20"/>
        </w:rPr>
        <w:t>հրավերի</w:t>
      </w:r>
      <w:r w:rsidRPr="005E1F72">
        <w:rPr>
          <w:rFonts w:ascii="GHEA Grapalat" w:hAnsi="GHEA Grapalat"/>
          <w:sz w:val="20"/>
          <w:szCs w:val="20"/>
          <w:lang w:val="af-ZA"/>
        </w:rPr>
        <w:t xml:space="preserve"> 1-</w:t>
      </w:r>
      <w:r w:rsidRPr="005E1F72">
        <w:rPr>
          <w:rFonts w:ascii="GHEA Grapalat" w:hAnsi="GHEA Grapalat"/>
          <w:sz w:val="20"/>
          <w:szCs w:val="20"/>
        </w:rPr>
        <w:t>ին</w:t>
      </w:r>
      <w:r w:rsidRPr="005E1F72">
        <w:rPr>
          <w:rFonts w:ascii="GHEA Grapalat" w:hAnsi="GHEA Grapalat"/>
          <w:sz w:val="20"/>
          <w:szCs w:val="20"/>
          <w:lang w:val="af-ZA"/>
        </w:rPr>
        <w:t xml:space="preserve"> </w:t>
      </w:r>
      <w:r w:rsidRPr="005E1F72">
        <w:rPr>
          <w:rFonts w:ascii="GHEA Grapalat" w:hAnsi="GHEA Grapalat"/>
          <w:sz w:val="20"/>
          <w:szCs w:val="20"/>
        </w:rPr>
        <w:t>մասի</w:t>
      </w:r>
      <w:r w:rsidRPr="005E1F72">
        <w:rPr>
          <w:rFonts w:ascii="GHEA Grapalat" w:hAnsi="GHEA Grapalat"/>
          <w:sz w:val="20"/>
          <w:szCs w:val="20"/>
          <w:lang w:val="af-ZA"/>
        </w:rPr>
        <w:t xml:space="preserve"> 7.3 </w:t>
      </w:r>
      <w:r w:rsidRPr="005E1F72">
        <w:rPr>
          <w:rFonts w:ascii="GHEA Grapalat" w:hAnsi="GHEA Grapalat"/>
          <w:sz w:val="20"/>
          <w:szCs w:val="20"/>
        </w:rPr>
        <w:t>կետով</w:t>
      </w:r>
      <w:r w:rsidRPr="005E1F72">
        <w:rPr>
          <w:rFonts w:ascii="GHEA Grapalat" w:hAnsi="GHEA Grapalat"/>
          <w:sz w:val="20"/>
          <w:szCs w:val="20"/>
          <w:lang w:val="af-ZA"/>
        </w:rPr>
        <w:t xml:space="preserve"> </w:t>
      </w:r>
      <w:r w:rsidRPr="005E1F72">
        <w:rPr>
          <w:rFonts w:ascii="GHEA Grapalat" w:hAnsi="GHEA Grapalat"/>
          <w:sz w:val="20"/>
          <w:szCs w:val="20"/>
        </w:rPr>
        <w:t>նախատեսված</w:t>
      </w:r>
      <w:r w:rsidRPr="005E1F72">
        <w:rPr>
          <w:rFonts w:ascii="GHEA Grapalat" w:hAnsi="GHEA Grapalat"/>
          <w:sz w:val="20"/>
          <w:szCs w:val="20"/>
          <w:lang w:val="af-ZA"/>
        </w:rPr>
        <w:t xml:space="preserve"> </w:t>
      </w:r>
      <w:r w:rsidRPr="005E1F72">
        <w:rPr>
          <w:rFonts w:ascii="GHEA Grapalat" w:hAnsi="GHEA Grapalat"/>
          <w:sz w:val="20"/>
          <w:szCs w:val="20"/>
        </w:rPr>
        <w:t>դեպքերի</w:t>
      </w:r>
      <w:r w:rsidRPr="005E1F72">
        <w:rPr>
          <w:rFonts w:ascii="GHEA Grapalat" w:hAnsi="GHEA Grapalat"/>
          <w:sz w:val="20"/>
          <w:szCs w:val="20"/>
          <w:lang w:val="af-ZA"/>
        </w:rPr>
        <w:t xml:space="preserve">: </w:t>
      </w:r>
    </w:p>
    <w:p w:rsidR="009625DC" w:rsidRPr="00534FDB" w:rsidRDefault="009625DC" w:rsidP="009625DC">
      <w:pPr>
        <w:ind w:firstLine="375"/>
        <w:jc w:val="both"/>
        <w:rPr>
          <w:rFonts w:ascii="GHEA Grapalat" w:hAnsi="GHEA Grapalat"/>
          <w:color w:val="FFFFFF"/>
          <w:sz w:val="20"/>
          <w:szCs w:val="20"/>
          <w:lang w:val="af-ZA"/>
        </w:rPr>
      </w:pPr>
      <w:r w:rsidRPr="00CC3A77">
        <w:rPr>
          <w:rStyle w:val="af6"/>
          <w:rFonts w:ascii="GHEA Grapalat" w:hAnsi="GHEA Grapalat"/>
          <w:color w:val="FFFFFF"/>
          <w:sz w:val="20"/>
          <w:szCs w:val="20"/>
        </w:rPr>
        <w:lastRenderedPageBreak/>
        <w:footnoteReference w:id="2"/>
      </w:r>
      <w:r w:rsidRPr="005E1F72">
        <w:rPr>
          <w:rFonts w:ascii="GHEA Grapalat" w:hAnsi="GHEA Grapalat" w:cs="Sylfaen"/>
          <w:sz w:val="20"/>
          <w:lang w:val="af-ZA"/>
        </w:rPr>
        <w:t>7.</w:t>
      </w:r>
      <w:r>
        <w:rPr>
          <w:rFonts w:ascii="GHEA Grapalat" w:hAnsi="GHEA Grapalat" w:cs="Sylfaen"/>
          <w:sz w:val="20"/>
          <w:lang w:val="hy-AM"/>
        </w:rPr>
        <w:t>2</w:t>
      </w:r>
      <w:r w:rsidRPr="005E1F72">
        <w:rPr>
          <w:rFonts w:ascii="GHEA Grapalat" w:hAnsi="GHEA Grapalat" w:cs="Sylfaen"/>
          <w:sz w:val="20"/>
          <w:lang w:val="af-ZA"/>
        </w:rPr>
        <w:t xml:space="preserve"> </w:t>
      </w:r>
      <w:r w:rsidRPr="005E1F72">
        <w:rPr>
          <w:rFonts w:ascii="GHEA Grapalat" w:hAnsi="GHEA Grapalat" w:cs="Sylfaen"/>
          <w:sz w:val="20"/>
          <w:lang w:val="ru-RU"/>
        </w:rPr>
        <w:t>Մասնակիցը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վճարում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հայտի</w:t>
      </w:r>
      <w:r w:rsidRPr="005E1F72">
        <w:rPr>
          <w:rFonts w:ascii="GHEA Grapalat" w:hAnsi="GHEA Grapalat" w:cs="Sylfaen"/>
          <w:sz w:val="20"/>
          <w:lang w:val="af-ZA"/>
        </w:rPr>
        <w:t xml:space="preserve"> </w:t>
      </w:r>
      <w:r w:rsidRPr="005E1F72">
        <w:rPr>
          <w:rFonts w:ascii="GHEA Grapalat" w:hAnsi="GHEA Grapalat" w:cs="Sylfaen"/>
          <w:sz w:val="20"/>
          <w:lang w:val="ru-RU"/>
        </w:rPr>
        <w:t>ապահովումը</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 xml:space="preserve"> </w:t>
      </w:r>
      <w:r w:rsidRPr="005E1F72">
        <w:rPr>
          <w:rFonts w:ascii="GHEA Grapalat" w:hAnsi="GHEA Grapalat" w:cs="Sylfaen"/>
          <w:sz w:val="20"/>
          <w:lang w:val="ru-RU"/>
        </w:rPr>
        <w:t>նա</w:t>
      </w:r>
      <w:r w:rsidRPr="005E1F72">
        <w:rPr>
          <w:rFonts w:ascii="GHEA Grapalat" w:hAnsi="GHEA Grapalat" w:cs="Sylfaen"/>
          <w:sz w:val="20"/>
          <w:lang w:val="af-ZA"/>
        </w:rPr>
        <w:t>`</w:t>
      </w:r>
    </w:p>
    <w:p w:rsidR="009625DC" w:rsidRPr="005E1F72" w:rsidRDefault="009625DC" w:rsidP="009625DC">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հայտարարվել</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մասնակից</w:t>
      </w:r>
      <w:r w:rsidRPr="005E1F72">
        <w:rPr>
          <w:rFonts w:ascii="GHEA Grapalat" w:hAnsi="GHEA Grapalat" w:cs="Sylfaen"/>
          <w:sz w:val="20"/>
          <w:lang w:val="af-ZA"/>
        </w:rPr>
        <w:t xml:space="preserve">, </w:t>
      </w:r>
      <w:r w:rsidRPr="005E1F72">
        <w:rPr>
          <w:rFonts w:ascii="GHEA Grapalat" w:hAnsi="GHEA Grapalat" w:cs="Sylfaen"/>
          <w:sz w:val="20"/>
          <w:lang w:val="ru-RU"/>
        </w:rPr>
        <w:t>սակայն</w:t>
      </w:r>
      <w:r w:rsidRPr="005E1F72">
        <w:rPr>
          <w:rFonts w:ascii="GHEA Grapalat" w:hAnsi="GHEA Grapalat" w:cs="Sylfaen"/>
          <w:sz w:val="20"/>
          <w:lang w:val="af-ZA"/>
        </w:rPr>
        <w:t xml:space="preserve"> </w:t>
      </w:r>
      <w:r w:rsidRPr="005E1F72">
        <w:rPr>
          <w:rFonts w:ascii="GHEA Grapalat" w:hAnsi="GHEA Grapalat" w:cs="Sylfaen"/>
          <w:sz w:val="20"/>
          <w:lang w:val="ru-RU"/>
        </w:rPr>
        <w:t>հրաժարվում</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զրկվում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իրավունքից</w:t>
      </w:r>
      <w:r w:rsidRPr="005E1F72">
        <w:rPr>
          <w:rFonts w:ascii="GHEA Grapalat" w:hAnsi="GHEA Grapalat" w:cs="Sylfaen"/>
          <w:sz w:val="20"/>
          <w:lang w:val="af-ZA"/>
        </w:rPr>
        <w:t>.</w:t>
      </w:r>
    </w:p>
    <w:p w:rsidR="009625DC" w:rsidRPr="005E1F72" w:rsidRDefault="009625DC" w:rsidP="009625DC">
      <w:pPr>
        <w:ind w:firstLine="567"/>
        <w:jc w:val="both"/>
        <w:rPr>
          <w:rFonts w:ascii="GHEA Grapalat" w:hAnsi="GHEA Grapalat" w:cs="Sylfaen"/>
          <w:sz w:val="20"/>
          <w:lang w:val="af-ZA"/>
        </w:rPr>
      </w:pPr>
      <w:r w:rsidRPr="005E1F72">
        <w:rPr>
          <w:rFonts w:ascii="GHEA Grapalat" w:hAnsi="GHEA Grapalat" w:cs="Sylfaen"/>
          <w:sz w:val="20"/>
          <w:lang w:val="af-ZA"/>
        </w:rPr>
        <w:t xml:space="preserve">2) </w:t>
      </w:r>
      <w:r w:rsidRPr="005E1F72">
        <w:rPr>
          <w:rFonts w:ascii="GHEA Grapalat" w:hAnsi="GHEA Grapalat" w:cs="Sylfaen"/>
          <w:sz w:val="20"/>
          <w:lang w:val="ru-RU"/>
        </w:rPr>
        <w:t>խախտել</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գործընթացի</w:t>
      </w:r>
      <w:r w:rsidRPr="005E1F72">
        <w:rPr>
          <w:rFonts w:ascii="GHEA Grapalat" w:hAnsi="GHEA Grapalat" w:cs="Sylfaen"/>
          <w:sz w:val="20"/>
          <w:lang w:val="af-ZA"/>
        </w:rPr>
        <w:t xml:space="preserve"> </w:t>
      </w:r>
      <w:r w:rsidRPr="005E1F72">
        <w:rPr>
          <w:rFonts w:ascii="GHEA Grapalat" w:hAnsi="GHEA Grapalat" w:cs="Sylfaen"/>
          <w:sz w:val="20"/>
          <w:lang w:val="ru-RU"/>
        </w:rPr>
        <w:t>շրջանակում</w:t>
      </w:r>
      <w:r w:rsidRPr="005E1F72">
        <w:rPr>
          <w:rFonts w:ascii="GHEA Grapalat" w:hAnsi="GHEA Grapalat" w:cs="Sylfaen"/>
          <w:sz w:val="20"/>
          <w:lang w:val="af-ZA"/>
        </w:rPr>
        <w:t xml:space="preserve"> </w:t>
      </w:r>
      <w:r w:rsidRPr="005E1F72">
        <w:rPr>
          <w:rFonts w:ascii="GHEA Grapalat" w:hAnsi="GHEA Grapalat" w:cs="Sylfaen"/>
          <w:sz w:val="20"/>
          <w:lang w:val="ru-RU"/>
        </w:rPr>
        <w:t>ստանձնած</w:t>
      </w:r>
      <w:r w:rsidRPr="005E1F72">
        <w:rPr>
          <w:rFonts w:ascii="GHEA Grapalat" w:hAnsi="GHEA Grapalat" w:cs="Sylfaen"/>
          <w:sz w:val="20"/>
          <w:lang w:val="af-ZA"/>
        </w:rPr>
        <w:t xml:space="preserve"> </w:t>
      </w:r>
      <w:r w:rsidRPr="005E1F72">
        <w:rPr>
          <w:rFonts w:ascii="GHEA Grapalat" w:hAnsi="GHEA Grapalat" w:cs="Sylfaen"/>
          <w:sz w:val="20"/>
          <w:lang w:val="ru-RU"/>
        </w:rPr>
        <w:t>պարտավորություն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որը</w:t>
      </w:r>
      <w:r w:rsidRPr="005E1F72">
        <w:rPr>
          <w:rFonts w:ascii="GHEA Grapalat" w:hAnsi="GHEA Grapalat" w:cs="Sylfaen"/>
          <w:sz w:val="20"/>
          <w:lang w:val="af-ZA"/>
        </w:rPr>
        <w:t xml:space="preserve"> </w:t>
      </w:r>
      <w:r w:rsidRPr="005E1F72">
        <w:rPr>
          <w:rFonts w:ascii="GHEA Grapalat" w:hAnsi="GHEA Grapalat" w:cs="Sylfaen"/>
          <w:sz w:val="20"/>
          <w:lang w:val="ru-RU"/>
        </w:rPr>
        <w:t>հանգեցրել</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գործընթացին</w:t>
      </w:r>
      <w:r w:rsidRPr="005E1F72">
        <w:rPr>
          <w:rFonts w:ascii="GHEA Grapalat" w:hAnsi="GHEA Grapalat" w:cs="Sylfaen"/>
          <w:sz w:val="20"/>
          <w:lang w:val="af-ZA"/>
        </w:rPr>
        <w:t xml:space="preserve"> </w:t>
      </w:r>
      <w:r w:rsidRPr="005E1F72">
        <w:rPr>
          <w:rFonts w:ascii="GHEA Grapalat" w:hAnsi="GHEA Grapalat" w:cs="Sylfaen"/>
          <w:sz w:val="20"/>
          <w:lang w:val="ru-RU"/>
        </w:rPr>
        <w:t>տվյալ</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ասնակցի</w:t>
      </w:r>
      <w:r w:rsidRPr="005E1F72">
        <w:rPr>
          <w:rFonts w:ascii="GHEA Grapalat" w:hAnsi="GHEA Grapalat" w:cs="Sylfaen"/>
          <w:sz w:val="20"/>
          <w:lang w:val="af-ZA"/>
        </w:rPr>
        <w:t xml:space="preserve"> </w:t>
      </w:r>
      <w:r w:rsidRPr="005E1F72">
        <w:rPr>
          <w:rFonts w:ascii="GHEA Grapalat" w:hAnsi="GHEA Grapalat" w:cs="Sylfaen"/>
          <w:sz w:val="20"/>
          <w:lang w:val="ru-RU"/>
        </w:rPr>
        <w:t>հետագա</w:t>
      </w:r>
      <w:r w:rsidRPr="005E1F72">
        <w:rPr>
          <w:rFonts w:ascii="GHEA Grapalat" w:hAnsi="GHEA Grapalat" w:cs="Sylfaen"/>
          <w:sz w:val="20"/>
          <w:lang w:val="af-ZA"/>
        </w:rPr>
        <w:t xml:space="preserve"> </w:t>
      </w:r>
      <w:r w:rsidRPr="005E1F72">
        <w:rPr>
          <w:rFonts w:ascii="GHEA Grapalat" w:hAnsi="GHEA Grapalat" w:cs="Sylfaen"/>
          <w:sz w:val="20"/>
          <w:lang w:val="ru-RU"/>
        </w:rPr>
        <w:t>մասնակցության</w:t>
      </w:r>
      <w:r w:rsidRPr="005E1F72">
        <w:rPr>
          <w:rFonts w:ascii="GHEA Grapalat" w:hAnsi="GHEA Grapalat" w:cs="Sylfaen"/>
          <w:sz w:val="20"/>
          <w:lang w:val="af-ZA"/>
        </w:rPr>
        <w:t xml:space="preserve"> </w:t>
      </w:r>
      <w:r w:rsidRPr="005E1F72">
        <w:rPr>
          <w:rFonts w:ascii="GHEA Grapalat" w:hAnsi="GHEA Grapalat" w:cs="Sylfaen"/>
          <w:sz w:val="20"/>
          <w:lang w:val="ru-RU"/>
        </w:rPr>
        <w:t>դադարեցմանը</w:t>
      </w:r>
      <w:r w:rsidRPr="005E1F72">
        <w:rPr>
          <w:rFonts w:ascii="GHEA Grapalat" w:hAnsi="GHEA Grapalat" w:cs="Sylfaen"/>
          <w:sz w:val="20"/>
          <w:lang w:val="af-ZA"/>
        </w:rPr>
        <w:t>.</w:t>
      </w:r>
    </w:p>
    <w:p w:rsidR="009625DC" w:rsidRPr="005E1F72" w:rsidRDefault="009625DC" w:rsidP="009625DC">
      <w:pPr>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բացումից</w:t>
      </w:r>
      <w:r w:rsidRPr="005E1F72">
        <w:rPr>
          <w:rFonts w:ascii="GHEA Grapalat" w:hAnsi="GHEA Grapalat" w:cs="Sylfaen"/>
          <w:sz w:val="20"/>
          <w:lang w:val="af-ZA"/>
        </w:rPr>
        <w:t xml:space="preserve"> </w:t>
      </w:r>
      <w:r w:rsidRPr="005E1F72">
        <w:rPr>
          <w:rFonts w:ascii="GHEA Grapalat" w:hAnsi="GHEA Grapalat" w:cs="Sylfaen"/>
          <w:sz w:val="20"/>
          <w:lang w:val="ru-RU"/>
        </w:rPr>
        <w:t>հետո</w:t>
      </w:r>
      <w:r w:rsidRPr="005E1F72">
        <w:rPr>
          <w:rFonts w:ascii="GHEA Grapalat" w:hAnsi="GHEA Grapalat" w:cs="Sylfaen"/>
          <w:sz w:val="20"/>
          <w:lang w:val="af-ZA"/>
        </w:rPr>
        <w:t xml:space="preserve"> </w:t>
      </w:r>
      <w:r w:rsidRPr="005E1F72">
        <w:rPr>
          <w:rFonts w:ascii="GHEA Grapalat" w:hAnsi="GHEA Grapalat" w:cs="Sylfaen"/>
          <w:sz w:val="20"/>
          <w:lang w:val="ru-RU"/>
        </w:rPr>
        <w:t>հրաժարվել</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սույն ընթացակարգի </w:t>
      </w:r>
      <w:r w:rsidRPr="005E1F72">
        <w:rPr>
          <w:rFonts w:ascii="GHEA Grapalat" w:hAnsi="GHEA Grapalat" w:cs="Sylfaen"/>
          <w:sz w:val="20"/>
          <w:lang w:val="ru-RU"/>
        </w:rPr>
        <w:t>հետագա</w:t>
      </w:r>
      <w:r w:rsidRPr="005E1F72">
        <w:rPr>
          <w:rFonts w:ascii="GHEA Grapalat" w:hAnsi="GHEA Grapalat" w:cs="Sylfaen"/>
          <w:sz w:val="20"/>
          <w:lang w:val="af-ZA"/>
        </w:rPr>
        <w:t xml:space="preserve"> </w:t>
      </w:r>
      <w:r w:rsidRPr="005E1F72">
        <w:rPr>
          <w:rFonts w:ascii="GHEA Grapalat" w:hAnsi="GHEA Grapalat" w:cs="Sylfaen"/>
          <w:sz w:val="20"/>
          <w:lang w:val="ru-RU"/>
        </w:rPr>
        <w:t>մասնակցությունից։</w:t>
      </w:r>
      <w:r w:rsidRPr="005E1F72">
        <w:rPr>
          <w:rFonts w:ascii="GHEA Grapalat" w:hAnsi="GHEA Grapalat" w:cs="Sylfaen"/>
          <w:sz w:val="20"/>
          <w:lang w:val="af-ZA"/>
        </w:rPr>
        <w:t xml:space="preserve"> </w:t>
      </w:r>
    </w:p>
    <w:p w:rsidR="009625DC" w:rsidRPr="005E1F72" w:rsidRDefault="009625DC" w:rsidP="009625DC">
      <w:pPr>
        <w:ind w:firstLine="567"/>
        <w:jc w:val="both"/>
        <w:rPr>
          <w:rFonts w:ascii="GHEA Grapalat" w:hAnsi="GHEA Grapalat" w:cs="Sylfaen"/>
          <w:sz w:val="20"/>
          <w:szCs w:val="20"/>
          <w:lang w:val="af-ZA"/>
        </w:rPr>
      </w:pPr>
      <w:r w:rsidRPr="005E1F72">
        <w:rPr>
          <w:rFonts w:ascii="GHEA Grapalat" w:hAnsi="GHEA Grapalat"/>
          <w:sz w:val="20"/>
          <w:lang w:val="af-ZA"/>
        </w:rPr>
        <w:t>7.</w:t>
      </w:r>
      <w:r>
        <w:rPr>
          <w:rFonts w:ascii="GHEA Grapalat" w:hAnsi="GHEA Grapalat"/>
          <w:sz w:val="20"/>
          <w:lang w:val="hy-AM"/>
        </w:rPr>
        <w:t>3</w:t>
      </w:r>
      <w:r w:rsidRPr="005E1F72">
        <w:rPr>
          <w:rFonts w:ascii="GHEA Grapalat" w:hAnsi="GHEA Grapalat" w:cs="Sylfaen"/>
          <w:sz w:val="20"/>
          <w:lang w:val="ru-RU"/>
        </w:rPr>
        <w:t>Հայտի</w:t>
      </w:r>
      <w:r w:rsidRPr="005E1F72">
        <w:rPr>
          <w:rFonts w:ascii="GHEA Grapalat" w:hAnsi="GHEA Grapalat" w:cs="Sylfaen"/>
          <w:sz w:val="20"/>
          <w:lang w:val="af-ZA"/>
        </w:rPr>
        <w:t xml:space="preserve"> </w:t>
      </w:r>
      <w:r w:rsidRPr="005E1F72">
        <w:rPr>
          <w:rFonts w:ascii="GHEA Grapalat" w:hAnsi="GHEA Grapalat" w:cs="Sylfaen"/>
          <w:sz w:val="20"/>
          <w:lang w:val="ru-RU"/>
        </w:rPr>
        <w:t>ապահով</w:t>
      </w:r>
      <w:r w:rsidRPr="005E1F72">
        <w:rPr>
          <w:rFonts w:ascii="GHEA Grapalat" w:hAnsi="GHEA Grapalat" w:cs="Sylfaen"/>
          <w:sz w:val="20"/>
        </w:rPr>
        <w:t>ումը</w:t>
      </w:r>
      <w:r w:rsidRPr="005E1F72">
        <w:rPr>
          <w:rFonts w:ascii="GHEA Grapalat" w:hAnsi="GHEA Grapalat" w:cs="Sylfaen"/>
          <w:sz w:val="20"/>
          <w:lang w:val="af-ZA"/>
        </w:rPr>
        <w:t xml:space="preserve"> </w:t>
      </w:r>
      <w:r w:rsidRPr="005E1F72">
        <w:rPr>
          <w:rFonts w:ascii="GHEA Grapalat" w:hAnsi="GHEA Grapalat" w:cs="Sylfaen"/>
          <w:sz w:val="20"/>
        </w:rPr>
        <w:t>պետք</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վավեր</w:t>
      </w:r>
      <w:r w:rsidRPr="005E1F72">
        <w:rPr>
          <w:rFonts w:ascii="GHEA Grapalat" w:hAnsi="GHEA Grapalat" w:cs="Sylfaen"/>
          <w:sz w:val="20"/>
          <w:lang w:val="af-ZA"/>
        </w:rPr>
        <w:t xml:space="preserve"> </w:t>
      </w:r>
      <w:r w:rsidRPr="005E1F72">
        <w:rPr>
          <w:rFonts w:ascii="GHEA Grapalat" w:hAnsi="GHEA Grapalat" w:cs="Sylfaen"/>
          <w:sz w:val="20"/>
        </w:rPr>
        <w:t>լինի</w:t>
      </w:r>
      <w:r w:rsidRPr="005E1F72">
        <w:rPr>
          <w:rFonts w:ascii="GHEA Grapalat" w:hAnsi="GHEA Grapalat" w:cs="Sylfaen"/>
          <w:sz w:val="20"/>
          <w:lang w:val="af-ZA"/>
        </w:rPr>
        <w:t xml:space="preserve"> </w:t>
      </w:r>
      <w:r w:rsidRPr="005E1F72">
        <w:rPr>
          <w:rFonts w:ascii="GHEA Grapalat" w:hAnsi="GHEA Grapalat" w:cs="Sylfaen"/>
          <w:sz w:val="20"/>
        </w:rPr>
        <w:t>հայտը</w:t>
      </w:r>
      <w:r w:rsidRPr="005E1F72">
        <w:rPr>
          <w:rFonts w:ascii="GHEA Grapalat" w:hAnsi="GHEA Grapalat" w:cs="Sylfaen"/>
          <w:sz w:val="20"/>
          <w:lang w:val="af-ZA"/>
        </w:rPr>
        <w:t xml:space="preserve"> </w:t>
      </w:r>
      <w:r w:rsidRPr="005E1F72">
        <w:rPr>
          <w:rFonts w:ascii="GHEA Grapalat" w:hAnsi="GHEA Grapalat" w:cs="Sylfaen"/>
          <w:sz w:val="20"/>
        </w:rPr>
        <w:t>ներկայացվելու</w:t>
      </w:r>
      <w:r w:rsidRPr="005E1F72">
        <w:rPr>
          <w:rFonts w:ascii="GHEA Grapalat" w:hAnsi="GHEA Grapalat" w:cs="Sylfaen"/>
          <w:sz w:val="20"/>
          <w:lang w:val="af-ZA"/>
        </w:rPr>
        <w:t xml:space="preserve"> </w:t>
      </w:r>
      <w:r w:rsidRPr="005E1F72">
        <w:rPr>
          <w:rFonts w:ascii="GHEA Grapalat" w:hAnsi="GHEA Grapalat" w:cs="Sylfaen"/>
          <w:sz w:val="20"/>
        </w:rPr>
        <w:t>օրվանից</w:t>
      </w:r>
      <w:r w:rsidRPr="005E1F72">
        <w:rPr>
          <w:rFonts w:ascii="GHEA Grapalat" w:hAnsi="GHEA Grapalat" w:cs="Sylfaen"/>
          <w:sz w:val="20"/>
          <w:lang w:val="af-ZA"/>
        </w:rPr>
        <w:t xml:space="preserve"> </w:t>
      </w:r>
      <w:r w:rsidRPr="005E1F72">
        <w:rPr>
          <w:rFonts w:ascii="GHEA Grapalat" w:hAnsi="GHEA Grapalat" w:cs="Sylfaen"/>
          <w:sz w:val="20"/>
        </w:rPr>
        <w:t>հաշված</w:t>
      </w:r>
      <w:r w:rsidRPr="005E1F72">
        <w:rPr>
          <w:rFonts w:ascii="GHEA Grapalat" w:hAnsi="GHEA Grapalat" w:cs="Sylfaen"/>
          <w:sz w:val="20"/>
          <w:lang w:val="af-ZA"/>
        </w:rPr>
        <w:t xml:space="preserve"> 90</w:t>
      </w:r>
      <w:r w:rsidRPr="005E1F72">
        <w:rPr>
          <w:rFonts w:ascii="GHEA Grapalat" w:hAnsi="GHEA Grapalat" w:cs="Sylfaen"/>
          <w:sz w:val="20"/>
          <w:lang w:val="hy-AM"/>
        </w:rPr>
        <w:t xml:space="preserve"> </w:t>
      </w:r>
      <w:r w:rsidRPr="005E1F72">
        <w:rPr>
          <w:rFonts w:ascii="GHEA Grapalat" w:hAnsi="GHEA Grapalat" w:cs="Sylfaen"/>
          <w:sz w:val="20"/>
          <w:lang w:val="af-ZA"/>
        </w:rPr>
        <w:t>(</w:t>
      </w:r>
      <w:r w:rsidRPr="005E1F72">
        <w:rPr>
          <w:rFonts w:ascii="GHEA Grapalat" w:hAnsi="GHEA Grapalat" w:cs="Sylfaen"/>
          <w:sz w:val="20"/>
          <w:lang w:val="hy-AM"/>
        </w:rPr>
        <w:t>իննսուն</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w:t>
      </w:r>
      <w:r w:rsidRPr="005E1F72">
        <w:rPr>
          <w:rFonts w:ascii="GHEA Grapalat" w:hAnsi="GHEA Grapalat"/>
          <w:sz w:val="20"/>
          <w:szCs w:val="20"/>
          <w:lang w:val="af-ZA"/>
        </w:rPr>
        <w:t xml:space="preserve">: </w:t>
      </w:r>
      <w:r w:rsidRPr="005E1F72">
        <w:rPr>
          <w:rFonts w:ascii="GHEA Grapalat" w:hAnsi="GHEA Grapalat"/>
          <w:sz w:val="20"/>
          <w:szCs w:val="20"/>
        </w:rPr>
        <w:t>Հայտի</w:t>
      </w:r>
      <w:r w:rsidRPr="005E1F72">
        <w:rPr>
          <w:rFonts w:ascii="GHEA Grapalat" w:hAnsi="GHEA Grapalat"/>
          <w:sz w:val="20"/>
          <w:szCs w:val="20"/>
          <w:lang w:val="af-ZA"/>
        </w:rPr>
        <w:t xml:space="preserve"> </w:t>
      </w:r>
      <w:r w:rsidRPr="005E1F72">
        <w:rPr>
          <w:rFonts w:ascii="GHEA Grapalat" w:hAnsi="GHEA Grapalat"/>
          <w:sz w:val="20"/>
          <w:szCs w:val="20"/>
        </w:rPr>
        <w:t>ապահովումը</w:t>
      </w:r>
      <w:r w:rsidRPr="005E1F72">
        <w:rPr>
          <w:rFonts w:ascii="GHEA Grapalat" w:hAnsi="GHEA Grapalat"/>
          <w:sz w:val="20"/>
          <w:szCs w:val="20"/>
          <w:lang w:val="af-ZA"/>
        </w:rPr>
        <w:t xml:space="preserve"> </w:t>
      </w:r>
      <w:r w:rsidRPr="005E1F72">
        <w:rPr>
          <w:rFonts w:ascii="GHEA Grapalat" w:hAnsi="GHEA Grapalat"/>
          <w:sz w:val="20"/>
          <w:szCs w:val="20"/>
        </w:rPr>
        <w:t>ենթակա</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վերադարձման</w:t>
      </w:r>
      <w:r w:rsidRPr="005E1F72">
        <w:rPr>
          <w:rFonts w:ascii="GHEA Grapalat" w:hAnsi="GHEA Grapalat"/>
          <w:sz w:val="20"/>
          <w:szCs w:val="20"/>
          <w:lang w:val="af-ZA"/>
        </w:rPr>
        <w:t xml:space="preserve"> </w:t>
      </w:r>
      <w:r w:rsidRPr="005E1F72">
        <w:rPr>
          <w:rFonts w:ascii="GHEA Grapalat" w:hAnsi="GHEA Grapalat"/>
          <w:sz w:val="20"/>
          <w:szCs w:val="20"/>
        </w:rPr>
        <w:t>այն</w:t>
      </w:r>
      <w:r w:rsidRPr="005E1F72">
        <w:rPr>
          <w:rFonts w:ascii="GHEA Grapalat" w:hAnsi="GHEA Grapalat"/>
          <w:sz w:val="20"/>
          <w:szCs w:val="20"/>
          <w:lang w:val="af-ZA"/>
        </w:rPr>
        <w:t xml:space="preserve"> </w:t>
      </w:r>
      <w:r w:rsidRPr="005E1F72">
        <w:rPr>
          <w:rFonts w:ascii="GHEA Grapalat" w:hAnsi="GHEA Grapalat"/>
          <w:sz w:val="20"/>
          <w:szCs w:val="20"/>
        </w:rPr>
        <w:t>ներկայացրած</w:t>
      </w:r>
      <w:r w:rsidRPr="005E1F72">
        <w:rPr>
          <w:rFonts w:ascii="GHEA Grapalat" w:hAnsi="GHEA Grapalat"/>
          <w:sz w:val="20"/>
          <w:szCs w:val="20"/>
          <w:lang w:val="af-ZA"/>
        </w:rPr>
        <w:t xml:space="preserve"> </w:t>
      </w:r>
      <w:r w:rsidRPr="005E1F72">
        <w:rPr>
          <w:rFonts w:ascii="GHEA Grapalat" w:hAnsi="GHEA Grapalat"/>
          <w:sz w:val="20"/>
          <w:szCs w:val="20"/>
        </w:rPr>
        <w:t>մասնակցին</w:t>
      </w:r>
      <w:r w:rsidRPr="005E1F72">
        <w:rPr>
          <w:rFonts w:ascii="GHEA Grapalat" w:hAnsi="GHEA Grapalat"/>
          <w:sz w:val="20"/>
          <w:szCs w:val="20"/>
          <w:lang w:val="af-ZA"/>
        </w:rPr>
        <w:t xml:space="preserve">` </w:t>
      </w:r>
      <w:r w:rsidRPr="005E1F72">
        <w:rPr>
          <w:rFonts w:ascii="GHEA Grapalat" w:hAnsi="GHEA Grapalat"/>
          <w:sz w:val="20"/>
          <w:szCs w:val="20"/>
        </w:rPr>
        <w:t>սույն</w:t>
      </w:r>
      <w:r w:rsidRPr="005E1F72">
        <w:rPr>
          <w:rFonts w:ascii="GHEA Grapalat" w:hAnsi="GHEA Grapalat"/>
          <w:sz w:val="20"/>
          <w:szCs w:val="20"/>
          <w:lang w:val="af-ZA"/>
        </w:rPr>
        <w:t xml:space="preserve"> </w:t>
      </w:r>
      <w:r w:rsidRPr="005E1F72">
        <w:rPr>
          <w:rFonts w:ascii="GHEA Grapalat" w:hAnsi="GHEA Grapalat"/>
          <w:sz w:val="20"/>
          <w:szCs w:val="20"/>
        </w:rPr>
        <w:t>ընթացակարգի</w:t>
      </w:r>
      <w:r w:rsidRPr="005E1F72">
        <w:rPr>
          <w:rFonts w:ascii="GHEA Grapalat" w:hAnsi="GHEA Grapalat"/>
          <w:sz w:val="20"/>
          <w:szCs w:val="20"/>
          <w:lang w:val="af-ZA"/>
        </w:rPr>
        <w:t xml:space="preserve"> </w:t>
      </w:r>
      <w:r w:rsidRPr="005E1F72">
        <w:rPr>
          <w:rFonts w:ascii="GHEA Grapalat" w:hAnsi="GHEA Grapalat"/>
          <w:sz w:val="20"/>
          <w:szCs w:val="20"/>
        </w:rPr>
        <w:t>շրջանակում</w:t>
      </w:r>
      <w:r w:rsidRPr="005E1F72">
        <w:rPr>
          <w:rFonts w:ascii="GHEA Grapalat" w:hAnsi="GHEA Grapalat"/>
          <w:sz w:val="20"/>
          <w:szCs w:val="20"/>
          <w:lang w:val="af-ZA"/>
        </w:rPr>
        <w:t xml:space="preserve"> </w:t>
      </w:r>
      <w:r w:rsidRPr="005E1F72">
        <w:rPr>
          <w:rFonts w:ascii="GHEA Grapalat" w:hAnsi="GHEA Grapalat"/>
          <w:sz w:val="20"/>
          <w:szCs w:val="20"/>
        </w:rPr>
        <w:t>պայմանագիրը</w:t>
      </w:r>
      <w:r w:rsidRPr="005E1F72">
        <w:rPr>
          <w:rFonts w:ascii="GHEA Grapalat" w:hAnsi="GHEA Grapalat"/>
          <w:sz w:val="20"/>
          <w:szCs w:val="20"/>
          <w:lang w:val="af-ZA"/>
        </w:rPr>
        <w:t xml:space="preserve"> </w:t>
      </w:r>
      <w:r w:rsidRPr="005E1F72">
        <w:rPr>
          <w:rFonts w:ascii="GHEA Grapalat" w:hAnsi="GHEA Grapalat"/>
          <w:sz w:val="20"/>
          <w:szCs w:val="20"/>
        </w:rPr>
        <w:t>կնքվելուց</w:t>
      </w:r>
      <w:r w:rsidRPr="005E1F72">
        <w:rPr>
          <w:rFonts w:ascii="GHEA Grapalat" w:hAnsi="GHEA Grapalat"/>
          <w:sz w:val="20"/>
          <w:szCs w:val="20"/>
          <w:lang w:val="af-ZA"/>
        </w:rPr>
        <w:t xml:space="preserve"> </w:t>
      </w:r>
      <w:r w:rsidRPr="005E1F72">
        <w:rPr>
          <w:rFonts w:ascii="GHEA Grapalat" w:hAnsi="GHEA Grapalat"/>
          <w:sz w:val="20"/>
          <w:szCs w:val="20"/>
        </w:rPr>
        <w:t>կամ</w:t>
      </w:r>
      <w:r w:rsidRPr="005E1F72">
        <w:rPr>
          <w:rFonts w:ascii="GHEA Grapalat" w:hAnsi="GHEA Grapalat"/>
          <w:sz w:val="20"/>
          <w:szCs w:val="20"/>
          <w:lang w:val="af-ZA"/>
        </w:rPr>
        <w:t xml:space="preserve"> </w:t>
      </w:r>
      <w:r w:rsidRPr="005E1F72">
        <w:rPr>
          <w:rFonts w:ascii="GHEA Grapalat" w:hAnsi="GHEA Grapalat"/>
          <w:sz w:val="20"/>
          <w:szCs w:val="20"/>
        </w:rPr>
        <w:t>սույն</w:t>
      </w:r>
      <w:r w:rsidRPr="005E1F72">
        <w:rPr>
          <w:rFonts w:ascii="GHEA Grapalat" w:hAnsi="GHEA Grapalat"/>
          <w:sz w:val="20"/>
          <w:szCs w:val="20"/>
          <w:lang w:val="af-ZA"/>
        </w:rPr>
        <w:t xml:space="preserve"> </w:t>
      </w:r>
      <w:r w:rsidRPr="005E1F72">
        <w:rPr>
          <w:rFonts w:ascii="GHEA Grapalat" w:hAnsi="GHEA Grapalat"/>
          <w:sz w:val="20"/>
          <w:szCs w:val="20"/>
        </w:rPr>
        <w:t>ընթացակարգը</w:t>
      </w:r>
      <w:r w:rsidRPr="005E1F72">
        <w:rPr>
          <w:rFonts w:ascii="GHEA Grapalat" w:hAnsi="GHEA Grapalat"/>
          <w:sz w:val="20"/>
          <w:szCs w:val="20"/>
          <w:lang w:val="af-ZA"/>
        </w:rPr>
        <w:t xml:space="preserve"> </w:t>
      </w:r>
      <w:r w:rsidRPr="005E1F72">
        <w:rPr>
          <w:rFonts w:ascii="GHEA Grapalat" w:hAnsi="GHEA Grapalat"/>
          <w:sz w:val="20"/>
          <w:szCs w:val="20"/>
        </w:rPr>
        <w:t>չկայացած</w:t>
      </w:r>
      <w:r w:rsidRPr="005E1F72">
        <w:rPr>
          <w:rFonts w:ascii="GHEA Grapalat" w:hAnsi="GHEA Grapalat"/>
          <w:sz w:val="20"/>
          <w:szCs w:val="20"/>
          <w:lang w:val="af-ZA"/>
        </w:rPr>
        <w:t xml:space="preserve"> </w:t>
      </w:r>
      <w:r w:rsidRPr="005E1F72">
        <w:rPr>
          <w:rFonts w:ascii="GHEA Grapalat" w:hAnsi="GHEA Grapalat"/>
          <w:sz w:val="20"/>
          <w:szCs w:val="20"/>
        </w:rPr>
        <w:t>հայտարարվելուց</w:t>
      </w:r>
      <w:r w:rsidRPr="005E1F72">
        <w:rPr>
          <w:rFonts w:ascii="GHEA Grapalat" w:hAnsi="GHEA Grapalat"/>
          <w:sz w:val="20"/>
          <w:szCs w:val="20"/>
          <w:lang w:val="af-ZA"/>
        </w:rPr>
        <w:t xml:space="preserve"> </w:t>
      </w:r>
      <w:r w:rsidRPr="005E1F72">
        <w:rPr>
          <w:rFonts w:ascii="GHEA Grapalat" w:hAnsi="GHEA Grapalat"/>
          <w:sz w:val="20"/>
          <w:szCs w:val="20"/>
        </w:rPr>
        <w:t>հետո</w:t>
      </w:r>
      <w:r w:rsidRPr="005E1F72">
        <w:rPr>
          <w:rFonts w:ascii="GHEA Grapalat" w:hAnsi="GHEA Grapalat"/>
          <w:sz w:val="20"/>
          <w:szCs w:val="20"/>
          <w:lang w:val="af-ZA"/>
        </w:rPr>
        <w:t xml:space="preserve"> </w:t>
      </w:r>
      <w:r w:rsidRPr="005E1F72">
        <w:rPr>
          <w:rFonts w:ascii="GHEA Grapalat" w:hAnsi="GHEA Grapalat"/>
          <w:sz w:val="20"/>
          <w:szCs w:val="20"/>
        </w:rPr>
        <w:t>քսան</w:t>
      </w:r>
      <w:r w:rsidRPr="005E1F72">
        <w:rPr>
          <w:rFonts w:ascii="GHEA Grapalat" w:hAnsi="GHEA Grapalat"/>
          <w:sz w:val="20"/>
          <w:szCs w:val="20"/>
          <w:lang w:val="af-ZA"/>
        </w:rPr>
        <w:t xml:space="preserve"> </w:t>
      </w:r>
      <w:r w:rsidRPr="005E1F72">
        <w:rPr>
          <w:rFonts w:ascii="GHEA Grapalat" w:hAnsi="GHEA Grapalat"/>
          <w:sz w:val="20"/>
          <w:szCs w:val="20"/>
        </w:rPr>
        <w:t>աշխատանքային</w:t>
      </w:r>
      <w:r w:rsidRPr="005E1F72">
        <w:rPr>
          <w:rFonts w:ascii="GHEA Grapalat" w:hAnsi="GHEA Grapalat"/>
          <w:sz w:val="20"/>
          <w:szCs w:val="20"/>
          <w:lang w:val="af-ZA"/>
        </w:rPr>
        <w:t xml:space="preserve"> </w:t>
      </w:r>
      <w:r w:rsidRPr="005E1F72">
        <w:rPr>
          <w:rFonts w:ascii="GHEA Grapalat" w:hAnsi="GHEA Grapalat"/>
          <w:sz w:val="20"/>
          <w:szCs w:val="20"/>
        </w:rPr>
        <w:t>օրվա</w:t>
      </w:r>
      <w:r w:rsidRPr="005E1F72">
        <w:rPr>
          <w:rFonts w:ascii="GHEA Grapalat" w:hAnsi="GHEA Grapalat"/>
          <w:sz w:val="20"/>
          <w:szCs w:val="20"/>
          <w:lang w:val="af-ZA"/>
        </w:rPr>
        <w:t xml:space="preserve"> </w:t>
      </w:r>
      <w:r w:rsidRPr="005E1F72">
        <w:rPr>
          <w:rFonts w:ascii="GHEA Grapalat" w:hAnsi="GHEA Grapalat"/>
          <w:sz w:val="20"/>
          <w:szCs w:val="20"/>
        </w:rPr>
        <w:t>ընթացքում</w:t>
      </w:r>
      <w:r w:rsidRPr="005E1F72">
        <w:rPr>
          <w:rFonts w:ascii="GHEA Grapalat" w:hAnsi="GHEA Grapalat"/>
          <w:sz w:val="20"/>
          <w:szCs w:val="20"/>
          <w:lang w:val="af-ZA"/>
        </w:rPr>
        <w:t xml:space="preserve">, </w:t>
      </w:r>
      <w:r w:rsidRPr="005E1F72">
        <w:rPr>
          <w:rFonts w:ascii="GHEA Grapalat" w:hAnsi="GHEA Grapalat"/>
          <w:sz w:val="20"/>
          <w:szCs w:val="20"/>
        </w:rPr>
        <w:t>բացառությամբ</w:t>
      </w:r>
      <w:r w:rsidRPr="005E1F72">
        <w:rPr>
          <w:rFonts w:ascii="GHEA Grapalat" w:hAnsi="GHEA Grapalat"/>
          <w:sz w:val="20"/>
          <w:szCs w:val="20"/>
          <w:lang w:val="af-ZA"/>
        </w:rPr>
        <w:t xml:space="preserve"> </w:t>
      </w:r>
      <w:r w:rsidRPr="005E1F72">
        <w:rPr>
          <w:rFonts w:ascii="GHEA Grapalat" w:hAnsi="GHEA Grapalat"/>
          <w:sz w:val="20"/>
          <w:szCs w:val="20"/>
        </w:rPr>
        <w:t>սույն</w:t>
      </w:r>
      <w:r w:rsidRPr="005E1F72">
        <w:rPr>
          <w:rFonts w:ascii="GHEA Grapalat" w:hAnsi="GHEA Grapalat"/>
          <w:sz w:val="20"/>
          <w:szCs w:val="20"/>
          <w:lang w:val="af-ZA"/>
        </w:rPr>
        <w:t xml:space="preserve"> </w:t>
      </w:r>
      <w:r w:rsidRPr="005E1F72">
        <w:rPr>
          <w:rFonts w:ascii="GHEA Grapalat" w:hAnsi="GHEA Grapalat"/>
          <w:sz w:val="20"/>
          <w:szCs w:val="20"/>
        </w:rPr>
        <w:t>հրավերի</w:t>
      </w:r>
      <w:r w:rsidRPr="005E1F72">
        <w:rPr>
          <w:rFonts w:ascii="GHEA Grapalat" w:hAnsi="GHEA Grapalat"/>
          <w:sz w:val="20"/>
          <w:szCs w:val="20"/>
          <w:lang w:val="af-ZA"/>
        </w:rPr>
        <w:t xml:space="preserve"> 1-</w:t>
      </w:r>
      <w:r w:rsidRPr="005E1F72">
        <w:rPr>
          <w:rFonts w:ascii="GHEA Grapalat" w:hAnsi="GHEA Grapalat"/>
          <w:sz w:val="20"/>
          <w:szCs w:val="20"/>
        </w:rPr>
        <w:t>ին</w:t>
      </w:r>
      <w:r w:rsidRPr="005E1F72">
        <w:rPr>
          <w:rFonts w:ascii="GHEA Grapalat" w:hAnsi="GHEA Grapalat"/>
          <w:sz w:val="20"/>
          <w:szCs w:val="20"/>
          <w:lang w:val="af-ZA"/>
        </w:rPr>
        <w:t xml:space="preserve"> </w:t>
      </w:r>
      <w:r w:rsidRPr="005E1F72">
        <w:rPr>
          <w:rFonts w:ascii="GHEA Grapalat" w:hAnsi="GHEA Grapalat"/>
          <w:sz w:val="20"/>
          <w:szCs w:val="20"/>
        </w:rPr>
        <w:t>մասի</w:t>
      </w:r>
      <w:r w:rsidRPr="005E1F72">
        <w:rPr>
          <w:rFonts w:ascii="GHEA Grapalat" w:hAnsi="GHEA Grapalat"/>
          <w:sz w:val="20"/>
          <w:szCs w:val="20"/>
          <w:lang w:val="af-ZA"/>
        </w:rPr>
        <w:t xml:space="preserve"> 7.3 </w:t>
      </w:r>
      <w:r w:rsidRPr="005E1F72">
        <w:rPr>
          <w:rFonts w:ascii="GHEA Grapalat" w:hAnsi="GHEA Grapalat"/>
          <w:sz w:val="20"/>
          <w:szCs w:val="20"/>
        </w:rPr>
        <w:t>կետով</w:t>
      </w:r>
      <w:r w:rsidRPr="005E1F72">
        <w:rPr>
          <w:rFonts w:ascii="GHEA Grapalat" w:hAnsi="GHEA Grapalat"/>
          <w:sz w:val="20"/>
          <w:szCs w:val="20"/>
          <w:lang w:val="af-ZA"/>
        </w:rPr>
        <w:t xml:space="preserve"> </w:t>
      </w:r>
      <w:r w:rsidRPr="005E1F72">
        <w:rPr>
          <w:rFonts w:ascii="GHEA Grapalat" w:hAnsi="GHEA Grapalat"/>
          <w:sz w:val="20"/>
          <w:szCs w:val="20"/>
        </w:rPr>
        <w:t>նախատեսված</w:t>
      </w:r>
      <w:r w:rsidRPr="005E1F72">
        <w:rPr>
          <w:rFonts w:ascii="GHEA Grapalat" w:hAnsi="GHEA Grapalat"/>
          <w:sz w:val="20"/>
          <w:szCs w:val="20"/>
          <w:lang w:val="af-ZA"/>
        </w:rPr>
        <w:t xml:space="preserve"> </w:t>
      </w:r>
      <w:r w:rsidRPr="005E1F72">
        <w:rPr>
          <w:rFonts w:ascii="GHEA Grapalat" w:hAnsi="GHEA Grapalat"/>
          <w:sz w:val="20"/>
          <w:szCs w:val="20"/>
        </w:rPr>
        <w:t>դեպքերի</w:t>
      </w:r>
      <w:r w:rsidRPr="005E1F72">
        <w:rPr>
          <w:rFonts w:ascii="GHEA Grapalat" w:hAnsi="GHEA Grapalat"/>
          <w:sz w:val="20"/>
          <w:szCs w:val="20"/>
          <w:lang w:val="af-ZA"/>
        </w:rPr>
        <w:t xml:space="preserve">: </w:t>
      </w:r>
    </w:p>
    <w:p w:rsidR="009625DC" w:rsidRPr="009625DC" w:rsidRDefault="009625DC" w:rsidP="00EF3662">
      <w:pPr>
        <w:ind w:firstLine="567"/>
        <w:jc w:val="center"/>
        <w:rPr>
          <w:rFonts w:ascii="GHEA Grapalat" w:hAnsi="GHEA Grapalat"/>
          <w:b/>
          <w:sz w:val="20"/>
          <w:lang w:val="af-ZA"/>
        </w:rPr>
      </w:pPr>
    </w:p>
    <w:p w:rsidR="009625DC" w:rsidRDefault="009625DC" w:rsidP="00EF3662">
      <w:pPr>
        <w:ind w:firstLine="567"/>
        <w:jc w:val="center"/>
        <w:rPr>
          <w:rFonts w:ascii="GHEA Grapalat" w:hAnsi="GHEA Grapalat"/>
          <w:b/>
          <w:sz w:val="20"/>
          <w:lang w:val="hy-AM"/>
        </w:rPr>
      </w:pPr>
    </w:p>
    <w:p w:rsidR="009625DC" w:rsidRDefault="009625DC" w:rsidP="00EF3662">
      <w:pPr>
        <w:ind w:firstLine="567"/>
        <w:jc w:val="center"/>
        <w:rPr>
          <w:rFonts w:ascii="GHEA Grapalat" w:hAnsi="GHEA Grapalat"/>
          <w:b/>
          <w:sz w:val="20"/>
          <w:lang w:val="hy-AM"/>
        </w:rPr>
      </w:pPr>
    </w:p>
    <w:p w:rsidR="009625DC" w:rsidRDefault="009625DC" w:rsidP="00EF3662">
      <w:pPr>
        <w:ind w:firstLine="567"/>
        <w:jc w:val="center"/>
        <w:rPr>
          <w:rFonts w:ascii="GHEA Grapalat" w:hAnsi="GHEA Grapalat"/>
          <w:b/>
          <w:sz w:val="20"/>
          <w:lang w:val="hy-AM"/>
        </w:rPr>
      </w:pPr>
    </w:p>
    <w:p w:rsidR="009625DC" w:rsidRDefault="009625DC" w:rsidP="00EF3662">
      <w:pPr>
        <w:ind w:firstLine="567"/>
        <w:jc w:val="center"/>
        <w:rPr>
          <w:rFonts w:ascii="GHEA Grapalat" w:hAnsi="GHEA Grapalat"/>
          <w:b/>
          <w:sz w:val="20"/>
          <w:lang w:val="hy-AM"/>
        </w:rPr>
      </w:pPr>
    </w:p>
    <w:p w:rsidR="00807178" w:rsidRPr="00E6597C" w:rsidRDefault="0036334C" w:rsidP="00EF3662">
      <w:pPr>
        <w:ind w:firstLine="567"/>
        <w:jc w:val="center"/>
        <w:rPr>
          <w:rFonts w:ascii="GHEA Grapalat" w:hAnsi="GHEA Grapalat"/>
          <w:b/>
          <w:sz w:val="20"/>
          <w:lang w:val="hy-AM"/>
        </w:rPr>
      </w:pPr>
      <w:r>
        <w:rPr>
          <w:rFonts w:ascii="GHEA Grapalat" w:hAnsi="GHEA Grapalat"/>
          <w:b/>
          <w:sz w:val="20"/>
          <w:lang w:val="hy-AM"/>
        </w:rPr>
        <w:t xml:space="preserve">8. </w:t>
      </w:r>
      <w:r w:rsidR="008D5016" w:rsidRPr="00E6597C">
        <w:rPr>
          <w:rFonts w:ascii="GHEA Grapalat" w:hAnsi="GHEA Grapalat"/>
          <w:b/>
          <w:sz w:val="20"/>
          <w:lang w:val="af-ZA"/>
        </w:rPr>
        <w:t xml:space="preserve">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rsidR="00096865" w:rsidRPr="00E6597C" w:rsidRDefault="00096865" w:rsidP="00EF3662">
      <w:pPr>
        <w:ind w:firstLine="567"/>
        <w:jc w:val="both"/>
        <w:rPr>
          <w:rFonts w:ascii="GHEA Grapalat" w:hAnsi="GHEA Grapalat"/>
          <w:b/>
          <w:sz w:val="20"/>
          <w:lang w:val="af-ZA"/>
        </w:rPr>
      </w:pPr>
    </w:p>
    <w:p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36334C">
        <w:rPr>
          <w:rFonts w:ascii="GHEA Grapalat" w:hAnsi="GHEA Grapalat" w:cs="Sylfaen"/>
          <w:lang w:val="hy-AM"/>
        </w:rPr>
        <w:t>Հայտերի</w:t>
      </w:r>
      <w:r w:rsidR="003F79B4" w:rsidRPr="00E6597C">
        <w:rPr>
          <w:rFonts w:ascii="GHEA Grapalat" w:hAnsi="GHEA Grapalat" w:cs="Sylfaen"/>
        </w:rPr>
        <w:t xml:space="preserve"> </w:t>
      </w:r>
      <w:r w:rsidR="003F79B4" w:rsidRPr="0036334C">
        <w:rPr>
          <w:rFonts w:ascii="GHEA Grapalat" w:hAnsi="GHEA Grapalat" w:cs="Sylfaen"/>
          <w:lang w:val="hy-AM"/>
        </w:rPr>
        <w:t>բացումը</w:t>
      </w:r>
      <w:r w:rsidR="003F79B4" w:rsidRPr="00E6597C">
        <w:rPr>
          <w:rFonts w:ascii="GHEA Grapalat" w:hAnsi="GHEA Grapalat" w:cs="Sylfaen"/>
        </w:rPr>
        <w:t xml:space="preserve"> </w:t>
      </w:r>
      <w:r w:rsidR="003F79B4" w:rsidRPr="0036334C">
        <w:rPr>
          <w:rFonts w:ascii="GHEA Grapalat" w:hAnsi="GHEA Grapalat" w:cs="Sylfaen"/>
          <w:lang w:val="hy-AM"/>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36334C">
        <w:rPr>
          <w:rFonts w:ascii="GHEA Grapalat" w:hAnsi="GHEA Grapalat" w:cs="Sylfaen"/>
          <w:szCs w:val="24"/>
          <w:lang w:val="hy-AM"/>
        </w:rPr>
        <w:t>սույն</w:t>
      </w:r>
      <w:r w:rsidR="003F79B4" w:rsidRPr="00E6597C">
        <w:rPr>
          <w:rFonts w:ascii="GHEA Grapalat" w:hAnsi="GHEA Grapalat" w:cs="Sylfaen"/>
          <w:szCs w:val="24"/>
        </w:rPr>
        <w:t xml:space="preserve"> </w:t>
      </w:r>
      <w:r w:rsidR="003F79B4" w:rsidRPr="0036334C">
        <w:rPr>
          <w:rFonts w:ascii="GHEA Grapalat" w:hAnsi="GHEA Grapalat" w:cs="Sylfaen"/>
          <w:szCs w:val="24"/>
          <w:lang w:val="hy-AM"/>
        </w:rPr>
        <w:t>ընթացակարգի</w:t>
      </w:r>
      <w:r w:rsidR="003F79B4" w:rsidRPr="00E6597C">
        <w:rPr>
          <w:rFonts w:ascii="GHEA Grapalat" w:hAnsi="GHEA Grapalat" w:cs="Sylfaen"/>
          <w:szCs w:val="24"/>
        </w:rPr>
        <w:t xml:space="preserve"> </w:t>
      </w:r>
      <w:r w:rsidR="003F79B4" w:rsidRPr="0036334C">
        <w:rPr>
          <w:rFonts w:ascii="GHEA Grapalat" w:hAnsi="GHEA Grapalat" w:cs="Sylfaen"/>
          <w:szCs w:val="24"/>
          <w:lang w:val="hy-AM"/>
        </w:rPr>
        <w:t>հայտարարություն</w:t>
      </w:r>
      <w:r w:rsidR="003F79B4" w:rsidRPr="00E6597C">
        <w:rPr>
          <w:rFonts w:ascii="GHEA Grapalat" w:hAnsi="GHEA Grapalat" w:cs="Sylfaen"/>
          <w:szCs w:val="24"/>
          <w:lang w:val="ru-RU"/>
        </w:rPr>
        <w:t>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98730C">
        <w:rPr>
          <w:rFonts w:ascii="GHEA Grapalat" w:hAnsi="GHEA Grapalat" w:cs="Sylfaen"/>
          <w:szCs w:val="24"/>
          <w:lang w:val="hy-AM"/>
        </w:rPr>
        <w:t>9</w:t>
      </w:r>
      <w:r w:rsidR="003F79B4" w:rsidRPr="00E6597C">
        <w:rPr>
          <w:rFonts w:ascii="GHEA Grapalat" w:hAnsi="GHEA Grapalat" w:cs="Sylfaen"/>
          <w:szCs w:val="24"/>
        </w:rPr>
        <w:t>»</w:t>
      </w:r>
      <w:r w:rsidR="003F79B4" w:rsidRPr="00E6597C">
        <w:rPr>
          <w:rFonts w:ascii="GHEA Grapalat" w:hAnsi="GHEA Grapalat" w:cs="Sylfaen"/>
          <w:szCs w:val="24"/>
          <w:lang w:val="ru-RU"/>
        </w:rPr>
        <w:t>րդ</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օրվա</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ժամը</w:t>
      </w:r>
      <w:r w:rsidR="003F79B4" w:rsidRPr="00E6597C">
        <w:rPr>
          <w:rFonts w:ascii="GHEA Grapalat" w:hAnsi="GHEA Grapalat" w:cs="Sylfaen"/>
          <w:szCs w:val="24"/>
        </w:rPr>
        <w:t xml:space="preserve"> </w:t>
      </w:r>
      <w:r w:rsidR="00D41B6E">
        <w:rPr>
          <w:rFonts w:ascii="GHEA Grapalat" w:hAnsi="GHEA Grapalat" w:cs="Sylfaen"/>
          <w:szCs w:val="24"/>
          <w:lang w:val="hy-AM"/>
        </w:rPr>
        <w:t>1</w:t>
      </w:r>
      <w:r w:rsidR="0098730C">
        <w:rPr>
          <w:rFonts w:ascii="GHEA Grapalat" w:hAnsi="GHEA Grapalat" w:cs="Sylfaen"/>
          <w:szCs w:val="24"/>
          <w:lang w:val="hy-AM"/>
        </w:rPr>
        <w:t>2</w:t>
      </w:r>
      <w:r w:rsidR="00D41B6E">
        <w:rPr>
          <w:rFonts w:ascii="GHEA Grapalat" w:hAnsi="GHEA Grapalat" w:cs="Sylfaen"/>
          <w:szCs w:val="24"/>
          <w:lang w:val="hy-AM"/>
        </w:rPr>
        <w:t>:00-</w:t>
      </w:r>
      <w:r w:rsidR="00D41B6E" w:rsidRPr="00D41B6E">
        <w:rPr>
          <w:rFonts w:ascii="GHEA Grapalat" w:hAnsi="GHEA Grapalat" w:cs="Sylfaen"/>
          <w:szCs w:val="24"/>
        </w:rPr>
        <w:t xml:space="preserve"> </w:t>
      </w:r>
      <w:r w:rsidR="003F79B4" w:rsidRPr="00E6597C">
        <w:rPr>
          <w:rFonts w:ascii="GHEA Grapalat" w:hAnsi="GHEA Grapalat" w:cs="Sylfaen"/>
          <w:szCs w:val="24"/>
          <w:lang w:val="en-US"/>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763EF7" w:rsidRPr="00E6597C">
        <w:rPr>
          <w:rFonts w:ascii="GHEA Grapalat" w:hAnsi="GHEA Grapalat" w:cs="Sylfaen"/>
          <w:sz w:val="20"/>
          <w:lang w:val="hy-AM"/>
        </w:rPr>
        <w:t>է</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B514E8" w:rsidRPr="00E6597C">
        <w:rPr>
          <w:rFonts w:ascii="GHEA Grapalat" w:hAnsi="GHEA Grapalat" w:cs="Sylfaen"/>
          <w:szCs w:val="24"/>
          <w:lang w:val="en-US"/>
        </w:rPr>
        <w:t>հաջորդաբար</w:t>
      </w:r>
      <w:r w:rsidR="00B514E8" w:rsidRPr="00E6597C">
        <w:rPr>
          <w:rFonts w:ascii="GHEA Grapalat" w:hAnsi="GHEA Grapalat" w:cs="Sylfaen"/>
          <w:szCs w:val="24"/>
        </w:rPr>
        <w:t xml:space="preserve"> </w:t>
      </w:r>
      <w:r w:rsidR="00B514E8" w:rsidRPr="00E6597C">
        <w:rPr>
          <w:rFonts w:ascii="GHEA Grapalat" w:hAnsi="GHEA Grapalat" w:cs="Sylfaen"/>
          <w:szCs w:val="24"/>
          <w:lang w:val="en-US"/>
        </w:rPr>
        <w:t>տեղեր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զբաղեցրած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77426B">
        <w:rPr>
          <w:rFonts w:ascii="GHEA Grapalat" w:hAnsi="GHEA Grapalat" w:cs="Sylfaen"/>
          <w:i w:val="0"/>
          <w:szCs w:val="24"/>
          <w:lang w:val="hy-AM"/>
        </w:rPr>
        <w:t xml:space="preserve">ՀՀ Կենտրոնական բանկի տվյալ օրվա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5</w:t>
      </w:r>
      <w:r w:rsidR="00D7435F"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Հ</w:t>
      </w:r>
      <w:r w:rsidR="00096865" w:rsidRPr="00E6597C">
        <w:rPr>
          <w:rFonts w:ascii="GHEA Grapalat" w:hAnsi="GHEA Grapalat" w:cs="Sylfaen"/>
          <w:i w:val="0"/>
          <w:szCs w:val="24"/>
          <w:lang w:val="ru-RU"/>
        </w:rPr>
        <w:t>անձնաժողովի</w:t>
      </w:r>
      <w:r w:rsidR="00096865"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պ</w:t>
      </w:r>
      <w:r w:rsidR="00153C87" w:rsidRPr="00E6597C">
        <w:rPr>
          <w:rFonts w:ascii="GHEA Grapalat" w:hAnsi="GHEA Grapalat" w:cs="Sylfaen"/>
          <w:i w:val="0"/>
          <w:szCs w:val="24"/>
          <w:lang w:val="ru-RU"/>
        </w:rPr>
        <w:t>ատվիրատուի</w:t>
      </w:r>
      <w:r w:rsidR="00153C87"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և</w:t>
      </w:r>
      <w:r w:rsidR="00096865"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մ</w:t>
      </w:r>
      <w:r w:rsidR="00153C87" w:rsidRPr="00E6597C">
        <w:rPr>
          <w:rFonts w:ascii="GHEA Grapalat" w:hAnsi="GHEA Grapalat" w:cs="Sylfaen"/>
          <w:i w:val="0"/>
          <w:szCs w:val="24"/>
          <w:lang w:val="ru-RU"/>
        </w:rPr>
        <w:t>ասնակիցների</w:t>
      </w:r>
      <w:r w:rsidR="00153C87"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բանակցություններն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արգելվում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բացառությամբ</w:t>
      </w:r>
      <w:r w:rsidR="00096865" w:rsidRPr="00E6597C">
        <w:rPr>
          <w:rFonts w:ascii="GHEA Grapalat" w:hAnsi="GHEA Grapalat" w:cs="Sylfaen"/>
          <w:i w:val="0"/>
          <w:szCs w:val="24"/>
          <w:lang w:val="af-ZA"/>
        </w:rPr>
        <w:t>`</w:t>
      </w:r>
    </w:p>
    <w:p w:rsidR="00096865" w:rsidRPr="00E6597C" w:rsidRDefault="00096865" w:rsidP="00EF3662">
      <w:pPr>
        <w:pStyle w:val="a3"/>
        <w:spacing w:line="240" w:lineRule="auto"/>
        <w:rPr>
          <w:rFonts w:ascii="GHEA Grapalat" w:hAnsi="GHEA Grapalat" w:cs="Sylfaen"/>
          <w:i w:val="0"/>
          <w:szCs w:val="24"/>
          <w:lang w:val="af-ZA"/>
        </w:rPr>
      </w:pPr>
      <w:r w:rsidRPr="00E6597C">
        <w:rPr>
          <w:rFonts w:ascii="GHEA Grapalat" w:hAnsi="GHEA Grapalat" w:cs="Sylfaen"/>
          <w:i w:val="0"/>
          <w:szCs w:val="24"/>
          <w:lang w:val="af-ZA"/>
        </w:rPr>
        <w:t xml:space="preserve">1) </w:t>
      </w:r>
      <w:r w:rsidRPr="00E6597C">
        <w:rPr>
          <w:rFonts w:ascii="GHEA Grapalat" w:hAnsi="GHEA Grapalat" w:cs="Sylfaen"/>
          <w:i w:val="0"/>
          <w:szCs w:val="24"/>
          <w:lang w:val="ru-RU"/>
        </w:rPr>
        <w:t>երբ</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ընթացակարգին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մասնակցել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մեկ</w:t>
      </w:r>
      <w:r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մ</w:t>
      </w:r>
      <w:r w:rsidR="00153C87" w:rsidRPr="00E6597C">
        <w:rPr>
          <w:rFonts w:ascii="GHEA Grapalat" w:hAnsi="GHEA Grapalat" w:cs="Sylfaen"/>
          <w:i w:val="0"/>
          <w:szCs w:val="24"/>
          <w:lang w:val="ru-RU"/>
        </w:rPr>
        <w:t>ասնակից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որի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ներկայացրած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պահանջներին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արդյունքում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պահանջներին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գնահատվել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մեկ</w:t>
      </w:r>
      <w:r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մ</w:t>
      </w:r>
      <w:r w:rsidR="00153C87" w:rsidRPr="00E6597C">
        <w:rPr>
          <w:rFonts w:ascii="GHEA Grapalat" w:hAnsi="GHEA Grapalat" w:cs="Sylfaen"/>
          <w:i w:val="0"/>
          <w:szCs w:val="24"/>
          <w:lang w:val="ru-RU"/>
        </w:rPr>
        <w:t>ասնակցի</w:t>
      </w:r>
      <w:r w:rsidR="00153C87"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առաջարկված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նվազագույն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հավասարության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դեպքում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եթե</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ոչ</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գնային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պայմանները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բավարարող</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գնահատված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հայտեր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ներկայացրած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բոլոր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մասնակիցների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ներկայացրած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գնային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առաջարկները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գերազանցում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այդ</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գնումը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կատարելու</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համար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նախատեսված</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սույն</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հրավերի</w:t>
      </w:r>
      <w:r w:rsidR="00153C87" w:rsidRPr="00E6597C">
        <w:rPr>
          <w:rFonts w:ascii="GHEA Grapalat" w:hAnsi="GHEA Grapalat" w:cs="Sylfaen"/>
          <w:i w:val="0"/>
          <w:szCs w:val="24"/>
          <w:lang w:val="af-ZA"/>
        </w:rPr>
        <w:t xml:space="preserve"> 1-</w:t>
      </w:r>
      <w:r w:rsidR="00153C87" w:rsidRPr="00E6597C">
        <w:rPr>
          <w:rFonts w:ascii="GHEA Grapalat" w:hAnsi="GHEA Grapalat" w:cs="Sylfaen"/>
          <w:i w:val="0"/>
          <w:szCs w:val="24"/>
          <w:lang w:val="en-US"/>
        </w:rPr>
        <w:t>ին</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մասի</w:t>
      </w:r>
      <w:r w:rsidR="00153C87" w:rsidRPr="00E6597C">
        <w:rPr>
          <w:rFonts w:ascii="GHEA Grapalat" w:hAnsi="GHEA Grapalat" w:cs="Sylfaen"/>
          <w:i w:val="0"/>
          <w:szCs w:val="24"/>
          <w:lang w:val="af-ZA"/>
        </w:rPr>
        <w:t xml:space="preserve"> </w:t>
      </w:r>
      <w:r w:rsidR="00A150A9" w:rsidRPr="00E6597C">
        <w:rPr>
          <w:rFonts w:ascii="GHEA Grapalat" w:hAnsi="GHEA Grapalat" w:cs="Sylfaen"/>
          <w:i w:val="0"/>
          <w:szCs w:val="24"/>
          <w:lang w:val="af-ZA"/>
        </w:rPr>
        <w:t>8</w:t>
      </w:r>
      <w:r w:rsidR="00153C87" w:rsidRPr="00E6597C">
        <w:rPr>
          <w:rFonts w:ascii="GHEA Grapalat" w:hAnsi="GHEA Grapalat" w:cs="Sylfaen"/>
          <w:i w:val="0"/>
          <w:szCs w:val="24"/>
          <w:lang w:val="af-ZA"/>
        </w:rPr>
        <w:t xml:space="preserve">.1 </w:t>
      </w:r>
      <w:r w:rsidR="00153C87" w:rsidRPr="00E6597C">
        <w:rPr>
          <w:rFonts w:ascii="GHEA Grapalat" w:hAnsi="GHEA Grapalat" w:cs="Sylfaen"/>
          <w:i w:val="0"/>
          <w:szCs w:val="24"/>
          <w:lang w:val="en-US"/>
        </w:rPr>
        <w:t>կետի</w:t>
      </w:r>
      <w:r w:rsidR="00153C87" w:rsidRPr="00E6597C">
        <w:rPr>
          <w:rFonts w:ascii="GHEA Grapalat" w:hAnsi="GHEA Grapalat" w:cs="Sylfaen"/>
          <w:i w:val="0"/>
          <w:szCs w:val="24"/>
          <w:lang w:val="af-ZA"/>
        </w:rPr>
        <w:t xml:space="preserve"> 2-</w:t>
      </w:r>
      <w:r w:rsidR="00153C87" w:rsidRPr="00E6597C">
        <w:rPr>
          <w:rFonts w:ascii="GHEA Grapalat" w:hAnsi="GHEA Grapalat" w:cs="Sylfaen"/>
          <w:i w:val="0"/>
          <w:szCs w:val="24"/>
          <w:lang w:val="en-US"/>
        </w:rPr>
        <w:t>րդ</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պարբերությամբ</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նախատեսված</w:t>
      </w:r>
      <w:r w:rsidR="00153C87"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ֆինանսական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միջոցները</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կամ</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գնումն</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lastRenderedPageBreak/>
        <w:t>իրականացվում</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է</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Օրենքի</w:t>
      </w:r>
      <w:r w:rsidR="002D601F" w:rsidRPr="00E6597C">
        <w:rPr>
          <w:rFonts w:ascii="GHEA Grapalat" w:hAnsi="GHEA Grapalat" w:cs="Sylfaen"/>
          <w:i w:val="0"/>
          <w:szCs w:val="24"/>
          <w:lang w:val="af-ZA"/>
        </w:rPr>
        <w:t xml:space="preserve"> 15-</w:t>
      </w:r>
      <w:r w:rsidR="002D601F" w:rsidRPr="00E6597C">
        <w:rPr>
          <w:rFonts w:ascii="GHEA Grapalat" w:hAnsi="GHEA Grapalat" w:cs="Sylfaen"/>
          <w:i w:val="0"/>
          <w:szCs w:val="24"/>
          <w:lang w:val="ru-RU"/>
        </w:rPr>
        <w:t>րդ</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հոդվածի</w:t>
      </w:r>
      <w:r w:rsidR="002D601F" w:rsidRPr="00E6597C">
        <w:rPr>
          <w:rFonts w:ascii="GHEA Grapalat" w:hAnsi="GHEA Grapalat" w:cs="Sylfaen"/>
          <w:i w:val="0"/>
          <w:szCs w:val="24"/>
          <w:lang w:val="af-ZA"/>
        </w:rPr>
        <w:t xml:space="preserve"> 6-</w:t>
      </w:r>
      <w:r w:rsidR="002D601F" w:rsidRPr="00E6597C">
        <w:rPr>
          <w:rFonts w:ascii="GHEA Grapalat" w:hAnsi="GHEA Grapalat" w:cs="Sylfaen"/>
          <w:i w:val="0"/>
          <w:szCs w:val="24"/>
          <w:lang w:val="ru-RU"/>
        </w:rPr>
        <w:t>րդ</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մասի</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հիման</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վրա</w:t>
      </w:r>
      <w:r w:rsidR="004D5671" w:rsidRPr="00E6597C">
        <w:rPr>
          <w:rFonts w:ascii="GHEA Grapalat" w:hAnsi="GHEA Grapalat" w:cs="Sylfaen"/>
          <w:i w:val="0"/>
          <w:szCs w:val="24"/>
          <w:lang w:val="ru-RU"/>
        </w:rPr>
        <w:t>։</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կետի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վարվող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բանակցությունները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հանգեցնել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նվազեցմանը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վճարման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փոփոխությանը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իսկ</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բանակցությունները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վարվում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միաժամանակյա</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բոլոր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մասնակիցների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հետ</w:t>
      </w:r>
      <w:r w:rsidRPr="00E6597C">
        <w:rPr>
          <w:rFonts w:ascii="GHEA Grapalat" w:hAnsi="GHEA Grapalat" w:cs="Sylfaen"/>
          <w:i w:val="0"/>
          <w:szCs w:val="24"/>
          <w:lang w:val="af-ZA"/>
        </w:rPr>
        <w:t>.</w:t>
      </w:r>
    </w:p>
    <w:p w:rsidR="00096865" w:rsidRPr="00E6597C" w:rsidDel="00992C40" w:rsidRDefault="00096865"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w:t>
      </w:r>
      <w:r w:rsidRPr="00E6597C">
        <w:rPr>
          <w:rFonts w:ascii="GHEA Grapalat" w:hAnsi="GHEA Grapalat" w:cs="Sylfaen"/>
          <w:szCs w:val="24"/>
          <w:lang w:val="ru-RU"/>
        </w:rPr>
        <w:t>Օրենքով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այլ</w:t>
      </w:r>
      <w:r w:rsidRPr="00E6597C">
        <w:rPr>
          <w:rFonts w:ascii="GHEA Grapalat" w:hAnsi="GHEA Grapalat" w:cs="Sylfaen"/>
          <w:szCs w:val="24"/>
        </w:rPr>
        <w:t xml:space="preserve"> </w:t>
      </w:r>
      <w:r w:rsidRPr="00E6597C">
        <w:rPr>
          <w:rFonts w:ascii="GHEA Grapalat" w:hAnsi="GHEA Grapalat" w:cs="Sylfaen"/>
          <w:szCs w:val="24"/>
          <w:lang w:val="ru-RU"/>
        </w:rPr>
        <w:t>դեպքերի</w:t>
      </w:r>
      <w:r w:rsidR="004D5671" w:rsidRPr="00E6597C">
        <w:rPr>
          <w:rFonts w:ascii="GHEA Grapalat" w:hAnsi="GHEA Grapalat" w:cs="Sylfaen"/>
          <w:szCs w:val="24"/>
          <w:lang w:val="ru-RU"/>
        </w:rPr>
        <w:t>։</w:t>
      </w:r>
    </w:p>
    <w:p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rPr>
        <w:t>8</w:t>
      </w:r>
      <w:r w:rsidR="00633389" w:rsidRPr="00E6597C">
        <w:rPr>
          <w:rFonts w:ascii="GHEA Grapalat" w:hAnsi="GHEA Grapalat"/>
          <w:sz w:val="20"/>
          <w:lang w:val="af-ZA"/>
        </w:rPr>
        <w:t>.</w:t>
      </w:r>
      <w:r w:rsidR="003F79B4" w:rsidRPr="00E6597C">
        <w:rPr>
          <w:rFonts w:ascii="GHEA Grapalat" w:hAnsi="GHEA Grapalat"/>
          <w:sz w:val="20"/>
          <w:lang w:val="af-ZA"/>
        </w:rPr>
        <w:t>6</w:t>
      </w:r>
      <w:r w:rsidR="00D7435F" w:rsidRPr="00E6597C">
        <w:rPr>
          <w:rFonts w:ascii="GHEA Grapalat" w:hAnsi="GHEA Grapalat"/>
          <w:sz w:val="20"/>
          <w:lang w:val="af-ZA"/>
        </w:rPr>
        <w:t xml:space="preserve"> </w:t>
      </w:r>
      <w:r w:rsidR="00973FB1" w:rsidRPr="00E6597C">
        <w:rPr>
          <w:rFonts w:ascii="GHEA Grapalat" w:hAnsi="GHEA Grapalat"/>
          <w:sz w:val="20"/>
          <w:lang w:val="af-ZA"/>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հաջորդաբար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տեղեր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զբաղեցրած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կամ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եթե</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ոչ</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գնային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պայմաններին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բավարարող</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գնահատված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հայտեր</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ներկայացրած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բոլոր</w:t>
      </w:r>
      <w:r w:rsidR="009B6D58"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af-ZA" w:eastAsia="en-US"/>
        </w:rPr>
        <w:t>մ</w:t>
      </w:r>
      <w:r w:rsidR="009B6D58" w:rsidRPr="00E6597C">
        <w:rPr>
          <w:rFonts w:ascii="GHEA Grapalat" w:hAnsi="GHEA Grapalat" w:cs="Sylfaen"/>
          <w:sz w:val="20"/>
          <w:szCs w:val="24"/>
          <w:lang w:val="ru-RU" w:eastAsia="en-US"/>
        </w:rPr>
        <w:t>ասնակիցների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ներկայացրած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գնային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առաջարկները</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գերազանցում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են</w:t>
      </w:r>
      <w:r w:rsidR="009B6D58"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սույն</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ընթացակարգի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շրջանակում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գնվելիք</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ա</w:t>
      </w:r>
      <w:r w:rsidR="001A0A5F" w:rsidRPr="00E6597C">
        <w:rPr>
          <w:rFonts w:ascii="GHEA Grapalat" w:hAnsi="GHEA Grapalat" w:cs="Sylfaen"/>
          <w:sz w:val="20"/>
          <w:szCs w:val="24"/>
          <w:lang w:eastAsia="en-US"/>
        </w:rPr>
        <w:t>շխատանքների</w:t>
      </w:r>
      <w:r w:rsidR="001A0A5F" w:rsidRPr="004605D7">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գնման</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հայտով</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սահմանված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գինը</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կամ</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գնումն</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իրականացվում</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է</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Օրենքի</w:t>
      </w:r>
      <w:r w:rsidR="00FF3E3D" w:rsidRPr="00E6597C">
        <w:rPr>
          <w:rFonts w:ascii="GHEA Grapalat" w:hAnsi="GHEA Grapalat" w:cs="Sylfaen"/>
          <w:sz w:val="20"/>
          <w:szCs w:val="24"/>
          <w:lang w:val="af-ZA" w:eastAsia="en-US"/>
        </w:rPr>
        <w:t xml:space="preserve"> 15-</w:t>
      </w:r>
      <w:r w:rsidR="00FF3E3D" w:rsidRPr="00E6597C">
        <w:rPr>
          <w:rFonts w:ascii="GHEA Grapalat" w:hAnsi="GHEA Grapalat" w:cs="Sylfaen"/>
          <w:sz w:val="20"/>
          <w:szCs w:val="24"/>
          <w:lang w:val="ru-RU" w:eastAsia="en-US"/>
        </w:rPr>
        <w:t>րդ</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հոդվածի</w:t>
      </w:r>
      <w:r w:rsidR="00FF3E3D" w:rsidRPr="00E6597C">
        <w:rPr>
          <w:rFonts w:ascii="GHEA Grapalat" w:hAnsi="GHEA Grapalat" w:cs="Sylfaen"/>
          <w:sz w:val="20"/>
          <w:szCs w:val="24"/>
          <w:lang w:val="af-ZA" w:eastAsia="en-US"/>
        </w:rPr>
        <w:t xml:space="preserve"> 6-</w:t>
      </w:r>
      <w:r w:rsidR="00FF3E3D" w:rsidRPr="00E6597C">
        <w:rPr>
          <w:rFonts w:ascii="GHEA Grapalat" w:hAnsi="GHEA Grapalat" w:cs="Sylfaen"/>
          <w:sz w:val="20"/>
          <w:szCs w:val="24"/>
          <w:lang w:val="ru-RU" w:eastAsia="en-US"/>
        </w:rPr>
        <w:t>րդ</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մասի</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հիման</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վրա</w:t>
      </w:r>
      <w:r w:rsidR="009B6D58" w:rsidRPr="00E6597C">
        <w:rPr>
          <w:rFonts w:ascii="GHEA Grapalat" w:hAnsi="GHEA Grapalat" w:cs="Sylfaen"/>
          <w:sz w:val="20"/>
          <w:szCs w:val="24"/>
          <w:lang w:val="ru-RU" w:eastAsia="en-US"/>
        </w:rPr>
        <w:t>՝</w:t>
      </w:r>
      <w:r w:rsidR="009B6D58" w:rsidRPr="00E6597C">
        <w:rPr>
          <w:rFonts w:ascii="GHEA Grapalat" w:hAnsi="GHEA Grapalat" w:cs="Sylfaen"/>
          <w:sz w:val="20"/>
          <w:szCs w:val="24"/>
          <w:lang w:val="af-ZA" w:eastAsia="en-US"/>
        </w:rPr>
        <w:t xml:space="preserve"> </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հաջորդաբար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տեղեր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զբաղեցրած</w:t>
      </w:r>
      <w:r w:rsidRPr="00E6597C">
        <w:rPr>
          <w:rFonts w:ascii="GHEA Grapalat" w:hAnsi="GHEA Grapalat" w:cs="Sylfaen"/>
          <w:sz w:val="20"/>
          <w:szCs w:val="24"/>
          <w:lang w:val="af-ZA" w:eastAsia="en-US"/>
        </w:rPr>
        <w:t xml:space="preserve"> </w:t>
      </w:r>
      <w:r w:rsidR="00FD2748"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պայման</w:t>
      </w:r>
      <w:r w:rsidRPr="00E6597C">
        <w:rPr>
          <w:rFonts w:ascii="GHEA Grapalat" w:hAnsi="GHEA Grapalat" w:cs="Sylfaen"/>
          <w:sz w:val="20"/>
          <w:szCs w:val="24"/>
          <w:lang w:val="af-ZA" w:eastAsia="en-US"/>
        </w:rPr>
        <w:softHyphen/>
      </w:r>
      <w:r w:rsidRPr="00E6597C">
        <w:rPr>
          <w:rFonts w:ascii="GHEA Grapalat" w:hAnsi="GHEA Grapalat" w:cs="Sylfaen"/>
          <w:sz w:val="20"/>
          <w:szCs w:val="24"/>
          <w:lang w:val="ru-RU" w:eastAsia="en-US"/>
        </w:rPr>
        <w:t>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FD2748"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հետ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FD2748"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հայտեր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eastAsia="en-US"/>
        </w:rPr>
        <w:t>մ</w:t>
      </w:r>
      <w:r w:rsidR="003B1FC0" w:rsidRPr="00E6597C">
        <w:rPr>
          <w:rFonts w:ascii="GHEA Grapalat" w:hAnsi="GHEA Grapalat" w:cs="Sylfaen"/>
          <w:sz w:val="20"/>
          <w:szCs w:val="24"/>
          <w:lang w:eastAsia="en-US"/>
        </w:rPr>
        <w:t>ա</w:t>
      </w:r>
      <w:r w:rsidRPr="00E6597C">
        <w:rPr>
          <w:rFonts w:ascii="GHEA Grapalat" w:hAnsi="GHEA Grapalat" w:cs="Sylfaen"/>
          <w:sz w:val="20"/>
          <w:szCs w:val="24"/>
          <w:lang w:val="ru-RU" w:eastAsia="en-US"/>
        </w:rPr>
        <w:t>սնակցի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E6597C">
        <w:rPr>
          <w:rFonts w:ascii="GHEA Grapalat" w:hAnsi="GHEA Grapalat" w:cs="Sylfaen"/>
          <w:sz w:val="20"/>
          <w:szCs w:val="24"/>
          <w:lang w:val="af-ZA" w:eastAsia="en-US"/>
        </w:rPr>
        <w:t>,</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սահմանված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լրանալու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ըստ</w:t>
      </w:r>
      <w:r w:rsidR="00F4506C" w:rsidRPr="00E6597C">
        <w:rPr>
          <w:rFonts w:ascii="GHEA Grapalat" w:hAnsi="GHEA Grapalat" w:cs="Sylfaen"/>
          <w:sz w:val="20"/>
          <w:szCs w:val="24"/>
          <w:lang w:val="hy-AM" w:eastAsia="en-US"/>
        </w:rPr>
        <w:t xml:space="preserve"> դրան ներկա</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00A11BD0" w:rsidRPr="00E6597C">
        <w:rPr>
          <w:rFonts w:ascii="GHEA Grapalat" w:hAnsi="GHEA Grapalat" w:cs="Sylfaen"/>
          <w:sz w:val="20"/>
          <w:szCs w:val="24"/>
          <w:lang w:val="hy-AM" w:eastAsia="en-US"/>
        </w:rPr>
        <w:t>որոնք չեն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գերազանցում</w:t>
      </w:r>
      <w:r w:rsidR="00AB1DD6" w:rsidRPr="00E6597C">
        <w:rPr>
          <w:rFonts w:ascii="GHEA Grapalat" w:hAnsi="GHEA Grapalat" w:cs="Sylfaen"/>
          <w:sz w:val="20"/>
          <w:szCs w:val="24"/>
          <w:lang w:val="hy-AM" w:eastAsia="en-US"/>
        </w:rPr>
        <w:t xml:space="preserve"> գնման հայտով սահմանված գինը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հայտարարվում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00AB1DD6" w:rsidRPr="00E6597C">
        <w:rPr>
          <w:rFonts w:ascii="GHEA Grapalat" w:hAnsi="GHEA Grapalat" w:cs="Sylfaen"/>
          <w:sz w:val="20"/>
          <w:szCs w:val="24"/>
          <w:lang w:val="hy-AM" w:eastAsia="en-US"/>
        </w:rPr>
        <w:t>ընտրված</w:t>
      </w:r>
      <w:r w:rsidR="00AB1DD6"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հաջորդաբար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տեղերը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զբաղեցրած</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ասնակիցները</w:t>
      </w:r>
      <w:r w:rsidRPr="00E6597C">
        <w:rPr>
          <w:rFonts w:ascii="GHEA Grapalat" w:hAnsi="GHEA Grapalat" w:cs="Sylfaen"/>
          <w:sz w:val="20"/>
          <w:szCs w:val="24"/>
          <w:lang w:val="af-ZA" w:eastAsia="en-US"/>
        </w:rPr>
        <w:t>,</w:t>
      </w:r>
    </w:p>
    <w:p w:rsidR="00387F66" w:rsidRPr="00E6597C" w:rsidRDefault="009B6D58" w:rsidP="0061680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ru-RU"/>
        </w:rPr>
        <w:t>զ</w:t>
      </w:r>
      <w:r w:rsidRPr="00E6597C">
        <w:rPr>
          <w:rFonts w:ascii="GHEA Grapalat" w:hAnsi="GHEA Grapalat" w:cs="Sylfaen"/>
          <w:sz w:val="20"/>
          <w:lang w:val="af-ZA"/>
        </w:rPr>
        <w:t xml:space="preserve">. </w:t>
      </w:r>
      <w:r w:rsidRPr="00E6597C">
        <w:rPr>
          <w:rFonts w:ascii="GHEA Grapalat" w:hAnsi="GHEA Grapalat" w:cs="Sylfaen"/>
          <w:sz w:val="20"/>
          <w:lang w:val="ru-RU"/>
        </w:rPr>
        <w:t>բանակցությունների</w:t>
      </w:r>
      <w:r w:rsidRPr="00E6597C">
        <w:rPr>
          <w:rFonts w:ascii="GHEA Grapalat" w:hAnsi="GHEA Grapalat" w:cs="Sylfaen"/>
          <w:sz w:val="20"/>
          <w:lang w:val="af-ZA"/>
        </w:rPr>
        <w:t xml:space="preserve"> </w:t>
      </w:r>
      <w:r w:rsidRPr="00E6597C">
        <w:rPr>
          <w:rFonts w:ascii="GHEA Grapalat" w:hAnsi="GHEA Grapalat" w:cs="Sylfaen"/>
          <w:sz w:val="20"/>
          <w:lang w:val="ru-RU"/>
        </w:rPr>
        <w:t>համար</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Sylfaen"/>
          <w:sz w:val="20"/>
          <w:lang w:val="af-ZA"/>
        </w:rPr>
        <w:t xml:space="preserve"> </w:t>
      </w:r>
      <w:r w:rsidRPr="00E6597C">
        <w:rPr>
          <w:rFonts w:ascii="GHEA Grapalat" w:hAnsi="GHEA Grapalat" w:cs="Sylfaen"/>
          <w:sz w:val="20"/>
          <w:lang w:val="ru-RU"/>
        </w:rPr>
        <w:t>լրանալու</w:t>
      </w:r>
      <w:r w:rsidRPr="00E6597C">
        <w:rPr>
          <w:rFonts w:ascii="GHEA Grapalat" w:hAnsi="GHEA Grapalat" w:cs="Sylfaen"/>
          <w:sz w:val="20"/>
          <w:lang w:val="af-ZA"/>
        </w:rPr>
        <w:t xml:space="preserve"> </w:t>
      </w:r>
      <w:r w:rsidRPr="00E6597C">
        <w:rPr>
          <w:rFonts w:ascii="GHEA Grapalat" w:hAnsi="GHEA Grapalat" w:cs="Sylfaen"/>
          <w:sz w:val="20"/>
          <w:lang w:val="ru-RU"/>
        </w:rPr>
        <w:t>պահին</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00387F66" w:rsidRPr="00E6597C">
        <w:rPr>
          <w:rFonts w:ascii="GHEA Grapalat" w:hAnsi="GHEA Grapalat" w:cs="Sylfaen"/>
          <w:sz w:val="20"/>
          <w:lang w:val="hy-AM"/>
        </w:rPr>
        <w:t xml:space="preserve">դրան ներկա </w:t>
      </w:r>
      <w:r w:rsidR="007210AC" w:rsidRPr="00E6597C">
        <w:rPr>
          <w:rFonts w:ascii="GHEA Grapalat" w:hAnsi="GHEA Grapalat" w:cs="Sylfaen"/>
          <w:sz w:val="20"/>
          <w:lang w:val="af-ZA"/>
        </w:rPr>
        <w:t>մ</w:t>
      </w:r>
      <w:r w:rsidRPr="00E6597C">
        <w:rPr>
          <w:rFonts w:ascii="GHEA Grapalat" w:hAnsi="GHEA Grapalat" w:cs="Sylfaen"/>
          <w:sz w:val="20"/>
          <w:lang w:val="ru-RU"/>
        </w:rPr>
        <w:t>ասնակիցների</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ներկայացրած</w:t>
      </w:r>
      <w:r w:rsidRPr="00E6597C">
        <w:rPr>
          <w:rFonts w:ascii="GHEA Grapalat" w:hAnsi="GHEA Grapalat" w:cs="Sylfaen"/>
          <w:sz w:val="20"/>
          <w:lang w:val="af-ZA"/>
        </w:rPr>
        <w:t xml:space="preserve"> </w:t>
      </w:r>
      <w:r w:rsidRPr="00E6597C">
        <w:rPr>
          <w:rFonts w:ascii="GHEA Grapalat" w:hAnsi="GHEA Grapalat" w:cs="Sylfaen"/>
          <w:sz w:val="20"/>
          <w:lang w:val="ru-RU"/>
        </w:rPr>
        <w:t>գները</w:t>
      </w:r>
      <w:r w:rsidRPr="00E6597C">
        <w:rPr>
          <w:rFonts w:ascii="GHEA Grapalat" w:hAnsi="GHEA Grapalat" w:cs="Sylfaen"/>
          <w:sz w:val="20"/>
          <w:lang w:val="af-ZA"/>
        </w:rPr>
        <w:t xml:space="preserve"> </w:t>
      </w:r>
      <w:r w:rsidRPr="00E6597C">
        <w:rPr>
          <w:rFonts w:ascii="GHEA Grapalat" w:hAnsi="GHEA Grapalat" w:cs="Sylfaen"/>
          <w:sz w:val="20"/>
          <w:lang w:val="ru-RU"/>
        </w:rPr>
        <w:t>գերազանցում</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00973FB1" w:rsidRPr="00E6597C">
        <w:rPr>
          <w:rFonts w:ascii="GHEA Grapalat" w:hAnsi="GHEA Grapalat" w:cs="Sylfaen"/>
          <w:sz w:val="20"/>
          <w:lang w:val="ru-RU"/>
        </w:rPr>
        <w:t>գնման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ru-RU"/>
        </w:rPr>
        <w:t>հայտով</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ru-RU"/>
        </w:rPr>
        <w:t>սահմանված</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ru-RU"/>
        </w:rPr>
        <w:t>գինը</w:t>
      </w:r>
      <w:r w:rsidR="00387F66" w:rsidRPr="00E6597C">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387F66" w:rsidRPr="00E6597C" w:rsidRDefault="00387F66" w:rsidP="0061680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387F66" w:rsidRPr="00E6597C" w:rsidRDefault="00387F66" w:rsidP="0061680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աշխատանքի կատարման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B514E8" w:rsidRPr="00E6597C" w:rsidRDefault="00704862" w:rsidP="00EF3662">
      <w:pPr>
        <w:ind w:firstLine="708"/>
        <w:jc w:val="both"/>
        <w:rPr>
          <w:rFonts w:ascii="GHEA Grapalat" w:hAnsi="GHEA Grapalat"/>
          <w:sz w:val="20"/>
          <w:szCs w:val="20"/>
          <w:lang w:val="hy-AM"/>
        </w:rPr>
      </w:pPr>
      <w:r w:rsidRPr="00E6597C">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w:t>
      </w:r>
      <w:r w:rsidR="00973FB1" w:rsidRPr="00E6597C">
        <w:rPr>
          <w:rFonts w:ascii="GHEA Grapalat" w:hAnsi="GHEA Grapalat" w:cs="Sylfaen"/>
          <w:sz w:val="20"/>
          <w:lang w:val="hy-AM"/>
        </w:rPr>
        <w:t>կամ</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նվազագույն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գները</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հավասար</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են</w:t>
      </w:r>
      <w:r w:rsidR="00973FB1" w:rsidRPr="00E6597C">
        <w:rPr>
          <w:rFonts w:ascii="GHEA Grapalat" w:hAnsi="GHEA Grapalat" w:cs="Sylfaen"/>
          <w:sz w:val="20"/>
          <w:lang w:val="af-ZA"/>
        </w:rPr>
        <w:t>,</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գնման</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ընթացակարգը</w:t>
      </w:r>
      <w:r w:rsidR="009B6D58" w:rsidRPr="00E6597C">
        <w:rPr>
          <w:rFonts w:ascii="GHEA Grapalat" w:hAnsi="GHEA Grapalat" w:cs="Sylfaen"/>
          <w:sz w:val="20"/>
          <w:lang w:val="af-ZA"/>
        </w:rPr>
        <w:t xml:space="preserve"> </w:t>
      </w:r>
      <w:r w:rsidR="005A3DC6" w:rsidRPr="00E6597C">
        <w:rPr>
          <w:rFonts w:ascii="GHEA Grapalat" w:hAnsi="GHEA Grapalat" w:cs="Sylfaen"/>
          <w:sz w:val="20"/>
          <w:lang w:val="hy-AM"/>
        </w:rPr>
        <w:t>Օ</w:t>
      </w:r>
      <w:r w:rsidR="00973FB1" w:rsidRPr="00E6597C">
        <w:rPr>
          <w:rFonts w:ascii="GHEA Grapalat" w:hAnsi="GHEA Grapalat" w:cs="Sylfaen"/>
          <w:sz w:val="20"/>
          <w:lang w:val="hy-AM"/>
        </w:rPr>
        <w:t>րենքի</w:t>
      </w:r>
      <w:r w:rsidR="00973FB1" w:rsidRPr="00E6597C">
        <w:rPr>
          <w:rFonts w:ascii="GHEA Grapalat" w:hAnsi="GHEA Grapalat" w:cs="Sylfaen"/>
          <w:sz w:val="20"/>
          <w:lang w:val="af-ZA"/>
        </w:rPr>
        <w:t xml:space="preserve"> 37-</w:t>
      </w:r>
      <w:r w:rsidR="00973FB1" w:rsidRPr="00E6597C">
        <w:rPr>
          <w:rFonts w:ascii="GHEA Grapalat" w:hAnsi="GHEA Grapalat" w:cs="Sylfaen"/>
          <w:sz w:val="20"/>
          <w:lang w:val="hy-AM"/>
        </w:rPr>
        <w:t>րդ</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հոդվածի</w:t>
      </w:r>
      <w:r w:rsidR="00973FB1" w:rsidRPr="00E6597C">
        <w:rPr>
          <w:rFonts w:ascii="GHEA Grapalat" w:hAnsi="GHEA Grapalat" w:cs="Sylfaen"/>
          <w:sz w:val="20"/>
          <w:lang w:val="af-ZA"/>
        </w:rPr>
        <w:t xml:space="preserve"> 1-</w:t>
      </w:r>
      <w:r w:rsidR="00973FB1" w:rsidRPr="00E6597C">
        <w:rPr>
          <w:rFonts w:ascii="GHEA Grapalat" w:hAnsi="GHEA Grapalat" w:cs="Sylfaen"/>
          <w:sz w:val="20"/>
          <w:lang w:val="hy-AM"/>
        </w:rPr>
        <w:t>ին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մասի</w:t>
      </w:r>
      <w:r w:rsidR="00973FB1" w:rsidRPr="00E6597C">
        <w:rPr>
          <w:rFonts w:ascii="GHEA Grapalat" w:hAnsi="GHEA Grapalat" w:cs="Sylfaen"/>
          <w:sz w:val="20"/>
          <w:lang w:val="af-ZA"/>
        </w:rPr>
        <w:t xml:space="preserve"> 1-</w:t>
      </w:r>
      <w:r w:rsidR="00973FB1" w:rsidRPr="00E6597C">
        <w:rPr>
          <w:rFonts w:ascii="GHEA Grapalat" w:hAnsi="GHEA Grapalat" w:cs="Sylfaen"/>
          <w:sz w:val="20"/>
          <w:lang w:val="hy-AM"/>
        </w:rPr>
        <w:t>ին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կետի</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հիման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վրա</w:t>
      </w:r>
      <w:r w:rsidR="00973FB1" w:rsidRPr="00E6597C">
        <w:rPr>
          <w:rFonts w:ascii="GHEA Grapalat" w:hAnsi="GHEA Grapalat" w:cs="Sylfaen"/>
          <w:sz w:val="20"/>
          <w:lang w:val="af-ZA"/>
        </w:rPr>
        <w:t xml:space="preserve"> </w:t>
      </w:r>
      <w:r w:rsidR="009B6D58" w:rsidRPr="00E6597C">
        <w:rPr>
          <w:rFonts w:ascii="GHEA Grapalat" w:hAnsi="GHEA Grapalat" w:cs="Sylfaen"/>
          <w:sz w:val="20"/>
          <w:lang w:val="hy-AM"/>
        </w:rPr>
        <w:t>հայտարարվում</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է</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չկայացած</w:t>
      </w:r>
      <w:r w:rsidR="003D1FE3" w:rsidRPr="00E6597C">
        <w:rPr>
          <w:rFonts w:ascii="GHEA Grapalat" w:hAnsi="GHEA Grapalat" w:cs="Sylfaen"/>
          <w:sz w:val="20"/>
          <w:lang w:val="hy-AM"/>
        </w:rPr>
        <w:t>, բացառությամբ սույն ենթակետի «զ» պարբերությամբ նախատեսված դեպքի:</w:t>
      </w:r>
      <w:r w:rsidR="00FD2748" w:rsidRPr="00E6597C">
        <w:rPr>
          <w:rFonts w:ascii="GHEA Grapalat" w:hAnsi="GHEA Grapalat"/>
          <w:sz w:val="20"/>
          <w:szCs w:val="20"/>
          <w:lang w:val="af-ZA"/>
        </w:rPr>
        <w:t>8</w:t>
      </w:r>
      <w:r w:rsidR="00C82BD2" w:rsidRPr="00E6597C">
        <w:rPr>
          <w:rFonts w:ascii="GHEA Grapalat" w:hAnsi="GHEA Grapalat"/>
          <w:sz w:val="20"/>
          <w:szCs w:val="20"/>
          <w:lang w:val="af-ZA"/>
        </w:rPr>
        <w:t>.</w:t>
      </w:r>
      <w:r w:rsidR="00DF2FEF" w:rsidRPr="00E6597C">
        <w:rPr>
          <w:rFonts w:ascii="GHEA Grapalat" w:hAnsi="GHEA Grapalat"/>
          <w:sz w:val="20"/>
          <w:szCs w:val="20"/>
          <w:lang w:val="af-ZA"/>
        </w:rPr>
        <w:t>7</w:t>
      </w:r>
      <w:r w:rsidR="00E24EBF" w:rsidRPr="00E6597C">
        <w:rPr>
          <w:rFonts w:ascii="GHEA Grapalat" w:hAnsi="GHEA Grapalat"/>
          <w:sz w:val="20"/>
          <w:szCs w:val="20"/>
          <w:lang w:val="af-ZA"/>
        </w:rPr>
        <w:t xml:space="preserve"> </w:t>
      </w:r>
      <w:r w:rsidR="00753C9B" w:rsidRPr="00E6597C">
        <w:rPr>
          <w:rFonts w:ascii="GHEA Grapalat" w:hAnsi="GHEA Grapalat"/>
          <w:sz w:val="20"/>
          <w:szCs w:val="20"/>
          <w:lang w:val="af-ZA"/>
        </w:rPr>
        <w:t>Պ</w:t>
      </w:r>
      <w:r w:rsidR="00B514E8" w:rsidRPr="00E6597C">
        <w:rPr>
          <w:rFonts w:ascii="GHEA Grapalat" w:hAnsi="GHEA Grapalat"/>
          <w:sz w:val="20"/>
          <w:szCs w:val="20"/>
          <w:lang w:val="af-ZA"/>
        </w:rPr>
        <w:t xml:space="preserve">ահանջի դեպքում </w:t>
      </w:r>
      <w:r w:rsidR="00AD522C" w:rsidRPr="00E6597C">
        <w:rPr>
          <w:rFonts w:ascii="GHEA Grapalat" w:hAnsi="GHEA Grapalat"/>
          <w:sz w:val="20"/>
          <w:szCs w:val="20"/>
          <w:lang w:val="af-ZA"/>
        </w:rPr>
        <w:t xml:space="preserve">որևէ </w:t>
      </w:r>
      <w:r w:rsidR="007210AC" w:rsidRPr="00E6597C">
        <w:rPr>
          <w:rFonts w:ascii="GHEA Grapalat" w:hAnsi="GHEA Grapalat"/>
          <w:sz w:val="20"/>
          <w:szCs w:val="20"/>
          <w:lang w:val="af-ZA"/>
        </w:rPr>
        <w:t>մ</w:t>
      </w:r>
      <w:r w:rsidR="00B514E8" w:rsidRPr="00E6597C">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rPr>
        <w:t xml:space="preserve">այլ </w:t>
      </w:r>
      <w:r w:rsidR="007B36E4" w:rsidRPr="00E6597C">
        <w:rPr>
          <w:rFonts w:ascii="GHEA Grapalat" w:hAnsi="GHEA Grapalat"/>
          <w:sz w:val="20"/>
          <w:szCs w:val="20"/>
          <w:lang w:val="af-ZA"/>
        </w:rPr>
        <w:t>մ</w:t>
      </w:r>
      <w:r w:rsidR="00B514E8" w:rsidRPr="00E6597C">
        <w:rPr>
          <w:rFonts w:ascii="GHEA Grapalat" w:hAnsi="GHEA Grapalat"/>
          <w:sz w:val="20"/>
          <w:szCs w:val="20"/>
          <w:lang w:val="af-ZA"/>
        </w:rPr>
        <w:t>ասնակցին:</w:t>
      </w:r>
      <w:r w:rsidR="007B6811" w:rsidRPr="00E6597C">
        <w:rPr>
          <w:rFonts w:ascii="GHEA Grapalat" w:hAnsi="GHEA Grapalat"/>
          <w:sz w:val="20"/>
          <w:szCs w:val="20"/>
          <w:lang w:val="hy-AM"/>
        </w:rPr>
        <w:t xml:space="preserve"> </w:t>
      </w:r>
      <w:r w:rsidR="007B6811" w:rsidRPr="00E6597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rPr>
        <w:t xml:space="preserve">հայտում ներառված </w:t>
      </w:r>
      <w:r w:rsidR="007B6811" w:rsidRPr="00E6597C">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rPr>
        <w:t xml:space="preserve">հանձնաժողովի </w:t>
      </w:r>
      <w:r w:rsidR="007B6811" w:rsidRPr="00E6597C">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rPr>
        <w:t>:</w:t>
      </w:r>
    </w:p>
    <w:p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rPr>
        <w:t>8</w:t>
      </w:r>
      <w:r w:rsidR="002B121D" w:rsidRPr="00E6597C">
        <w:rPr>
          <w:rFonts w:ascii="GHEA Grapalat" w:hAnsi="GHEA Grapalat"/>
          <w:sz w:val="20"/>
          <w:lang w:val="af-ZA"/>
        </w:rPr>
        <w:t>.</w:t>
      </w:r>
      <w:r w:rsidR="00794157">
        <w:rPr>
          <w:rFonts w:ascii="GHEA Grapalat" w:hAnsi="GHEA Grapalat"/>
          <w:sz w:val="20"/>
          <w:lang w:val="af-ZA"/>
        </w:rPr>
        <w:t xml:space="preserve">7 </w:t>
      </w:r>
      <w:r w:rsidR="002B121D" w:rsidRPr="00E6597C">
        <w:rPr>
          <w:rFonts w:ascii="GHEA Grapalat" w:hAnsi="GHEA Grapalat"/>
          <w:sz w:val="20"/>
          <w:lang w:val="af-ZA"/>
        </w:rPr>
        <w:t>Եթե հայտերի բացման</w:t>
      </w:r>
      <w:r w:rsidR="00DE1C00" w:rsidRPr="00E6597C">
        <w:rPr>
          <w:rFonts w:ascii="GHEA Grapalat" w:hAnsi="GHEA Grapalat"/>
          <w:sz w:val="20"/>
          <w:lang w:val="hy-AM"/>
        </w:rPr>
        <w:t xml:space="preserve"> և գնահատման</w:t>
      </w:r>
      <w:r w:rsidR="002B121D" w:rsidRPr="00E6597C">
        <w:rPr>
          <w:rFonts w:ascii="GHEA Grapalat" w:hAnsi="GHEA Grapalat"/>
          <w:sz w:val="20"/>
          <w:lang w:val="af-ZA"/>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5" w:name="_Hlk9262487"/>
      <w:r w:rsidR="00476579" w:rsidRPr="00E6597C">
        <w:rPr>
          <w:rFonts w:ascii="GHEA Grapalat" w:hAnsi="GHEA Grapalat" w:cs="Sylfaen"/>
          <w:sz w:val="20"/>
          <w:szCs w:val="24"/>
          <w:lang w:val="hy-AM" w:eastAsia="en-US"/>
        </w:rPr>
        <w:t xml:space="preserve"> </w:t>
      </w:r>
      <w:bookmarkEnd w:id="5"/>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rsidR="002B121D" w:rsidRPr="00E6597C" w:rsidRDefault="002E0966"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af-ZA" w:eastAsia="en-US"/>
        </w:rPr>
        <w:lastRenderedPageBreak/>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w:t>
      </w:r>
      <w:r w:rsidR="00EF124E" w:rsidRPr="00E6597C">
        <w:rPr>
          <w:rFonts w:ascii="GHEA Grapalat" w:hAnsi="GHEA Grapalat" w:cs="Sylfaen"/>
          <w:sz w:val="20"/>
          <w:szCs w:val="24"/>
          <w:lang w:val="af-ZA" w:eastAsia="en-US"/>
        </w:rPr>
        <w:t>՝</w:t>
      </w:r>
      <w:r w:rsidRPr="00E6597C">
        <w:rPr>
          <w:rFonts w:ascii="GHEA Grapalat" w:hAnsi="GHEA Grapalat" w:cs="Sylfaen"/>
          <w:sz w:val="20"/>
          <w:szCs w:val="24"/>
          <w:lang w:val="af-ZA" w:eastAsia="en-US"/>
        </w:rPr>
        <w:t xml:space="preserve"> Օրենքի 6-րդ հոդվածի 1-ին մասի 2-րդ կետին բավարարելու մասին հայտով ներկայացված հավաստման իսկությունը:</w:t>
      </w:r>
      <w:r w:rsidR="00563192" w:rsidRPr="00E6597C">
        <w:rPr>
          <w:rFonts w:ascii="GHEA Grapalat" w:hAnsi="GHEA Grapalat" w:cs="Sylfaen"/>
          <w:sz w:val="20"/>
          <w:szCs w:val="24"/>
          <w:lang w:val="af-ZA" w:eastAsia="en-US"/>
        </w:rPr>
        <w:t xml:space="preserve">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00116E47" w:rsidRPr="00E6597C">
        <w:rPr>
          <w:rFonts w:ascii="GHEA Grapalat" w:hAnsi="GHEA Grapalat" w:cs="Sylfaen"/>
          <w:sz w:val="20"/>
          <w:szCs w:val="24"/>
          <w:lang w:val="hy-AM" w:eastAsia="en-US"/>
        </w:rPr>
        <w:t>Եթե անհամապատա</w:t>
      </w:r>
      <w:r w:rsidR="003D39F7" w:rsidRPr="00E6597C">
        <w:rPr>
          <w:rFonts w:ascii="GHEA Grapalat" w:hAnsi="GHEA Grapalat" w:cs="Sylfaen"/>
          <w:sz w:val="20"/>
          <w:szCs w:val="24"/>
          <w:lang w:val="hy-AM" w:eastAsia="en-US"/>
        </w:rPr>
        <w:t>ս</w:t>
      </w:r>
      <w:r w:rsidR="00116E47" w:rsidRPr="00E6597C">
        <w:rPr>
          <w:rFonts w:ascii="GHEA Grapalat" w:hAnsi="GHEA Grapalat" w:cs="Sylfaen"/>
          <w:sz w:val="20"/>
          <w:szCs w:val="24"/>
          <w:lang w:val="hy-AM" w:eastAsia="en-US"/>
        </w:rPr>
        <w:t>խանություն</w:t>
      </w:r>
      <w:r w:rsidR="003D39F7" w:rsidRPr="00E6597C">
        <w:rPr>
          <w:rFonts w:ascii="GHEA Grapalat" w:hAnsi="GHEA Grapalat" w:cs="Sylfaen"/>
          <w:sz w:val="20"/>
          <w:szCs w:val="24"/>
          <w:lang w:val="hy-AM" w:eastAsia="en-US"/>
        </w:rPr>
        <w:t>ն</w:t>
      </w:r>
      <w:r w:rsidR="00116E47" w:rsidRPr="00E6597C">
        <w:rPr>
          <w:rFonts w:ascii="GHEA Grapalat" w:hAnsi="GHEA Grapalat" w:cs="Sylfaen"/>
          <w:sz w:val="20"/>
          <w:szCs w:val="24"/>
          <w:lang w:val="hy-AM" w:eastAsia="en-US"/>
        </w:rPr>
        <w:t xml:space="preserve"> արձանագրվել է ՀՀ պետական եկամուտների կոմիտեից ստացված տեղեկատվության</w:t>
      </w:r>
      <w:r w:rsidR="00EF124E" w:rsidRPr="00E6597C">
        <w:rPr>
          <w:rFonts w:ascii="GHEA Grapalat" w:hAnsi="GHEA Grapalat" w:cs="Sylfaen"/>
          <w:sz w:val="20"/>
          <w:szCs w:val="24"/>
          <w:lang w:val="hy-AM" w:eastAsia="en-US"/>
        </w:rPr>
        <w:t xml:space="preserve"> </w:t>
      </w:r>
      <w:r w:rsidR="00116E47" w:rsidRPr="00E6597C">
        <w:rPr>
          <w:rFonts w:ascii="GHEA Grapalat" w:hAnsi="GHEA Grapalat" w:cs="Sylfaen"/>
          <w:sz w:val="20"/>
          <w:szCs w:val="24"/>
          <w:lang w:val="hy-AM" w:eastAsia="en-US"/>
        </w:rPr>
        <w:t xml:space="preserve">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00116E47"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00116E47"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794157">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794157">
        <w:rPr>
          <w:rFonts w:ascii="GHEA Grapalat" w:hAnsi="GHEA Grapalat" w:cs="Sylfaen"/>
          <w:sz w:val="20"/>
          <w:szCs w:val="24"/>
          <w:lang w:val="af-ZA" w:eastAsia="en-US"/>
        </w:rPr>
        <w:t>7</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rsidR="002B121D" w:rsidRPr="00E6597C" w:rsidRDefault="00FC31D8"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w:t>
      </w:r>
      <w:r w:rsidR="002B121D" w:rsidRPr="00E6597C">
        <w:rPr>
          <w:rFonts w:ascii="GHEA Grapalat" w:hAnsi="GHEA Grapalat" w:cs="Sylfaen"/>
          <w:sz w:val="20"/>
          <w:szCs w:val="24"/>
          <w:lang w:val="hy-AM" w:eastAsia="en-US"/>
        </w:rPr>
        <w:t xml:space="preserve">:  </w:t>
      </w:r>
    </w:p>
    <w:p w:rsidR="005E0E50" w:rsidRPr="00E6597C" w:rsidRDefault="00A150A9"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9</w:t>
      </w:r>
      <w:r w:rsidR="002B121D" w:rsidRPr="00E6597C">
        <w:rPr>
          <w:rFonts w:ascii="GHEA Grapalat" w:hAnsi="GHEA Grapalat" w:cs="Sylfaen"/>
          <w:szCs w:val="24"/>
        </w:rPr>
        <w:t xml:space="preserve"> </w:t>
      </w:r>
      <w:r w:rsidR="00CA4AB2" w:rsidRPr="00E6597C">
        <w:rPr>
          <w:rFonts w:ascii="GHEA Grapalat" w:hAnsi="GHEA Grapalat" w:cs="Sylfaen"/>
          <w:szCs w:val="24"/>
          <w:lang w:val="hy-AM"/>
        </w:rPr>
        <w:t>Հ</w:t>
      </w:r>
      <w:r w:rsidR="005E0E50" w:rsidRPr="00E6597C">
        <w:rPr>
          <w:rFonts w:ascii="GHEA Grapalat" w:hAnsi="GHEA Grapalat" w:cs="Sylfaen"/>
          <w:szCs w:val="24"/>
          <w:lang w:val="hy-AM"/>
        </w:rPr>
        <w:t>անձնաժողովի</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անդամը</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քարտուղարը</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չի</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կարող</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մասնակցել</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հանձնաժողովի</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աշխատանքներին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եթե</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հայտերի</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բացման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նիստ</w:t>
      </w:r>
      <w:r w:rsidR="00CA4AB2" w:rsidRPr="00E6597C">
        <w:rPr>
          <w:rFonts w:ascii="GHEA Grapalat" w:hAnsi="GHEA Grapalat" w:cs="Sylfaen"/>
          <w:szCs w:val="24"/>
          <w:lang w:val="hy-AM"/>
        </w:rPr>
        <w:t>ում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պարզվում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է</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որ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վերջիններիս</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կողմից</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հիմնադրված</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բաժնեմաս</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փայաբաժին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ունեցող</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կազմակերպությունը</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իրենց</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մերձավոր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ազգակցությամբ</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խնամիությամբ</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կապված</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անձը</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ծնող</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ամուսին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երեխա</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եղբայր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քույր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ինչպես</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նաև</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ամուսնու</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ծնող</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երեխա</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եղբայր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քույր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այդ</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անձի</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կողմից</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հիմնադրված</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բաժնեմաս</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փայաբաժին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ունեցող</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կազմակերպությունը</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տվյալ</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ընթացակարգին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մասնակցելու</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համար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ներկայացրել</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է</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հայտ</w:t>
      </w:r>
      <w:r w:rsidR="005E0E50" w:rsidRPr="00E6597C">
        <w:rPr>
          <w:rFonts w:ascii="GHEA Grapalat" w:hAnsi="GHEA Grapalat" w:cs="Sylfaen"/>
          <w:szCs w:val="24"/>
        </w:rPr>
        <w:t>:</w:t>
      </w:r>
      <w:r w:rsidR="00E90FD0" w:rsidRPr="00E6597C">
        <w:rPr>
          <w:rFonts w:ascii="GHEA Grapalat" w:hAnsi="GHEA Grapalat" w:cs="Sylfaen"/>
          <w:szCs w:val="24"/>
          <w:lang w:val="hy-AM"/>
        </w:rPr>
        <w:t xml:space="preserve"> Եթե</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առկա</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է</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սույն</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կետով</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նախատեսված</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պայմանը</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ապա</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հայտերի</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բացման</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նիստից</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անմիջապես</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հետո</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տվյալ</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ընթացակարգի</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առնչությամբ</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շահերի</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բախում</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ունեցող</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հանձնաժողովի</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անդամը</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կամ</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քարտուղարը</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ինքնաբացարկ</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է</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հայտնում</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տվյալ</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ընթացակարգից</w:t>
      </w:r>
      <w:r w:rsidR="00E90FD0" w:rsidRPr="00E6597C">
        <w:rPr>
          <w:rFonts w:ascii="GHEA Grapalat" w:hAnsi="GHEA Grapalat" w:cs="Sylfaen"/>
          <w:szCs w:val="24"/>
        </w:rPr>
        <w:t xml:space="preserve">: </w:t>
      </w:r>
    </w:p>
    <w:p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794157" w:rsidRPr="004605D7">
        <w:rPr>
          <w:rFonts w:ascii="GHEA Grapalat" w:hAnsi="GHEA Grapalat" w:cs="Sylfaen"/>
          <w:szCs w:val="24"/>
          <w:lang w:val="hy-AM"/>
        </w:rPr>
        <w:t xml:space="preserve">0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794157" w:rsidRPr="004605D7">
        <w:rPr>
          <w:rFonts w:ascii="GHEA Grapalat" w:hAnsi="GHEA Grapalat" w:cs="Sylfaen"/>
          <w:szCs w:val="24"/>
          <w:lang w:val="hy-AM"/>
        </w:rPr>
        <w:t>1</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E6597C"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E6597C">
        <w:rPr>
          <w:rFonts w:ascii="GHEA Grapalat" w:hAnsi="GHEA Grapalat" w:cs="Sylfaen"/>
          <w:szCs w:val="24"/>
        </w:rPr>
        <w:t>:</w:t>
      </w:r>
    </w:p>
    <w:p w:rsidR="003D4374" w:rsidRPr="00E6597C" w:rsidRDefault="00A150A9" w:rsidP="00EF3662">
      <w:pPr>
        <w:ind w:firstLine="375"/>
        <w:jc w:val="both"/>
        <w:rPr>
          <w:rFonts w:ascii="GHEA Grapalat" w:hAnsi="GHEA Grapalat" w:cs="Sylfaen"/>
          <w:sz w:val="20"/>
          <w:lang w:val="af-ZA"/>
        </w:rPr>
      </w:pPr>
      <w:r w:rsidRPr="00E6597C">
        <w:rPr>
          <w:rFonts w:ascii="GHEA Grapalat" w:hAnsi="GHEA Grapalat" w:cs="Sylfaen"/>
          <w:sz w:val="20"/>
          <w:lang w:val="af-ZA"/>
        </w:rPr>
        <w:t>8</w:t>
      </w:r>
      <w:r w:rsidR="0036230B" w:rsidRPr="00E6597C">
        <w:rPr>
          <w:rFonts w:ascii="GHEA Grapalat" w:hAnsi="GHEA Grapalat" w:cs="Sylfaen"/>
          <w:sz w:val="20"/>
          <w:lang w:val="af-ZA"/>
        </w:rPr>
        <w:t>.</w:t>
      </w:r>
      <w:r w:rsidR="00794157">
        <w:rPr>
          <w:rFonts w:ascii="GHEA Grapalat" w:hAnsi="GHEA Grapalat" w:cs="Sylfaen"/>
          <w:sz w:val="20"/>
          <w:lang w:val="af-ZA"/>
        </w:rPr>
        <w:t xml:space="preserve">12 </w:t>
      </w:r>
      <w:r w:rsidR="0036230B" w:rsidRPr="00E6597C">
        <w:rPr>
          <w:rFonts w:ascii="GHEA Grapalat" w:hAnsi="GHEA Grapalat" w:cs="Sylfaen"/>
          <w:sz w:val="20"/>
        </w:rPr>
        <w:t>Օրենքի</w:t>
      </w:r>
      <w:r w:rsidR="0036230B" w:rsidRPr="00E6597C">
        <w:rPr>
          <w:rFonts w:ascii="GHEA Grapalat" w:hAnsi="GHEA Grapalat" w:cs="Sylfaen"/>
          <w:sz w:val="20"/>
          <w:lang w:val="af-ZA"/>
        </w:rPr>
        <w:t xml:space="preserve"> 6-</w:t>
      </w:r>
      <w:r w:rsidR="0036230B" w:rsidRPr="00E6597C">
        <w:rPr>
          <w:rFonts w:ascii="GHEA Grapalat" w:hAnsi="GHEA Grapalat" w:cs="Sylfaen"/>
          <w:sz w:val="20"/>
        </w:rPr>
        <w:t>րդ</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հոդվածի</w:t>
      </w:r>
      <w:r w:rsidR="0036230B" w:rsidRPr="00E6597C">
        <w:rPr>
          <w:rFonts w:ascii="GHEA Grapalat" w:hAnsi="GHEA Grapalat" w:cs="Sylfaen"/>
          <w:sz w:val="20"/>
          <w:lang w:val="af-ZA"/>
        </w:rPr>
        <w:t xml:space="preserve"> 1-</w:t>
      </w:r>
      <w:r w:rsidR="0036230B" w:rsidRPr="00E6597C">
        <w:rPr>
          <w:rFonts w:ascii="GHEA Grapalat" w:hAnsi="GHEA Grapalat" w:cs="Sylfaen"/>
          <w:sz w:val="20"/>
        </w:rPr>
        <w:t>ին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մասի</w:t>
      </w:r>
      <w:r w:rsidR="0036230B" w:rsidRPr="00E6597C">
        <w:rPr>
          <w:rFonts w:ascii="GHEA Grapalat" w:hAnsi="GHEA Grapalat" w:cs="Sylfaen"/>
          <w:sz w:val="20"/>
          <w:lang w:val="af-ZA"/>
        </w:rPr>
        <w:t xml:space="preserve"> 6-</w:t>
      </w:r>
      <w:r w:rsidR="0036230B" w:rsidRPr="00E6597C">
        <w:rPr>
          <w:rFonts w:ascii="GHEA Grapalat" w:hAnsi="GHEA Grapalat" w:cs="Sylfaen"/>
          <w:sz w:val="20"/>
        </w:rPr>
        <w:t>րդ</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կետով</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նախատեսված</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հիմքերն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ի</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հայտ</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գալու</w:t>
      </w:r>
      <w:r w:rsidR="0036230B" w:rsidRPr="00E6597C">
        <w:rPr>
          <w:rFonts w:ascii="GHEA Grapalat" w:hAnsi="GHEA Grapalat" w:cs="Sylfaen"/>
          <w:sz w:val="20"/>
          <w:lang w:val="af-ZA"/>
        </w:rPr>
        <w:t xml:space="preserve"> </w:t>
      </w:r>
      <w:r w:rsidR="0036230B" w:rsidRPr="00E6597C">
        <w:rPr>
          <w:rFonts w:ascii="GHEA Grapalat" w:hAnsi="GHEA Grapalat" w:cs="Sylfaen"/>
          <w:sz w:val="20"/>
        </w:rPr>
        <w:t>օրվան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հաջորդող</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հինգ</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աշխատանքային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օրվա</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ընթացքում</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պատվիրատուն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տվյալ</w:t>
      </w:r>
      <w:r w:rsidR="0036230B" w:rsidRPr="00E6597C">
        <w:rPr>
          <w:rFonts w:ascii="GHEA Grapalat" w:hAnsi="GHEA Grapalat" w:cs="Sylfaen"/>
          <w:sz w:val="20"/>
          <w:lang w:val="af-ZA"/>
        </w:rPr>
        <w:t xml:space="preserve"> </w:t>
      </w:r>
      <w:r w:rsidR="00C806B2" w:rsidRPr="00E6597C">
        <w:rPr>
          <w:rFonts w:ascii="GHEA Grapalat" w:hAnsi="GHEA Grapalat" w:cs="Sylfaen"/>
          <w:sz w:val="20"/>
        </w:rPr>
        <w:t>մ</w:t>
      </w:r>
      <w:r w:rsidR="0036230B" w:rsidRPr="00E6597C">
        <w:rPr>
          <w:rFonts w:ascii="GHEA Grapalat" w:hAnsi="GHEA Grapalat" w:cs="Sylfaen"/>
          <w:sz w:val="20"/>
        </w:rPr>
        <w:t>ասնակցի</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տվյալները</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համապատասխան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հիմքերով</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գրավոր</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ուղարկում</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է</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լիազորված</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մարմին</w:t>
      </w:r>
      <w:r w:rsidR="00881C05" w:rsidRPr="00E6597C">
        <w:rPr>
          <w:rFonts w:ascii="GHEA Grapalat" w:hAnsi="GHEA Grapalat" w:cs="Sylfaen"/>
          <w:sz w:val="20"/>
          <w:lang w:val="hy-AM"/>
        </w:rPr>
        <w:t xml:space="preserve">, </w:t>
      </w:r>
      <w:r w:rsidR="00881C05" w:rsidRPr="00E6597C">
        <w:rPr>
          <w:rFonts w:ascii="GHEA Grapalat" w:hAnsi="GHEA Grapalat" w:cs="Sylfaen"/>
          <w:sz w:val="20"/>
        </w:rPr>
        <w:t>որը</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դրանք</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ստանալուն</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հաջորդող</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հինգ</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աշխատանքային</w:t>
      </w:r>
      <w:r w:rsidR="00881C05" w:rsidRPr="00E6597C">
        <w:rPr>
          <w:rFonts w:ascii="GHEA Grapalat" w:hAnsi="GHEA Grapalat" w:cs="Sylfaen"/>
          <w:sz w:val="20"/>
          <w:lang w:val="af-ZA"/>
        </w:rPr>
        <w:t xml:space="preserve"> </w:t>
      </w:r>
      <w:r w:rsidR="00881C05" w:rsidRPr="00E6597C">
        <w:rPr>
          <w:rFonts w:ascii="GHEA Grapalat" w:hAnsi="GHEA Grapalat" w:cs="Sylfaen"/>
          <w:sz w:val="20"/>
        </w:rPr>
        <w:t>օրվա</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ընթացքում</w:t>
      </w:r>
      <w:r w:rsidR="00881C05" w:rsidRPr="00E6597C">
        <w:rPr>
          <w:rFonts w:ascii="GHEA Grapalat" w:hAnsi="GHEA Grapalat" w:cs="Sylfaen"/>
          <w:sz w:val="20"/>
          <w:lang w:val="af-ZA"/>
        </w:rPr>
        <w:t xml:space="preserve"> </w:t>
      </w:r>
      <w:bookmarkStart w:id="6" w:name="_Hlk9262748"/>
      <w:r w:rsidR="00A31A12" w:rsidRPr="00E6597C">
        <w:rPr>
          <w:rFonts w:ascii="GHEA Grapalat" w:hAnsi="GHEA Grapalat" w:cs="Sylfaen"/>
          <w:sz w:val="20"/>
        </w:rPr>
        <w:t>նախաձեռնում</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է</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տվյալ</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մասնակցին</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գնումների</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գործընթացին</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մասնակցելու</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իրավունք</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չունեցող</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մասնակիցների</w:t>
      </w:r>
      <w:r w:rsidR="00A31A12" w:rsidRPr="00E6597C">
        <w:rPr>
          <w:rFonts w:ascii="GHEA Grapalat" w:hAnsi="GHEA Grapalat" w:cs="Sylfaen"/>
          <w:sz w:val="20"/>
          <w:lang w:val="af-ZA"/>
        </w:rPr>
        <w:t xml:space="preserve"> </w:t>
      </w:r>
      <w:r w:rsidR="00A31A12" w:rsidRPr="00E6597C">
        <w:rPr>
          <w:rFonts w:ascii="GHEA Grapalat" w:hAnsi="GHEA Grapalat" w:cs="Sylfaen"/>
          <w:sz w:val="20"/>
        </w:rPr>
        <w:t>ցուցակում</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ներառելու</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ընթացակարգ</w:t>
      </w:r>
      <w:bookmarkEnd w:id="6"/>
      <w:r w:rsidR="0036230B" w:rsidRPr="00E6597C">
        <w:rPr>
          <w:rFonts w:ascii="GHEA Grapalat" w:hAnsi="GHEA Grapalat" w:cs="Sylfaen"/>
          <w:sz w:val="20"/>
          <w:lang w:val="af-ZA"/>
        </w:rPr>
        <w:t xml:space="preserve">: </w:t>
      </w:r>
      <w:r w:rsidR="00B54F63" w:rsidRPr="00E6597C">
        <w:rPr>
          <w:rFonts w:ascii="GHEA Grapalat" w:hAnsi="GHEA Grapalat" w:cs="Sylfaen"/>
          <w:sz w:val="20"/>
        </w:rPr>
        <w:t>Ընդ</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որում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եթե</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մասնակցի</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գնումներին</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մասնակցելու</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իրավունք</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ունենալու</w:t>
      </w:r>
      <w:r w:rsidR="00A73661" w:rsidRPr="00E6597C">
        <w:rPr>
          <w:rFonts w:ascii="GHEA Grapalat" w:hAnsi="GHEA Grapalat" w:cs="Sylfaen"/>
          <w:sz w:val="20"/>
          <w:lang w:val="hy-AM"/>
        </w:rPr>
        <w:t xml:space="preserve"> մասին հավաստումը</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որակվում</w:t>
      </w:r>
      <w:r w:rsidR="00B54F63" w:rsidRPr="00E6597C">
        <w:rPr>
          <w:rFonts w:ascii="GHEA Grapalat" w:hAnsi="GHEA Grapalat" w:cs="Sylfaen"/>
          <w:sz w:val="20"/>
          <w:lang w:val="af-ZA"/>
        </w:rPr>
        <w:t xml:space="preserve"> </w:t>
      </w:r>
      <w:r w:rsidR="00A73661" w:rsidRPr="00E6597C">
        <w:rPr>
          <w:rFonts w:ascii="GHEA Grapalat" w:hAnsi="GHEA Grapalat" w:cs="Sylfaen"/>
          <w:sz w:val="20"/>
          <w:lang w:val="hy-AM"/>
        </w:rPr>
        <w:t>է</w:t>
      </w:r>
      <w:r w:rsidR="00A73661" w:rsidRPr="00E6597C">
        <w:rPr>
          <w:rFonts w:ascii="GHEA Grapalat" w:hAnsi="GHEA Grapalat" w:cs="Sylfaen"/>
          <w:sz w:val="20"/>
          <w:lang w:val="af-ZA"/>
        </w:rPr>
        <w:t xml:space="preserve"> </w:t>
      </w:r>
      <w:r w:rsidR="00B54F63" w:rsidRPr="00E6597C">
        <w:rPr>
          <w:rFonts w:ascii="GHEA Grapalat" w:hAnsi="GHEA Grapalat" w:cs="Sylfaen"/>
          <w:sz w:val="20"/>
        </w:rPr>
        <w:t>որպես</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իրականությանը</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չհամապատասխանող</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կամ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մասնակիցը</w:t>
      </w:r>
      <w:r w:rsidR="00B54F63" w:rsidRPr="00E6597C">
        <w:rPr>
          <w:rFonts w:ascii="GHEA Grapalat" w:hAnsi="GHEA Grapalat" w:cs="Sylfaen"/>
          <w:sz w:val="20"/>
          <w:lang w:val="af-ZA"/>
        </w:rPr>
        <w:t xml:space="preserve"> </w:t>
      </w:r>
      <w:r w:rsidR="00862B55" w:rsidRPr="00E6597C">
        <w:rPr>
          <w:rFonts w:ascii="GHEA Grapalat" w:hAnsi="GHEA Grapalat" w:cs="Sylfaen"/>
          <w:sz w:val="20"/>
          <w:lang w:val="af-ZA"/>
        </w:rPr>
        <w:t xml:space="preserve">սույն </w:t>
      </w:r>
      <w:r w:rsidR="00B54F63" w:rsidRPr="00E6597C">
        <w:rPr>
          <w:rFonts w:ascii="GHEA Grapalat" w:hAnsi="GHEA Grapalat" w:cs="Sylfaen"/>
          <w:sz w:val="20"/>
        </w:rPr>
        <w:t>հրավերով</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սահմանված</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կարգով</w:t>
      </w:r>
      <w:r w:rsidR="00B54F63" w:rsidRPr="00E6597C">
        <w:rPr>
          <w:rFonts w:ascii="GHEA Grapalat" w:hAnsi="GHEA Grapalat" w:cs="Sylfaen"/>
          <w:sz w:val="20"/>
          <w:lang w:val="af-ZA"/>
        </w:rPr>
        <w:t xml:space="preserve"> </w:t>
      </w:r>
      <w:r w:rsidR="00B54F63" w:rsidRPr="00E6597C">
        <w:rPr>
          <w:rFonts w:ascii="GHEA Grapalat" w:hAnsi="GHEA Grapalat" w:cs="Sylfaen"/>
          <w:sz w:val="20"/>
        </w:rPr>
        <w:t>և</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ժամկետներում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չի</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ներկայացնում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հրավերով</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նախատեսված</w:t>
      </w:r>
      <w:r w:rsidR="00B54F63" w:rsidRPr="00E6597C">
        <w:rPr>
          <w:rFonts w:ascii="GHEA Grapalat" w:hAnsi="GHEA Grapalat" w:cs="Sylfaen"/>
          <w:sz w:val="20"/>
          <w:lang w:val="af-ZA"/>
        </w:rPr>
        <w:t xml:space="preserve"> </w:t>
      </w:r>
      <w:r w:rsidR="00B54F63" w:rsidRPr="00E6597C">
        <w:rPr>
          <w:rFonts w:ascii="GHEA Grapalat" w:hAnsi="GHEA Grapalat" w:cs="Sylfaen"/>
          <w:sz w:val="20"/>
        </w:rPr>
        <w:t>փաստաթղթերը</w:t>
      </w:r>
      <w:r w:rsidR="00B54F63" w:rsidRPr="00E6597C">
        <w:rPr>
          <w:rFonts w:ascii="GHEA Grapalat" w:hAnsi="GHEA Grapalat" w:cs="Sylfaen"/>
          <w:sz w:val="20"/>
          <w:lang w:val="af-ZA"/>
        </w:rPr>
        <w:t>,</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կամ</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ընտրված</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մասնակիցը</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չի</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ներկայացնում</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որակավորման</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ապահովումը</w:t>
      </w:r>
      <w:r w:rsidR="00A73661" w:rsidRPr="00E6597C">
        <w:rPr>
          <w:rFonts w:ascii="GHEA Grapalat" w:hAnsi="GHEA Grapalat" w:cs="Sylfaen"/>
          <w:sz w:val="20"/>
          <w:lang w:val="af-ZA"/>
        </w:rPr>
        <w:t>,</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ապա</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այդ</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հանգամանքը</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համարվում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է</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որպես</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գնման</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գործընթացի</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շրջանակում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ստանձնված</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պարտավորության</w:t>
      </w:r>
      <w:r w:rsidR="00B54F63" w:rsidRPr="00E6597C">
        <w:rPr>
          <w:rFonts w:ascii="GHEA Grapalat" w:hAnsi="GHEA Grapalat" w:cs="Sylfaen"/>
          <w:sz w:val="20"/>
          <w:lang w:val="af-ZA"/>
        </w:rPr>
        <w:t xml:space="preserve"> </w:t>
      </w:r>
      <w:r w:rsidR="00564FB7" w:rsidRPr="00E6597C">
        <w:rPr>
          <w:rFonts w:ascii="GHEA Grapalat" w:hAnsi="GHEA Grapalat" w:cs="Sylfaen"/>
          <w:sz w:val="20"/>
          <w:lang w:val="af-ZA"/>
        </w:rPr>
        <w:t xml:space="preserve">խախտում: </w:t>
      </w:r>
    </w:p>
    <w:p w:rsidR="00B54F63" w:rsidRPr="00E6597C" w:rsidRDefault="00B97D91" w:rsidP="00EF3662">
      <w:pPr>
        <w:ind w:firstLine="375"/>
        <w:jc w:val="both"/>
        <w:rPr>
          <w:rFonts w:ascii="GHEA Grapalat" w:hAnsi="GHEA Grapalat"/>
          <w:sz w:val="20"/>
          <w:szCs w:val="20"/>
          <w:lang w:val="af-ZA"/>
        </w:rPr>
      </w:pPr>
      <w:r w:rsidRPr="00E6597C">
        <w:rPr>
          <w:rFonts w:ascii="GHEA Grapalat" w:hAnsi="GHEA Grapalat"/>
          <w:color w:val="000000"/>
          <w:sz w:val="20"/>
          <w:szCs w:val="20"/>
          <w:lang w:val="af-ZA"/>
        </w:rPr>
        <w:t xml:space="preserve">      </w:t>
      </w:r>
      <w:r w:rsidR="00E17B5D" w:rsidRPr="00E6597C">
        <w:rPr>
          <w:rFonts w:ascii="GHEA Grapalat" w:hAnsi="GHEA Grapalat"/>
          <w:color w:val="000000"/>
          <w:sz w:val="20"/>
          <w:szCs w:val="20"/>
          <w:lang w:val="af-ZA"/>
        </w:rPr>
        <w:t>8.</w:t>
      </w:r>
      <w:r w:rsidR="00794157">
        <w:rPr>
          <w:rFonts w:ascii="GHEA Grapalat" w:hAnsi="GHEA Grapalat"/>
          <w:color w:val="000000"/>
          <w:sz w:val="20"/>
          <w:szCs w:val="20"/>
          <w:lang w:val="af-ZA"/>
        </w:rPr>
        <w:t>13</w:t>
      </w:r>
      <w:r w:rsidR="00E17B5D" w:rsidRPr="00E6597C">
        <w:rPr>
          <w:rFonts w:ascii="GHEA Grapalat" w:hAnsi="GHEA Grapalat"/>
          <w:color w:val="000000"/>
          <w:sz w:val="20"/>
          <w:szCs w:val="20"/>
          <w:lang w:val="af-ZA"/>
        </w:rPr>
        <w:t xml:space="preserve"> </w:t>
      </w:r>
      <w:r w:rsidR="003A377C" w:rsidRPr="00E6597C">
        <w:rPr>
          <w:rFonts w:ascii="GHEA Grapalat" w:hAnsi="GHEA Grapalat"/>
          <w:color w:val="000000"/>
          <w:sz w:val="20"/>
          <w:szCs w:val="20"/>
        </w:rPr>
        <w:t>Ե</w:t>
      </w:r>
      <w:r w:rsidR="003D4374" w:rsidRPr="00E6597C">
        <w:rPr>
          <w:rFonts w:ascii="GHEA Grapalat" w:hAnsi="GHEA Grapalat"/>
          <w:color w:val="000000"/>
          <w:sz w:val="20"/>
          <w:szCs w:val="20"/>
          <w:lang w:val="hy-AM"/>
        </w:rPr>
        <w:t>թե մասնակից</w:t>
      </w:r>
      <w:r w:rsidR="00955CC1" w:rsidRPr="00E6597C">
        <w:rPr>
          <w:rFonts w:ascii="GHEA Grapalat" w:hAnsi="GHEA Grapalat"/>
          <w:color w:val="000000"/>
          <w:sz w:val="20"/>
          <w:szCs w:val="20"/>
        </w:rPr>
        <w:t>ն</w:t>
      </w:r>
      <w:r w:rsidR="003D4374" w:rsidRPr="00E6597C">
        <w:rPr>
          <w:rFonts w:ascii="GHEA Grapalat" w:hAnsi="GHEA Grapalat"/>
          <w:color w:val="000000"/>
          <w:sz w:val="20"/>
          <w:szCs w:val="20"/>
          <w:lang w:val="hy-AM"/>
        </w:rPr>
        <w:t xml:space="preserve"> </w:t>
      </w:r>
      <w:r w:rsidR="00955CC1" w:rsidRPr="00E6597C">
        <w:rPr>
          <w:rFonts w:ascii="GHEA Grapalat" w:hAnsi="GHEA Grapalat"/>
          <w:color w:val="000000"/>
          <w:sz w:val="20"/>
          <w:szCs w:val="20"/>
        </w:rPr>
        <w:t>Օ</w:t>
      </w:r>
      <w:r w:rsidR="003D4374" w:rsidRPr="00E6597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E6597C">
        <w:rPr>
          <w:rFonts w:ascii="GHEA Grapalat" w:hAnsi="GHEA Grapalat" w:cs="Sylfaen"/>
          <w:sz w:val="20"/>
          <w:szCs w:val="20"/>
          <w:lang w:val="af-ZA"/>
        </w:rPr>
        <w:t>:</w:t>
      </w:r>
    </w:p>
    <w:p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E6597C">
        <w:rPr>
          <w:rFonts w:ascii="GHEA Grapalat" w:hAnsi="GHEA Grapalat" w:cs="Sylfaen"/>
          <w:sz w:val="20"/>
          <w:szCs w:val="24"/>
          <w:lang w:val="af-ZA" w:eastAsia="en-US"/>
        </w:rPr>
        <w:t>8</w:t>
      </w:r>
      <w:r w:rsidR="00DF2FEF" w:rsidRPr="00E6597C">
        <w:rPr>
          <w:rFonts w:ascii="GHEA Grapalat" w:hAnsi="GHEA Grapalat" w:cs="Sylfaen"/>
          <w:sz w:val="20"/>
          <w:szCs w:val="24"/>
          <w:lang w:val="af-ZA" w:eastAsia="en-US"/>
        </w:rPr>
        <w:t>.</w:t>
      </w:r>
      <w:r w:rsidR="00794157">
        <w:rPr>
          <w:rFonts w:ascii="GHEA Grapalat" w:hAnsi="GHEA Grapalat" w:cs="Sylfaen"/>
          <w:sz w:val="20"/>
          <w:szCs w:val="24"/>
          <w:lang w:val="af-ZA" w:eastAsia="en-US"/>
        </w:rPr>
        <w:t>14</w:t>
      </w:r>
      <w:r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Սույն</w:t>
      </w:r>
      <w:r w:rsidR="007A5810"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1-</w:t>
      </w:r>
      <w:r w:rsidRPr="00E6597C">
        <w:rPr>
          <w:rFonts w:ascii="GHEA Grapalat" w:hAnsi="GHEA Grapalat" w:cs="Sylfaen"/>
          <w:sz w:val="20"/>
          <w:szCs w:val="24"/>
          <w:lang w:val="ru-RU" w:eastAsia="en-US"/>
        </w:rPr>
        <w:t>ին</w:t>
      </w:r>
      <w:r w:rsidRPr="00E6597C">
        <w:rPr>
          <w:rFonts w:ascii="GHEA Grapalat" w:hAnsi="GHEA Grapalat" w:cs="Sylfaen"/>
          <w:sz w:val="20"/>
          <w:szCs w:val="24"/>
          <w:lang w:val="af-ZA" w:eastAsia="en-US"/>
        </w:rPr>
        <w:t xml:space="preserve"> </w:t>
      </w:r>
      <w:r w:rsidRPr="00995499">
        <w:rPr>
          <w:rFonts w:ascii="GHEA Grapalat" w:hAnsi="GHEA Grapalat" w:cs="Sylfaen"/>
          <w:sz w:val="20"/>
          <w:szCs w:val="24"/>
          <w:lang w:val="ru-RU" w:eastAsia="en-US"/>
        </w:rPr>
        <w:t>մասի</w:t>
      </w:r>
      <w:r w:rsidRPr="00995499">
        <w:rPr>
          <w:rFonts w:ascii="GHEA Grapalat" w:hAnsi="GHEA Grapalat" w:cs="Sylfaen"/>
          <w:sz w:val="20"/>
          <w:szCs w:val="24"/>
          <w:lang w:val="af-ZA" w:eastAsia="en-US"/>
        </w:rPr>
        <w:t xml:space="preserve"> </w:t>
      </w:r>
      <w:r w:rsidR="00441D04" w:rsidRPr="00995499">
        <w:rPr>
          <w:rFonts w:ascii="GHEA Grapalat" w:hAnsi="GHEA Grapalat" w:cs="Sylfaen"/>
          <w:sz w:val="20"/>
          <w:szCs w:val="24"/>
          <w:lang w:val="af-ZA" w:eastAsia="en-US"/>
        </w:rPr>
        <w:t>8.</w:t>
      </w:r>
      <w:r w:rsidR="00DF2FEF" w:rsidRPr="00995499">
        <w:rPr>
          <w:rFonts w:ascii="GHEA Grapalat" w:hAnsi="GHEA Grapalat" w:cs="Sylfaen"/>
          <w:sz w:val="20"/>
          <w:szCs w:val="24"/>
          <w:lang w:val="af-ZA" w:eastAsia="en-US"/>
        </w:rPr>
        <w:t>8</w:t>
      </w:r>
      <w:r w:rsidR="00441D04" w:rsidRPr="00995499">
        <w:rPr>
          <w:rFonts w:ascii="GHEA Grapalat" w:hAnsi="GHEA Grapalat" w:cs="Sylfaen"/>
          <w:sz w:val="20"/>
          <w:szCs w:val="24"/>
          <w:lang w:val="af-ZA" w:eastAsia="en-US"/>
        </w:rPr>
        <w:t xml:space="preserve"> և</w:t>
      </w:r>
      <w:r w:rsidRPr="00995499">
        <w:rPr>
          <w:rFonts w:ascii="GHEA Grapalat" w:hAnsi="GHEA Grapalat" w:cs="Sylfaen"/>
          <w:sz w:val="20"/>
          <w:szCs w:val="24"/>
          <w:lang w:val="af-ZA" w:eastAsia="en-US"/>
        </w:rPr>
        <w:t xml:space="preserve"> 8</w:t>
      </w:r>
      <w:r w:rsidR="00DF2FEF" w:rsidRPr="00995499">
        <w:rPr>
          <w:rFonts w:ascii="GHEA Grapalat" w:hAnsi="GHEA Grapalat" w:cs="Sylfaen"/>
          <w:sz w:val="20"/>
          <w:szCs w:val="24"/>
          <w:lang w:val="af-ZA" w:eastAsia="en-US"/>
        </w:rPr>
        <w:t>.9</w:t>
      </w:r>
      <w:r w:rsidR="00741F8D">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կետ</w:t>
      </w:r>
      <w:r w:rsidR="00441D04" w:rsidRPr="00E6597C">
        <w:rPr>
          <w:rFonts w:ascii="GHEA Grapalat" w:hAnsi="GHEA Grapalat" w:cs="Sylfaen"/>
          <w:sz w:val="20"/>
          <w:szCs w:val="24"/>
          <w:lang w:eastAsia="en-US"/>
        </w:rPr>
        <w:t>եր</w:t>
      </w:r>
      <w:r w:rsidRPr="00E6597C">
        <w:rPr>
          <w:rFonts w:ascii="GHEA Grapalat" w:hAnsi="GHEA Grapalat" w:cs="Sylfaen"/>
          <w:sz w:val="20"/>
          <w:szCs w:val="24"/>
          <w:lang w:val="ru-RU" w:eastAsia="en-US"/>
        </w:rPr>
        <w:t>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նշված</w:t>
      </w:r>
      <w:r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փաստաթղթերը</w:t>
      </w:r>
      <w:r w:rsidR="00D371A7" w:rsidRPr="00E6597C">
        <w:rPr>
          <w:rFonts w:ascii="GHEA Grapalat" w:hAnsi="GHEA Grapalat" w:cs="Sylfaen"/>
          <w:sz w:val="20"/>
          <w:szCs w:val="24"/>
          <w:lang w:val="af-ZA" w:eastAsia="en-US"/>
        </w:rPr>
        <w:t xml:space="preserve"> </w:t>
      </w:r>
      <w:r w:rsidR="00EF2159" w:rsidRPr="00E6597C">
        <w:rPr>
          <w:rFonts w:ascii="GHEA Grapalat" w:hAnsi="GHEA Grapalat" w:cs="Sylfaen"/>
          <w:sz w:val="20"/>
          <w:szCs w:val="24"/>
          <w:lang w:val="af-ZA" w:eastAsia="en-US"/>
        </w:rPr>
        <w:t xml:space="preserve">մասնակիցը </w:t>
      </w:r>
      <w:r w:rsidR="00D371A7" w:rsidRPr="00E6597C">
        <w:rPr>
          <w:rFonts w:ascii="GHEA Grapalat" w:hAnsi="GHEA Grapalat" w:cs="Sylfaen"/>
          <w:sz w:val="20"/>
          <w:szCs w:val="24"/>
          <w:lang w:eastAsia="en-US"/>
        </w:rPr>
        <w:t>սահմանված</w:t>
      </w:r>
      <w:r w:rsidR="00D371A7" w:rsidRPr="00E6597C">
        <w:rPr>
          <w:rFonts w:ascii="GHEA Grapalat" w:hAnsi="GHEA Grapalat" w:cs="Sylfaen"/>
          <w:sz w:val="20"/>
          <w:szCs w:val="24"/>
          <w:lang w:val="af-ZA" w:eastAsia="en-US"/>
        </w:rPr>
        <w:t xml:space="preserve"> </w:t>
      </w:r>
      <w:r w:rsidR="00D371A7" w:rsidRPr="00E6597C">
        <w:rPr>
          <w:rFonts w:ascii="GHEA Grapalat" w:hAnsi="GHEA Grapalat" w:cs="Sylfaen"/>
          <w:sz w:val="20"/>
          <w:szCs w:val="24"/>
          <w:lang w:eastAsia="en-US"/>
        </w:rPr>
        <w:t>ժամկետում</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հանձնա</w:t>
      </w:r>
      <w:r w:rsidR="007A5810" w:rsidRPr="00E6597C">
        <w:rPr>
          <w:rFonts w:ascii="GHEA Grapalat" w:hAnsi="GHEA Grapalat" w:cs="Sylfaen"/>
          <w:sz w:val="20"/>
          <w:szCs w:val="24"/>
          <w:lang w:val="af-ZA" w:eastAsia="en-US"/>
        </w:rPr>
        <w:softHyphen/>
      </w:r>
      <w:r w:rsidR="007A5810" w:rsidRPr="00E6597C">
        <w:rPr>
          <w:rFonts w:ascii="GHEA Grapalat" w:hAnsi="GHEA Grapalat" w:cs="Sylfaen"/>
          <w:sz w:val="20"/>
          <w:szCs w:val="24"/>
          <w:lang w:val="ru-RU" w:eastAsia="en-US"/>
        </w:rPr>
        <w:t>ժողովի</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քարտուղարին</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ներկայաց</w:t>
      </w:r>
      <w:r w:rsidR="00EF2159" w:rsidRPr="00E6597C">
        <w:rPr>
          <w:rFonts w:ascii="GHEA Grapalat" w:hAnsi="GHEA Grapalat" w:cs="Sylfaen"/>
          <w:sz w:val="20"/>
          <w:szCs w:val="24"/>
          <w:lang w:eastAsia="en-US"/>
        </w:rPr>
        <w:t>ն</w:t>
      </w:r>
      <w:r w:rsidR="007A5810" w:rsidRPr="00E6597C">
        <w:rPr>
          <w:rFonts w:ascii="GHEA Grapalat" w:hAnsi="GHEA Grapalat" w:cs="Sylfaen"/>
          <w:sz w:val="20"/>
          <w:szCs w:val="24"/>
          <w:lang w:val="ru-RU" w:eastAsia="en-US"/>
        </w:rPr>
        <w:t>ում</w:t>
      </w:r>
      <w:r w:rsidR="007A5810" w:rsidRPr="00E6597C">
        <w:rPr>
          <w:rFonts w:ascii="GHEA Grapalat" w:hAnsi="GHEA Grapalat" w:cs="Sylfaen"/>
          <w:sz w:val="20"/>
          <w:szCs w:val="24"/>
          <w:lang w:val="af-ZA" w:eastAsia="en-US"/>
        </w:rPr>
        <w:t xml:space="preserve"> </w:t>
      </w:r>
      <w:r w:rsidR="00EF2159" w:rsidRPr="00E6597C">
        <w:rPr>
          <w:rFonts w:ascii="GHEA Grapalat" w:hAnsi="GHEA Grapalat" w:cs="Sylfaen"/>
          <w:sz w:val="20"/>
          <w:szCs w:val="24"/>
          <w:lang w:eastAsia="en-US"/>
        </w:rPr>
        <w:t>է</w:t>
      </w:r>
      <w:r w:rsidR="007A5810" w:rsidRPr="00E6597C">
        <w:rPr>
          <w:rFonts w:ascii="GHEA Grapalat" w:hAnsi="GHEA Grapalat" w:cs="Sylfaen"/>
          <w:sz w:val="20"/>
          <w:szCs w:val="24"/>
          <w:lang w:val="af-ZA" w:eastAsia="en-US"/>
        </w:rPr>
        <w:t xml:space="preserve"> </w:t>
      </w:r>
      <w:r w:rsidR="00FE20B2" w:rsidRPr="00E6597C">
        <w:rPr>
          <w:rFonts w:ascii="GHEA Grapalat" w:hAnsi="GHEA Grapalat" w:cs="Sylfaen"/>
          <w:sz w:val="20"/>
          <w:szCs w:val="24"/>
          <w:lang w:val="af-ZA" w:eastAsia="en-US"/>
        </w:rPr>
        <w:t xml:space="preserve">վերջինիս՝ </w:t>
      </w:r>
      <w:r w:rsidRPr="00E6597C">
        <w:rPr>
          <w:rFonts w:ascii="GHEA Grapalat" w:hAnsi="GHEA Grapalat" w:cs="Sylfaen"/>
          <w:sz w:val="20"/>
          <w:szCs w:val="24"/>
          <w:lang w:val="ru-RU"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էլեկտրոնային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փոստին</w:t>
      </w:r>
      <w:r w:rsidR="00FE20B2" w:rsidRPr="00E6597C">
        <w:rPr>
          <w:rFonts w:ascii="GHEA Grapalat" w:hAnsi="GHEA Grapalat" w:cs="Sylfaen"/>
          <w:sz w:val="20"/>
          <w:szCs w:val="24"/>
          <w:lang w:val="af-ZA" w:eastAsia="en-US"/>
        </w:rPr>
        <w:t xml:space="preserve"> </w:t>
      </w:r>
      <w:r w:rsidR="00FE20B2" w:rsidRPr="00E6597C">
        <w:rPr>
          <w:rFonts w:ascii="GHEA Grapalat" w:hAnsi="GHEA Grapalat" w:cs="Sylfaen"/>
          <w:sz w:val="20"/>
          <w:szCs w:val="24"/>
          <w:lang w:eastAsia="en-US"/>
        </w:rPr>
        <w:t>ուղարկելու</w:t>
      </w:r>
      <w:r w:rsidR="00FE20B2" w:rsidRPr="00E6597C">
        <w:rPr>
          <w:rFonts w:ascii="GHEA Grapalat" w:hAnsi="GHEA Grapalat" w:cs="Sylfaen"/>
          <w:sz w:val="20"/>
          <w:szCs w:val="24"/>
          <w:lang w:val="af-ZA" w:eastAsia="en-US"/>
        </w:rPr>
        <w:t xml:space="preserve"> </w:t>
      </w:r>
      <w:r w:rsidR="00FE20B2" w:rsidRPr="00E6597C">
        <w:rPr>
          <w:rFonts w:ascii="GHEA Grapalat" w:hAnsi="GHEA Grapalat" w:cs="Sylfaen"/>
          <w:sz w:val="20"/>
          <w:szCs w:val="24"/>
          <w:lang w:eastAsia="en-US"/>
        </w:rPr>
        <w:t>միջոցով</w:t>
      </w:r>
      <w:r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Քարտուղարը</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պարտավոր</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է</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փաստաթղթերն</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ստանալու</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օրը</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lastRenderedPageBreak/>
        <w:t>հաստատել</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դրանց</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ստանալու</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հանգամանքը՝</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սույն</w:t>
      </w:r>
      <w:r w:rsidR="007A5810" w:rsidRPr="00E6597C">
        <w:rPr>
          <w:rFonts w:ascii="GHEA Grapalat" w:hAnsi="GHEA Grapalat" w:cs="Sylfaen"/>
          <w:sz w:val="20"/>
          <w:szCs w:val="24"/>
          <w:lang w:val="hy-AM" w:eastAsia="en-US"/>
        </w:rPr>
        <w:t xml:space="preserve"> </w:t>
      </w:r>
      <w:r w:rsidR="007A5810" w:rsidRPr="00E6597C">
        <w:rPr>
          <w:rFonts w:ascii="GHEA Grapalat" w:hAnsi="GHEA Grapalat" w:cs="Sylfaen"/>
          <w:sz w:val="20"/>
          <w:szCs w:val="24"/>
          <w:lang w:val="ru-RU" w:eastAsia="en-US"/>
        </w:rPr>
        <w:t>հրավերում</w:t>
      </w:r>
      <w:r w:rsidR="007A5810" w:rsidRPr="00E6597C">
        <w:rPr>
          <w:rFonts w:ascii="GHEA Grapalat" w:hAnsi="GHEA Grapalat" w:cs="Sylfaen"/>
          <w:sz w:val="20"/>
          <w:szCs w:val="24"/>
          <w:lang w:val="hy-AM" w:eastAsia="en-US"/>
        </w:rPr>
        <w:t xml:space="preserve"> </w:t>
      </w:r>
      <w:r w:rsidR="007A5810" w:rsidRPr="00E6597C">
        <w:rPr>
          <w:rFonts w:ascii="GHEA Grapalat" w:hAnsi="GHEA Grapalat" w:cs="Sylfaen"/>
          <w:sz w:val="20"/>
          <w:szCs w:val="24"/>
          <w:lang w:val="ru-RU" w:eastAsia="en-US"/>
        </w:rPr>
        <w:t>նշված</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իր</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էլեկտրոնային</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փոստից</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մասնակցի</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էլեկտրոնային</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փոստին</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հավաստում</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ուղարկելու</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միջոցով</w:t>
      </w:r>
      <w:r w:rsidR="007A5810" w:rsidRPr="00E6597C">
        <w:rPr>
          <w:rFonts w:ascii="GHEA Grapalat" w:hAnsi="GHEA Grapalat" w:cs="Sylfaen"/>
          <w:sz w:val="20"/>
          <w:szCs w:val="24"/>
          <w:lang w:val="af-ZA" w:eastAsia="en-US"/>
        </w:rPr>
        <w:t>:</w:t>
      </w:r>
    </w:p>
    <w:p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 xml:space="preserve">15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16</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rPr>
        <w:t>ուղարկվելու միջոցով:</w:t>
      </w:r>
    </w:p>
    <w:p w:rsidR="00260FA1" w:rsidRPr="00E6597C" w:rsidRDefault="00260FA1" w:rsidP="00260FA1">
      <w:pPr>
        <w:ind w:firstLine="567"/>
        <w:jc w:val="both"/>
        <w:rPr>
          <w:rFonts w:ascii="GHEA Grapalat" w:hAnsi="GHEA Grapalat"/>
          <w:sz w:val="20"/>
          <w:szCs w:val="20"/>
          <w:lang w:val="af-ZA"/>
        </w:rPr>
      </w:pPr>
      <w:r w:rsidRPr="00E6597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83092" w:rsidRPr="00E6597C" w:rsidRDefault="00A150A9" w:rsidP="00EF3662">
      <w:pPr>
        <w:ind w:firstLine="567"/>
        <w:jc w:val="both"/>
        <w:rPr>
          <w:rFonts w:ascii="GHEA Grapalat" w:hAnsi="GHEA Grapalat"/>
          <w:sz w:val="20"/>
          <w:szCs w:val="20"/>
          <w:lang w:val="af-ZA"/>
        </w:rPr>
      </w:pPr>
      <w:r w:rsidRPr="00E6597C">
        <w:rPr>
          <w:rFonts w:ascii="GHEA Grapalat" w:hAnsi="GHEA Grapalat"/>
          <w:sz w:val="20"/>
          <w:szCs w:val="20"/>
          <w:lang w:val="af-ZA"/>
        </w:rPr>
        <w:t>8</w:t>
      </w:r>
      <w:r w:rsidR="009E35C5" w:rsidRPr="00E6597C">
        <w:rPr>
          <w:rFonts w:ascii="GHEA Grapalat" w:hAnsi="GHEA Grapalat"/>
          <w:sz w:val="20"/>
          <w:szCs w:val="20"/>
          <w:lang w:val="af-ZA"/>
        </w:rPr>
        <w:t>.</w:t>
      </w:r>
      <w:r w:rsidR="00260FA1" w:rsidRPr="00E6597C">
        <w:rPr>
          <w:rFonts w:ascii="GHEA Grapalat" w:hAnsi="GHEA Grapalat"/>
          <w:sz w:val="20"/>
          <w:szCs w:val="20"/>
          <w:lang w:val="af-ZA"/>
        </w:rPr>
        <w:t>1</w:t>
      </w:r>
      <w:r w:rsidR="00536749">
        <w:rPr>
          <w:rFonts w:ascii="GHEA Grapalat" w:hAnsi="GHEA Grapalat"/>
          <w:sz w:val="20"/>
          <w:szCs w:val="20"/>
          <w:lang w:val="hy-AM"/>
        </w:rPr>
        <w:t>7</w:t>
      </w:r>
      <w:r w:rsidR="003F288F" w:rsidRPr="00E6597C">
        <w:rPr>
          <w:rFonts w:ascii="GHEA Grapalat" w:hAnsi="GHEA Grapalat"/>
          <w:sz w:val="20"/>
          <w:szCs w:val="20"/>
          <w:lang w:val="af-ZA"/>
        </w:rPr>
        <w:t xml:space="preserve"> </w:t>
      </w:r>
      <w:r w:rsidR="00583092" w:rsidRPr="00E6597C">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rPr>
        <w:t xml:space="preserve">ի որոշմամբ </w:t>
      </w:r>
      <w:r w:rsidR="00583092" w:rsidRPr="00E6597C">
        <w:rPr>
          <w:rFonts w:ascii="GHEA Grapalat" w:hAnsi="GHEA Grapalat"/>
          <w:sz w:val="20"/>
          <w:szCs w:val="20"/>
          <w:lang w:val="af-ZA"/>
        </w:rPr>
        <w:t>ընտրված մասնակ</w:t>
      </w:r>
      <w:r w:rsidR="002E0966" w:rsidRPr="00E6597C">
        <w:rPr>
          <w:rFonts w:ascii="GHEA Grapalat" w:hAnsi="GHEA Grapalat"/>
          <w:sz w:val="20"/>
          <w:szCs w:val="20"/>
          <w:lang w:val="af-ZA"/>
        </w:rPr>
        <w:t xml:space="preserve">ից է ճանաչվում հաջորդող տեղ զբաղեցրած մասնակիցը՝ </w:t>
      </w:r>
      <w:r w:rsidR="00583092" w:rsidRPr="00E6597C">
        <w:rPr>
          <w:rFonts w:ascii="GHEA Grapalat" w:hAnsi="GHEA Grapalat"/>
          <w:sz w:val="20"/>
          <w:szCs w:val="20"/>
          <w:lang w:val="af-ZA"/>
        </w:rPr>
        <w:t xml:space="preserve">սույն </w:t>
      </w:r>
      <w:r w:rsidR="00583092" w:rsidRPr="00E6597C">
        <w:rPr>
          <w:rFonts w:ascii="GHEA Grapalat" w:hAnsi="GHEA Grapalat"/>
          <w:sz w:val="20"/>
          <w:szCs w:val="20"/>
          <w:lang w:val="hy-AM"/>
        </w:rPr>
        <w:t>հրավեր</w:t>
      </w:r>
      <w:r w:rsidR="00537173" w:rsidRPr="00E6597C">
        <w:rPr>
          <w:rFonts w:ascii="GHEA Grapalat" w:hAnsi="GHEA Grapalat"/>
          <w:sz w:val="20"/>
          <w:szCs w:val="20"/>
          <w:lang w:val="hy-AM"/>
        </w:rPr>
        <w:t>ի 1-ին մասի 8.1</w:t>
      </w:r>
      <w:r w:rsidR="00260FA1" w:rsidRPr="004605D7">
        <w:rPr>
          <w:rFonts w:ascii="GHEA Grapalat" w:hAnsi="GHEA Grapalat"/>
          <w:sz w:val="20"/>
          <w:szCs w:val="20"/>
          <w:lang w:val="hy-AM"/>
        </w:rPr>
        <w:t>2</w:t>
      </w:r>
      <w:r w:rsidR="00537173" w:rsidRPr="00E6597C">
        <w:rPr>
          <w:rFonts w:ascii="GHEA Grapalat" w:hAnsi="GHEA Grapalat"/>
          <w:sz w:val="20"/>
          <w:szCs w:val="20"/>
          <w:lang w:val="hy-AM"/>
        </w:rPr>
        <w:t>-ից 8.</w:t>
      </w:r>
      <w:r w:rsidR="00260FA1" w:rsidRPr="004605D7">
        <w:rPr>
          <w:rFonts w:ascii="GHEA Grapalat" w:hAnsi="GHEA Grapalat"/>
          <w:sz w:val="20"/>
          <w:szCs w:val="20"/>
          <w:lang w:val="hy-AM"/>
        </w:rPr>
        <w:t>19</w:t>
      </w:r>
      <w:r w:rsidR="00537173" w:rsidRPr="00E6597C">
        <w:rPr>
          <w:rFonts w:ascii="GHEA Grapalat" w:hAnsi="GHEA Grapalat"/>
          <w:sz w:val="20"/>
          <w:szCs w:val="20"/>
          <w:lang w:val="hy-AM"/>
        </w:rPr>
        <w:t>-րդ կետերով սահմանված ընթացակարգ</w:t>
      </w:r>
      <w:r w:rsidR="002E0966" w:rsidRPr="004605D7">
        <w:rPr>
          <w:rFonts w:ascii="GHEA Grapalat" w:hAnsi="GHEA Grapalat"/>
          <w:sz w:val="20"/>
          <w:szCs w:val="20"/>
          <w:lang w:val="hy-AM"/>
        </w:rPr>
        <w:t>ի կիրառմամբ</w:t>
      </w:r>
      <w:r w:rsidR="00583092" w:rsidRPr="00E6597C">
        <w:rPr>
          <w:rFonts w:ascii="GHEA Grapalat" w:hAnsi="GHEA Grapalat"/>
          <w:sz w:val="20"/>
          <w:szCs w:val="20"/>
          <w:lang w:val="af-ZA"/>
        </w:rPr>
        <w:t>:</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536749">
        <w:rPr>
          <w:rFonts w:ascii="GHEA Grapalat" w:hAnsi="GHEA Grapalat" w:cs="Sylfaen"/>
          <w:szCs w:val="24"/>
        </w:rPr>
        <w:t>1</w:t>
      </w:r>
      <w:r w:rsidR="00536749">
        <w:rPr>
          <w:rFonts w:ascii="GHEA Grapalat" w:hAnsi="GHEA Grapalat" w:cs="Sylfaen"/>
          <w:szCs w:val="24"/>
          <w:lang w:val="hy-AM"/>
        </w:rPr>
        <w:t>8</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536749">
        <w:rPr>
          <w:rFonts w:ascii="GHEA Grapalat" w:hAnsi="GHEA Grapalat" w:cs="Sylfaen"/>
          <w:szCs w:val="24"/>
          <w:lang w:val="hy-AM"/>
        </w:rPr>
        <w:t>19</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536749">
        <w:rPr>
          <w:rFonts w:ascii="GHEA Grapalat" w:hAnsi="GHEA Grapalat"/>
          <w:spacing w:val="-6"/>
          <w:sz w:val="20"/>
          <w:lang w:val="af-ZA"/>
        </w:rPr>
        <w:t>2</w:t>
      </w:r>
      <w:r w:rsidR="00536749">
        <w:rPr>
          <w:rFonts w:ascii="GHEA Grapalat" w:hAnsi="GHEA Grapalat"/>
          <w:spacing w:val="-6"/>
          <w:sz w:val="20"/>
          <w:lang w:val="hy-AM"/>
        </w:rPr>
        <w:t>0</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536749">
        <w:rPr>
          <w:rFonts w:ascii="GHEA Grapalat" w:hAnsi="GHEA Grapalat" w:cs="Sylfaen"/>
          <w:szCs w:val="24"/>
          <w:lang w:val="hy-AM"/>
        </w:rPr>
        <w:t>1</w:t>
      </w:r>
      <w:r w:rsidR="00794157" w:rsidRPr="004605D7">
        <w:rPr>
          <w:rFonts w:ascii="GHEA Grapalat" w:hAnsi="GHEA Grapalat" w:cs="Sylfaen"/>
          <w:szCs w:val="24"/>
          <w:lang w:val="hy-AM"/>
        </w:rPr>
        <w:t xml:space="preserve">2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rsidR="00583092" w:rsidRPr="00E6597C" w:rsidRDefault="00583092" w:rsidP="00EF3662">
      <w:pPr>
        <w:pStyle w:val="23"/>
        <w:spacing w:line="240" w:lineRule="auto"/>
        <w:ind w:firstLine="567"/>
        <w:rPr>
          <w:rFonts w:ascii="GHEA Grapalat" w:hAnsi="GHEA Grapalat"/>
          <w:i/>
          <w:lang w:val="es-ES"/>
        </w:rPr>
      </w:pPr>
      <w:r w:rsidRPr="00E6597C">
        <w:rPr>
          <w:rFonts w:ascii="GHEA Grapalat" w:hAnsi="GHEA Grapalat" w:cs="Sylfaen"/>
          <w:lang w:val="es-ES"/>
        </w:rPr>
        <w:t>Անգործության</w:t>
      </w:r>
      <w:r w:rsidRPr="00E6597C">
        <w:rPr>
          <w:rFonts w:ascii="GHEA Grapalat" w:hAnsi="GHEA Grapalat" w:cs="Arial"/>
          <w:lang w:val="es-ES"/>
        </w:rPr>
        <w:t xml:space="preserve"> </w:t>
      </w:r>
      <w:r w:rsidRPr="00E6597C">
        <w:rPr>
          <w:rFonts w:ascii="GHEA Grapalat" w:hAnsi="GHEA Grapalat" w:cs="Sylfaen"/>
          <w:lang w:val="es-ES"/>
        </w:rPr>
        <w:t>ժամկետը</w:t>
      </w:r>
      <w:r w:rsidRPr="00E6597C">
        <w:rPr>
          <w:rFonts w:ascii="GHEA Grapalat" w:hAnsi="GHEA Grapalat" w:cs="Arial"/>
          <w:lang w:val="es-ES"/>
        </w:rPr>
        <w:t xml:space="preserve"> </w:t>
      </w:r>
      <w:r w:rsidRPr="00E6597C">
        <w:rPr>
          <w:rFonts w:ascii="GHEA Grapalat" w:hAnsi="GHEA Grapalat" w:cs="Sylfaen"/>
          <w:lang w:val="es-ES"/>
        </w:rPr>
        <w:t>սույն</w:t>
      </w:r>
      <w:r w:rsidRPr="00E6597C">
        <w:rPr>
          <w:rFonts w:ascii="GHEA Grapalat" w:hAnsi="GHEA Grapalat" w:cs="Arial"/>
          <w:lang w:val="es-ES"/>
        </w:rPr>
        <w:t xml:space="preserve"> </w:t>
      </w:r>
      <w:r w:rsidRPr="00E6597C">
        <w:rPr>
          <w:rFonts w:ascii="GHEA Grapalat" w:hAnsi="GHEA Grapalat" w:cs="Sylfaen"/>
          <w:lang w:val="es-ES"/>
        </w:rPr>
        <w:t>ընթացակարգի</w:t>
      </w:r>
      <w:r w:rsidRPr="00E6597C">
        <w:rPr>
          <w:rFonts w:ascii="GHEA Grapalat" w:hAnsi="GHEA Grapalat" w:cs="Arial"/>
          <w:lang w:val="es-ES"/>
        </w:rPr>
        <w:t xml:space="preserve"> </w:t>
      </w:r>
      <w:r w:rsidR="00A26ACF">
        <w:rPr>
          <w:rFonts w:ascii="GHEA Grapalat" w:hAnsi="GHEA Grapalat" w:cs="Sylfaen"/>
          <w:lang w:val="es-ES"/>
        </w:rPr>
        <w:t>դեպքում</w:t>
      </w:r>
      <w:r w:rsidR="00A26ACF">
        <w:rPr>
          <w:rFonts w:ascii="GHEA Grapalat" w:hAnsi="GHEA Grapalat" w:cs="Sylfaen"/>
          <w:lang w:val="hy-AM"/>
        </w:rPr>
        <w:t xml:space="preserve"> 5</w:t>
      </w:r>
      <w:r w:rsidRPr="00E6597C">
        <w:rPr>
          <w:rFonts w:ascii="GHEA Grapalat" w:hAnsi="GHEA Grapalat" w:cs="Sylfaen"/>
          <w:lang w:val="es-ES"/>
        </w:rPr>
        <w:t xml:space="preserve"> օրացուցային</w:t>
      </w:r>
      <w:r w:rsidRPr="00E6597C">
        <w:rPr>
          <w:rFonts w:ascii="GHEA Grapalat" w:hAnsi="GHEA Grapalat" w:cs="Arial"/>
          <w:lang w:val="es-ES"/>
        </w:rPr>
        <w:t xml:space="preserve"> </w:t>
      </w:r>
      <w:r w:rsidRPr="00E6597C">
        <w:rPr>
          <w:rFonts w:ascii="GHEA Grapalat" w:hAnsi="GHEA Grapalat" w:cs="Sylfaen"/>
          <w:lang w:val="es-ES"/>
        </w:rPr>
        <w:t>օր</w:t>
      </w:r>
      <w:r w:rsidRPr="00E6597C">
        <w:rPr>
          <w:rFonts w:ascii="GHEA Grapalat" w:hAnsi="GHEA Grapalat" w:cs="Arial"/>
          <w:lang w:val="es-ES"/>
        </w:rPr>
        <w:t xml:space="preserve"> </w:t>
      </w:r>
      <w:r w:rsidRPr="00E6597C">
        <w:rPr>
          <w:rFonts w:ascii="GHEA Grapalat" w:hAnsi="GHEA Grapalat" w:cs="Sylfaen"/>
          <w:lang w:val="es-ES"/>
        </w:rPr>
        <w:t>է</w:t>
      </w:r>
      <w:r w:rsidRPr="00E6597C">
        <w:rPr>
          <w:rFonts w:ascii="GHEA Grapalat" w:hAnsi="GHEA Grapalat" w:cs="Tahoma"/>
          <w:lang w:val="es-ES"/>
        </w:rPr>
        <w:t>։</w:t>
      </w:r>
      <w:r w:rsidRPr="00E6597C">
        <w:rPr>
          <w:rFonts w:ascii="GHEA Grapalat" w:hAnsi="GHEA Grapalat"/>
          <w:lang w:val="es-ES"/>
        </w:rPr>
        <w:t xml:space="preserve"> </w:t>
      </w:r>
      <w:r w:rsidRPr="00E6597C">
        <w:rPr>
          <w:rFonts w:ascii="GHEA Grapalat" w:hAnsi="GHEA Grapalat" w:cs="Sylfaen"/>
          <w:lang w:val="es-ES"/>
        </w:rPr>
        <w:t>Անգործության</w:t>
      </w:r>
      <w:r w:rsidRPr="00E6597C">
        <w:rPr>
          <w:rFonts w:ascii="GHEA Grapalat" w:hAnsi="GHEA Grapalat" w:cs="Arial"/>
          <w:lang w:val="es-ES"/>
        </w:rPr>
        <w:t xml:space="preserve"> </w:t>
      </w:r>
      <w:r w:rsidRPr="00E6597C">
        <w:rPr>
          <w:rFonts w:ascii="GHEA Grapalat" w:hAnsi="GHEA Grapalat" w:cs="Sylfaen"/>
          <w:lang w:val="es-ES"/>
        </w:rPr>
        <w:t>ժամկետը</w:t>
      </w:r>
      <w:r w:rsidRPr="00E6597C">
        <w:rPr>
          <w:rFonts w:ascii="GHEA Grapalat" w:hAnsi="GHEA Grapalat" w:cs="Arial"/>
          <w:lang w:val="es-ES"/>
        </w:rPr>
        <w:t xml:space="preserve"> </w:t>
      </w:r>
      <w:r w:rsidRPr="00E6597C">
        <w:rPr>
          <w:rFonts w:ascii="GHEA Grapalat" w:hAnsi="GHEA Grapalat" w:cs="Sylfaen"/>
          <w:lang w:val="es-ES"/>
        </w:rPr>
        <w:t>կիրառելի</w:t>
      </w:r>
      <w:r w:rsidRPr="00E6597C">
        <w:rPr>
          <w:rFonts w:ascii="GHEA Grapalat" w:hAnsi="GHEA Grapalat" w:cs="Arial"/>
          <w:lang w:val="es-ES"/>
        </w:rPr>
        <w:t xml:space="preserve"> </w:t>
      </w:r>
      <w:r w:rsidRPr="00E6597C">
        <w:rPr>
          <w:rFonts w:ascii="GHEA Grapalat" w:hAnsi="GHEA Grapalat" w:cs="Sylfaen"/>
          <w:lang w:val="es-ES"/>
        </w:rPr>
        <w:t>չէ</w:t>
      </w:r>
      <w:r w:rsidRPr="00E6597C">
        <w:rPr>
          <w:rFonts w:ascii="GHEA Grapalat" w:hAnsi="GHEA Grapalat" w:cs="Arial"/>
          <w:lang w:val="es-ES"/>
        </w:rPr>
        <w:t xml:space="preserve">, </w:t>
      </w:r>
      <w:r w:rsidRPr="00E6597C">
        <w:rPr>
          <w:rFonts w:ascii="GHEA Grapalat" w:hAnsi="GHEA Grapalat" w:cs="Sylfaen"/>
          <w:lang w:val="es-ES"/>
        </w:rPr>
        <w:t>եթե</w:t>
      </w:r>
      <w:r w:rsidRPr="00E6597C">
        <w:rPr>
          <w:rFonts w:ascii="GHEA Grapalat" w:hAnsi="GHEA Grapalat" w:cs="Arial"/>
          <w:lang w:val="es-ES"/>
        </w:rPr>
        <w:t xml:space="preserve"> </w:t>
      </w:r>
      <w:r w:rsidRPr="00E6597C">
        <w:rPr>
          <w:rFonts w:ascii="GHEA Grapalat" w:hAnsi="GHEA Grapalat" w:cs="Sylfaen"/>
          <w:lang w:val="es-ES"/>
        </w:rPr>
        <w:t>միայն</w:t>
      </w:r>
      <w:r w:rsidRPr="00E6597C">
        <w:rPr>
          <w:rFonts w:ascii="GHEA Grapalat" w:hAnsi="GHEA Grapalat" w:cs="Arial"/>
          <w:lang w:val="es-ES"/>
        </w:rPr>
        <w:t xml:space="preserve"> </w:t>
      </w:r>
      <w:r w:rsidRPr="00E6597C">
        <w:rPr>
          <w:rFonts w:ascii="GHEA Grapalat" w:hAnsi="GHEA Grapalat" w:cs="Sylfaen"/>
          <w:lang w:val="es-ES"/>
        </w:rPr>
        <w:t>մեկ</w:t>
      </w:r>
      <w:r w:rsidRPr="00E6597C">
        <w:rPr>
          <w:rFonts w:ascii="GHEA Grapalat" w:hAnsi="GHEA Grapalat" w:cs="Arial"/>
          <w:lang w:val="es-ES"/>
        </w:rPr>
        <w:t xml:space="preserve"> </w:t>
      </w:r>
      <w:r w:rsidR="004B383E" w:rsidRPr="00E6597C">
        <w:rPr>
          <w:rFonts w:ascii="GHEA Grapalat" w:hAnsi="GHEA Grapalat" w:cs="Arial"/>
          <w:lang w:val="es-ES"/>
        </w:rPr>
        <w:t>մ</w:t>
      </w:r>
      <w:r w:rsidRPr="00E6597C">
        <w:rPr>
          <w:rFonts w:ascii="GHEA Grapalat" w:hAnsi="GHEA Grapalat" w:cs="Sylfaen"/>
          <w:lang w:val="es-ES"/>
        </w:rPr>
        <w:t>ասնակից</w:t>
      </w:r>
      <w:r w:rsidR="00E45ACA" w:rsidRPr="00E6597C">
        <w:rPr>
          <w:rFonts w:ascii="GHEA Grapalat" w:hAnsi="GHEA Grapalat" w:cs="Sylfaen"/>
          <w:lang w:val="es-ES"/>
        </w:rPr>
        <w:t xml:space="preserve"> է հայտ ներկայացրել</w:t>
      </w:r>
      <w:r w:rsidRPr="00E6597C">
        <w:rPr>
          <w:rFonts w:ascii="GHEA Grapalat" w:hAnsi="GHEA Grapalat"/>
          <w:i/>
          <w:lang w:val="es-ES"/>
        </w:rPr>
        <w:t>,</w:t>
      </w:r>
      <w:r w:rsidRPr="00E6597C">
        <w:rPr>
          <w:rFonts w:ascii="GHEA Grapalat" w:hAnsi="GHEA Grapalat"/>
          <w:lang w:val="es-ES"/>
        </w:rPr>
        <w:t xml:space="preserve"> </w:t>
      </w:r>
      <w:r w:rsidRPr="00E6597C">
        <w:rPr>
          <w:rFonts w:ascii="GHEA Grapalat" w:hAnsi="GHEA Grapalat" w:cs="Sylfaen"/>
          <w:lang w:val="es-ES"/>
        </w:rPr>
        <w:t>որի</w:t>
      </w:r>
      <w:r w:rsidRPr="00E6597C">
        <w:rPr>
          <w:rFonts w:ascii="GHEA Grapalat" w:hAnsi="GHEA Grapalat" w:cs="Arial"/>
          <w:lang w:val="es-ES"/>
        </w:rPr>
        <w:t xml:space="preserve"> </w:t>
      </w:r>
      <w:r w:rsidRPr="00E6597C">
        <w:rPr>
          <w:rFonts w:ascii="GHEA Grapalat" w:hAnsi="GHEA Grapalat" w:cs="Sylfaen"/>
          <w:lang w:val="es-ES"/>
        </w:rPr>
        <w:t>հետ</w:t>
      </w:r>
      <w:r w:rsidRPr="00E6597C">
        <w:rPr>
          <w:rFonts w:ascii="GHEA Grapalat" w:hAnsi="GHEA Grapalat" w:cs="Arial"/>
          <w:lang w:val="es-ES"/>
        </w:rPr>
        <w:t xml:space="preserve"> </w:t>
      </w:r>
      <w:r w:rsidRPr="00E6597C">
        <w:rPr>
          <w:rFonts w:ascii="GHEA Grapalat" w:hAnsi="GHEA Grapalat" w:cs="Sylfaen"/>
          <w:lang w:val="es-ES"/>
        </w:rPr>
        <w:t>կնքվում</w:t>
      </w:r>
      <w:r w:rsidRPr="00E6597C">
        <w:rPr>
          <w:rFonts w:ascii="GHEA Grapalat" w:hAnsi="GHEA Grapalat" w:cs="Arial"/>
          <w:lang w:val="es-ES"/>
        </w:rPr>
        <w:t xml:space="preserve"> </w:t>
      </w:r>
      <w:r w:rsidRPr="00E6597C">
        <w:rPr>
          <w:rFonts w:ascii="GHEA Grapalat" w:hAnsi="GHEA Grapalat" w:cs="Sylfaen"/>
          <w:lang w:val="es-ES"/>
        </w:rPr>
        <w:t>է</w:t>
      </w:r>
      <w:r w:rsidRPr="00E6597C">
        <w:rPr>
          <w:rFonts w:ascii="GHEA Grapalat" w:hAnsi="GHEA Grapalat" w:cs="Arial"/>
          <w:lang w:val="es-ES"/>
        </w:rPr>
        <w:t xml:space="preserve"> </w:t>
      </w:r>
      <w:r w:rsidRPr="00E6597C">
        <w:rPr>
          <w:rFonts w:ascii="GHEA Grapalat" w:hAnsi="GHEA Grapalat" w:cs="Sylfaen"/>
          <w:lang w:val="es-ES"/>
        </w:rPr>
        <w:t>պայմանագիր</w:t>
      </w:r>
      <w:r w:rsidRPr="00E6597C">
        <w:rPr>
          <w:rFonts w:ascii="GHEA Grapalat" w:hAnsi="GHEA Grapalat" w:cs="Arial"/>
          <w:lang w:val="es-ES"/>
        </w:rPr>
        <w:t>:</w:t>
      </w:r>
    </w:p>
    <w:p w:rsidR="00583092" w:rsidRPr="00E6597C" w:rsidRDefault="00583092" w:rsidP="00EF3662">
      <w:pPr>
        <w:pStyle w:val="23"/>
        <w:spacing w:line="240" w:lineRule="auto"/>
        <w:ind w:firstLine="567"/>
        <w:rPr>
          <w:rFonts w:ascii="GHEA Grapalat" w:hAnsi="GHEA Grapalat" w:cs="Sylfaen"/>
          <w:szCs w:val="24"/>
          <w:lang w:val="es-ES"/>
        </w:rPr>
      </w:pPr>
      <w:r w:rsidRPr="00E6597C">
        <w:rPr>
          <w:rFonts w:ascii="GHEA Grapalat" w:hAnsi="GHEA Grapalat" w:cs="Sylfaen"/>
          <w:szCs w:val="24"/>
          <w:lang w:val="ru-RU"/>
        </w:rPr>
        <w:t>Պատվիրատուն</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պայմանագիրը</w:t>
      </w:r>
      <w:r w:rsidRPr="00E6597C">
        <w:rPr>
          <w:rFonts w:ascii="GHEA Grapalat" w:hAnsi="GHEA Grapalat" w:cs="Sylfaen"/>
          <w:szCs w:val="24"/>
          <w:lang w:val="es-ES"/>
        </w:rPr>
        <w:t xml:space="preserve"> </w:t>
      </w:r>
      <w:r w:rsidRPr="00E6597C">
        <w:rPr>
          <w:rFonts w:ascii="GHEA Grapalat" w:hAnsi="GHEA Grapalat" w:cs="Sylfaen"/>
          <w:szCs w:val="24"/>
          <w:lang w:val="ru-RU"/>
        </w:rPr>
        <w:t>կնքում</w:t>
      </w:r>
      <w:r w:rsidRPr="00E6597C">
        <w:rPr>
          <w:rFonts w:ascii="GHEA Grapalat" w:hAnsi="GHEA Grapalat" w:cs="Sylfaen"/>
          <w:szCs w:val="24"/>
          <w:lang w:val="es-ES"/>
        </w:rPr>
        <w:t xml:space="preserve"> </w:t>
      </w:r>
      <w:r w:rsidRPr="00E6597C">
        <w:rPr>
          <w:rFonts w:ascii="GHEA Grapalat" w:hAnsi="GHEA Grapalat" w:cs="Sylfaen"/>
          <w:szCs w:val="24"/>
          <w:lang w:val="ru-RU"/>
        </w:rPr>
        <w:t>է</w:t>
      </w:r>
      <w:r w:rsidRPr="00E6597C">
        <w:rPr>
          <w:rFonts w:ascii="GHEA Grapalat" w:hAnsi="GHEA Grapalat" w:cs="Sylfaen"/>
          <w:szCs w:val="24"/>
          <w:lang w:val="es-ES"/>
        </w:rPr>
        <w:t xml:space="preserve">, </w:t>
      </w:r>
      <w:r w:rsidRPr="00E6597C">
        <w:rPr>
          <w:rFonts w:ascii="GHEA Grapalat" w:hAnsi="GHEA Grapalat" w:cs="Sylfaen"/>
          <w:szCs w:val="24"/>
          <w:lang w:val="ru-RU"/>
        </w:rPr>
        <w:t>եթե</w:t>
      </w:r>
      <w:r w:rsidRPr="00E6597C">
        <w:rPr>
          <w:rFonts w:ascii="GHEA Grapalat" w:hAnsi="GHEA Grapalat" w:cs="Sylfaen"/>
          <w:szCs w:val="24"/>
          <w:lang w:val="es-ES"/>
        </w:rPr>
        <w:t xml:space="preserve"> </w:t>
      </w:r>
      <w:r w:rsidRPr="00E6597C">
        <w:rPr>
          <w:rFonts w:ascii="GHEA Grapalat" w:hAnsi="GHEA Grapalat" w:cs="Sylfaen"/>
          <w:szCs w:val="24"/>
          <w:lang w:val="ru-RU"/>
        </w:rPr>
        <w:t>սույն</w:t>
      </w:r>
      <w:r w:rsidRPr="00E6597C">
        <w:rPr>
          <w:rFonts w:ascii="GHEA Grapalat" w:hAnsi="GHEA Grapalat" w:cs="Sylfaen"/>
          <w:szCs w:val="24"/>
          <w:lang w:val="es-ES"/>
        </w:rPr>
        <w:t xml:space="preserve"> </w:t>
      </w:r>
      <w:r w:rsidRPr="00E6597C">
        <w:rPr>
          <w:rFonts w:ascii="GHEA Grapalat" w:hAnsi="GHEA Grapalat" w:cs="Sylfaen"/>
          <w:szCs w:val="24"/>
          <w:lang w:val="ru-RU"/>
        </w:rPr>
        <w:t>կետով</w:t>
      </w:r>
      <w:r w:rsidRPr="00E6597C">
        <w:rPr>
          <w:rFonts w:ascii="GHEA Grapalat" w:hAnsi="GHEA Grapalat" w:cs="Sylfaen"/>
          <w:szCs w:val="24"/>
          <w:lang w:val="es-ES"/>
        </w:rPr>
        <w:t xml:space="preserve"> </w:t>
      </w:r>
      <w:r w:rsidRPr="00E6597C">
        <w:rPr>
          <w:rFonts w:ascii="GHEA Grapalat" w:hAnsi="GHEA Grapalat" w:cs="Sylfaen"/>
          <w:szCs w:val="24"/>
          <w:lang w:val="ru-RU"/>
        </w:rPr>
        <w:t>նախատեսված</w:t>
      </w:r>
      <w:r w:rsidRPr="00E6597C">
        <w:rPr>
          <w:rFonts w:ascii="GHEA Grapalat" w:hAnsi="GHEA Grapalat" w:cs="Sylfaen"/>
          <w:szCs w:val="24"/>
          <w:lang w:val="es-ES"/>
        </w:rPr>
        <w:t xml:space="preserve"> </w:t>
      </w:r>
      <w:r w:rsidRPr="00E6597C">
        <w:rPr>
          <w:rFonts w:ascii="GHEA Grapalat" w:hAnsi="GHEA Grapalat" w:cs="Sylfaen"/>
          <w:szCs w:val="24"/>
          <w:lang w:val="ru-RU"/>
        </w:rPr>
        <w:t>անգործության</w:t>
      </w:r>
      <w:r w:rsidRPr="00E6597C">
        <w:rPr>
          <w:rFonts w:ascii="GHEA Grapalat" w:hAnsi="GHEA Grapalat" w:cs="Sylfaen"/>
          <w:szCs w:val="24"/>
          <w:lang w:val="es-ES"/>
        </w:rPr>
        <w:t xml:space="preserve"> </w:t>
      </w:r>
      <w:r w:rsidRPr="00E6597C">
        <w:rPr>
          <w:rFonts w:ascii="GHEA Grapalat" w:hAnsi="GHEA Grapalat" w:cs="Sylfaen"/>
          <w:szCs w:val="24"/>
          <w:lang w:val="ru-RU"/>
        </w:rPr>
        <w:t>ժամկետում</w:t>
      </w:r>
      <w:r w:rsidRPr="00E6597C">
        <w:rPr>
          <w:rFonts w:ascii="GHEA Grapalat" w:hAnsi="GHEA Grapalat" w:cs="Sylfaen"/>
          <w:szCs w:val="24"/>
          <w:lang w:val="es-ES"/>
        </w:rPr>
        <w:t xml:space="preserve"> </w:t>
      </w:r>
      <w:r w:rsidRPr="00E6597C">
        <w:rPr>
          <w:rFonts w:ascii="GHEA Grapalat" w:hAnsi="GHEA Grapalat" w:cs="Sylfaen"/>
          <w:szCs w:val="24"/>
          <w:lang w:val="ru-RU"/>
        </w:rPr>
        <w:t>որևէ</w:t>
      </w:r>
      <w:r w:rsidRPr="00E6597C">
        <w:rPr>
          <w:rFonts w:ascii="GHEA Grapalat" w:hAnsi="GHEA Grapalat" w:cs="Sylfaen"/>
          <w:szCs w:val="24"/>
          <w:lang w:val="es-ES"/>
        </w:rPr>
        <w:t xml:space="preserve"> </w:t>
      </w:r>
      <w:r w:rsidR="004B383E" w:rsidRPr="00E6597C">
        <w:rPr>
          <w:rFonts w:ascii="GHEA Grapalat" w:hAnsi="GHEA Grapalat" w:cs="Sylfaen"/>
          <w:szCs w:val="24"/>
          <w:lang w:val="es-ES"/>
        </w:rPr>
        <w:t>մ</w:t>
      </w:r>
      <w:r w:rsidRPr="00E6597C">
        <w:rPr>
          <w:rFonts w:ascii="GHEA Grapalat" w:hAnsi="GHEA Grapalat" w:cs="Sylfaen"/>
          <w:szCs w:val="24"/>
          <w:lang w:val="ru-RU"/>
        </w:rPr>
        <w:t>ասնակից</w:t>
      </w:r>
      <w:r w:rsidRPr="00E6597C">
        <w:rPr>
          <w:rFonts w:ascii="GHEA Grapalat" w:hAnsi="GHEA Grapalat" w:cs="Sylfaen"/>
          <w:szCs w:val="24"/>
          <w:lang w:val="es-ES"/>
        </w:rPr>
        <w:t xml:space="preserve"> </w:t>
      </w:r>
      <w:r w:rsidR="0032071C" w:rsidRPr="00E6597C">
        <w:rPr>
          <w:rFonts w:ascii="GHEA Grapalat" w:hAnsi="GHEA Grapalat" w:cs="Sylfaen"/>
        </w:rPr>
        <w:t>գնումների հետ կապված բողոքներ քննող անձին</w:t>
      </w:r>
      <w:r w:rsidRPr="00E6597C">
        <w:rPr>
          <w:rFonts w:ascii="GHEA Grapalat" w:hAnsi="GHEA Grapalat" w:cs="Sylfaen"/>
          <w:szCs w:val="24"/>
          <w:lang w:val="es-ES"/>
        </w:rPr>
        <w:t xml:space="preserve"> </w:t>
      </w:r>
      <w:r w:rsidRPr="00E6597C">
        <w:rPr>
          <w:rFonts w:ascii="GHEA Grapalat" w:hAnsi="GHEA Grapalat" w:cs="Sylfaen"/>
          <w:szCs w:val="24"/>
          <w:lang w:val="ru-RU"/>
        </w:rPr>
        <w:t>չի</w:t>
      </w:r>
      <w:r w:rsidRPr="00E6597C">
        <w:rPr>
          <w:rFonts w:ascii="GHEA Grapalat" w:hAnsi="GHEA Grapalat" w:cs="Sylfaen"/>
          <w:szCs w:val="24"/>
          <w:lang w:val="es-ES"/>
        </w:rPr>
        <w:t xml:space="preserve"> </w:t>
      </w:r>
      <w:r w:rsidRPr="00E6597C">
        <w:rPr>
          <w:rFonts w:ascii="GHEA Grapalat" w:hAnsi="GHEA Grapalat" w:cs="Sylfaen"/>
          <w:szCs w:val="24"/>
          <w:lang w:val="ru-RU"/>
        </w:rPr>
        <w:t>բողոքարկում</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w:t>
      </w:r>
      <w:r w:rsidRPr="00E6597C">
        <w:rPr>
          <w:rFonts w:ascii="GHEA Grapalat" w:hAnsi="GHEA Grapalat" w:cs="Sylfaen"/>
          <w:szCs w:val="24"/>
          <w:lang w:val="es-ES"/>
        </w:rPr>
        <w:t xml:space="preserve"> </w:t>
      </w:r>
      <w:r w:rsidRPr="00E6597C">
        <w:rPr>
          <w:rFonts w:ascii="GHEA Grapalat" w:hAnsi="GHEA Grapalat" w:cs="Sylfaen"/>
          <w:szCs w:val="24"/>
          <w:lang w:val="ru-RU"/>
        </w:rPr>
        <w:t>կնքելու</w:t>
      </w:r>
      <w:r w:rsidRPr="00E6597C">
        <w:rPr>
          <w:rFonts w:ascii="GHEA Grapalat" w:hAnsi="GHEA Grapalat" w:cs="Sylfaen"/>
          <w:szCs w:val="24"/>
          <w:lang w:val="es-ES"/>
        </w:rPr>
        <w:t xml:space="preserve"> </w:t>
      </w:r>
      <w:r w:rsidRPr="00E6597C">
        <w:rPr>
          <w:rFonts w:ascii="GHEA Grapalat" w:hAnsi="GHEA Grapalat" w:cs="Sylfaen"/>
          <w:szCs w:val="24"/>
          <w:lang w:val="ru-RU"/>
        </w:rPr>
        <w:t>մասին</w:t>
      </w:r>
      <w:r w:rsidRPr="00E6597C">
        <w:rPr>
          <w:rFonts w:ascii="GHEA Grapalat" w:hAnsi="GHEA Grapalat" w:cs="Sylfaen"/>
          <w:szCs w:val="24"/>
          <w:lang w:val="es-ES"/>
        </w:rPr>
        <w:t xml:space="preserve"> </w:t>
      </w:r>
      <w:r w:rsidRPr="00E6597C">
        <w:rPr>
          <w:rFonts w:ascii="GHEA Grapalat" w:hAnsi="GHEA Grapalat" w:cs="Sylfaen"/>
          <w:szCs w:val="24"/>
          <w:lang w:val="ru-RU"/>
        </w:rPr>
        <w:t>որոշումը։</w:t>
      </w:r>
      <w:r w:rsidRPr="00E6597C">
        <w:rPr>
          <w:rFonts w:ascii="GHEA Grapalat" w:hAnsi="GHEA Grapalat" w:cs="Sylfaen"/>
          <w:szCs w:val="24"/>
          <w:lang w:val="es-ES"/>
        </w:rPr>
        <w:t xml:space="preserve"> </w:t>
      </w:r>
      <w:r w:rsidRPr="00E6597C">
        <w:rPr>
          <w:rFonts w:ascii="GHEA Grapalat" w:hAnsi="GHEA Grapalat" w:cs="Sylfaen"/>
          <w:szCs w:val="24"/>
          <w:lang w:val="ru-RU"/>
        </w:rPr>
        <w:t>Մինչև</w:t>
      </w:r>
      <w:r w:rsidRPr="00E6597C">
        <w:rPr>
          <w:rFonts w:ascii="GHEA Grapalat" w:hAnsi="GHEA Grapalat" w:cs="Sylfaen"/>
          <w:szCs w:val="24"/>
          <w:lang w:val="es-ES"/>
        </w:rPr>
        <w:t xml:space="preserve"> </w:t>
      </w:r>
      <w:r w:rsidRPr="00E6597C">
        <w:rPr>
          <w:rFonts w:ascii="GHEA Grapalat" w:hAnsi="GHEA Grapalat" w:cs="Sylfaen"/>
          <w:szCs w:val="24"/>
          <w:lang w:val="ru-RU"/>
        </w:rPr>
        <w:t>անգործության</w:t>
      </w:r>
      <w:r w:rsidRPr="00E6597C">
        <w:rPr>
          <w:rFonts w:ascii="GHEA Grapalat" w:hAnsi="GHEA Grapalat" w:cs="Sylfaen"/>
          <w:szCs w:val="24"/>
          <w:lang w:val="es-ES"/>
        </w:rPr>
        <w:t xml:space="preserve"> </w:t>
      </w:r>
      <w:r w:rsidRPr="00E6597C">
        <w:rPr>
          <w:rFonts w:ascii="GHEA Grapalat" w:hAnsi="GHEA Grapalat" w:cs="Sylfaen"/>
          <w:szCs w:val="24"/>
          <w:lang w:val="ru-RU"/>
        </w:rPr>
        <w:t>ժամկետը</w:t>
      </w:r>
      <w:r w:rsidRPr="00E6597C">
        <w:rPr>
          <w:rFonts w:ascii="GHEA Grapalat" w:hAnsi="GHEA Grapalat" w:cs="Sylfaen"/>
          <w:szCs w:val="24"/>
          <w:lang w:val="es-ES"/>
        </w:rPr>
        <w:t xml:space="preserve"> </w:t>
      </w:r>
      <w:r w:rsidRPr="00E6597C">
        <w:rPr>
          <w:rFonts w:ascii="GHEA Grapalat" w:hAnsi="GHEA Grapalat" w:cs="Sylfaen"/>
          <w:szCs w:val="24"/>
          <w:lang w:val="ru-RU"/>
        </w:rPr>
        <w:t>լրանալը</w:t>
      </w:r>
      <w:r w:rsidRPr="00E6597C">
        <w:rPr>
          <w:rFonts w:ascii="GHEA Grapalat" w:hAnsi="GHEA Grapalat" w:cs="Sylfaen"/>
          <w:szCs w:val="24"/>
          <w:lang w:val="es-ES"/>
        </w:rPr>
        <w:t xml:space="preserve"> </w:t>
      </w:r>
      <w:r w:rsidR="008A120F" w:rsidRPr="00E6597C">
        <w:rPr>
          <w:rFonts w:ascii="GHEA Grapalat" w:hAnsi="GHEA Grapalat" w:cs="Sylfaen"/>
          <w:szCs w:val="24"/>
          <w:lang w:val="ru-RU"/>
        </w:rPr>
        <w:t>կամ</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առանց</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պայմանագիր</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կնքելու</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մասին</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հայտարարության</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հրապարակման</w:t>
      </w:r>
      <w:r w:rsidR="008A120F" w:rsidRPr="00E6597C">
        <w:rPr>
          <w:rFonts w:ascii="GHEA Grapalat" w:hAnsi="GHEA Grapalat" w:cs="Sylfaen"/>
          <w:szCs w:val="24"/>
          <w:lang w:val="es-ES"/>
        </w:rPr>
        <w:t xml:space="preserve"> </w:t>
      </w:r>
      <w:r w:rsidRPr="00E6597C">
        <w:rPr>
          <w:rFonts w:ascii="GHEA Grapalat" w:hAnsi="GHEA Grapalat" w:cs="Sylfaen"/>
          <w:szCs w:val="24"/>
          <w:lang w:val="ru-RU"/>
        </w:rPr>
        <w:t>կնք</w:t>
      </w:r>
      <w:r w:rsidR="008A120F" w:rsidRPr="00E6597C">
        <w:rPr>
          <w:rFonts w:ascii="GHEA Grapalat" w:hAnsi="GHEA Grapalat" w:cs="Sylfaen"/>
          <w:szCs w:val="24"/>
          <w:lang w:val="en-US"/>
        </w:rPr>
        <w:t>վ</w:t>
      </w:r>
      <w:r w:rsidRPr="00E6597C">
        <w:rPr>
          <w:rFonts w:ascii="GHEA Grapalat" w:hAnsi="GHEA Grapalat" w:cs="Sylfaen"/>
          <w:szCs w:val="24"/>
          <w:lang w:val="ru-RU"/>
        </w:rPr>
        <w:t>ած</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պայմանագիրն</w:t>
      </w:r>
      <w:r w:rsidRPr="00E6597C">
        <w:rPr>
          <w:rFonts w:ascii="GHEA Grapalat" w:hAnsi="GHEA Grapalat" w:cs="Sylfaen"/>
          <w:szCs w:val="24"/>
          <w:lang w:val="es-ES"/>
        </w:rPr>
        <w:t xml:space="preserve"> </w:t>
      </w:r>
      <w:r w:rsidRPr="00E6597C">
        <w:rPr>
          <w:rFonts w:ascii="GHEA Grapalat" w:hAnsi="GHEA Grapalat" w:cs="Sylfaen"/>
          <w:szCs w:val="24"/>
          <w:lang w:val="ru-RU"/>
        </w:rPr>
        <w:t>առ</w:t>
      </w:r>
      <w:r w:rsidR="008A120F" w:rsidRPr="00E6597C">
        <w:rPr>
          <w:rFonts w:ascii="GHEA Grapalat" w:hAnsi="GHEA Grapalat" w:cs="Sylfaen"/>
          <w:szCs w:val="24"/>
          <w:lang w:val="es-ES"/>
        </w:rPr>
        <w:t xml:space="preserve"> </w:t>
      </w:r>
      <w:r w:rsidRPr="00E6597C">
        <w:rPr>
          <w:rFonts w:ascii="GHEA Grapalat" w:hAnsi="GHEA Grapalat" w:cs="Sylfaen"/>
          <w:szCs w:val="24"/>
          <w:lang w:val="ru-RU"/>
        </w:rPr>
        <w:t>ոչինչ</w:t>
      </w:r>
      <w:r w:rsidRPr="00E6597C">
        <w:rPr>
          <w:rFonts w:ascii="GHEA Grapalat" w:hAnsi="GHEA Grapalat" w:cs="Sylfaen"/>
          <w:szCs w:val="24"/>
          <w:lang w:val="es-ES"/>
        </w:rPr>
        <w:t xml:space="preserve"> </w:t>
      </w:r>
      <w:r w:rsidRPr="00E6597C">
        <w:rPr>
          <w:rFonts w:ascii="GHEA Grapalat" w:hAnsi="GHEA Grapalat" w:cs="Sylfaen"/>
          <w:szCs w:val="24"/>
          <w:lang w:val="ru-RU"/>
        </w:rPr>
        <w:t>է։</w:t>
      </w:r>
    </w:p>
    <w:p w:rsidR="00037DDE" w:rsidRPr="00E6597C" w:rsidRDefault="00037DDE" w:rsidP="00EF3662">
      <w:pPr>
        <w:ind w:firstLine="567"/>
        <w:jc w:val="center"/>
        <w:rPr>
          <w:rFonts w:ascii="GHEA Grapalat" w:hAnsi="GHEA Grapalat"/>
          <w:b/>
          <w:sz w:val="20"/>
          <w:lang w:val="es-ES"/>
        </w:rPr>
      </w:pPr>
    </w:p>
    <w:p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rsidR="00096865" w:rsidRPr="00E6597C" w:rsidRDefault="00096865" w:rsidP="00EF3662">
      <w:pPr>
        <w:jc w:val="center"/>
        <w:rPr>
          <w:rFonts w:ascii="GHEA Grapalat" w:hAnsi="GHEA Grapalat"/>
          <w:b/>
          <w:iCs/>
          <w:sz w:val="20"/>
          <w:lang w:val="af-ZA"/>
        </w:rPr>
      </w:pPr>
    </w:p>
    <w:p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 xml:space="preserve">22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չորս</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ընթացքում</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 xml:space="preserve">22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երկրորդ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Եթե</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ընտրված</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կնքելու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մասին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ծանուցումը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և</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պայմանագրի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նախագիծ</w:t>
      </w:r>
      <w:r w:rsidR="00443B7A" w:rsidRPr="00E6597C">
        <w:rPr>
          <w:rFonts w:ascii="GHEA Grapalat" w:hAnsi="GHEA Grapalat" w:cs="Sylfaen"/>
          <w:sz w:val="20"/>
        </w:rPr>
        <w:t>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ստանալուց</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հետո</w:t>
      </w:r>
      <w:r w:rsidR="00443B7A" w:rsidRPr="00E6597C">
        <w:rPr>
          <w:rFonts w:ascii="GHEA Grapalat" w:hAnsi="GHEA Grapalat" w:cs="Sylfaen"/>
          <w:sz w:val="20"/>
          <w:lang w:val="af-ZA"/>
        </w:rPr>
        <w:t xml:space="preserve">` 10 </w:t>
      </w:r>
      <w:r w:rsidR="00443B7A" w:rsidRPr="00E6597C">
        <w:rPr>
          <w:rFonts w:ascii="GHEA Grapalat" w:hAnsi="GHEA Grapalat" w:cs="Sylfaen"/>
          <w:sz w:val="20"/>
        </w:rPr>
        <w:t>աշխատանքային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օրվա</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ընթացքում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չի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ստորագրում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և</w:t>
      </w:r>
      <w:r w:rsidR="00096865" w:rsidRPr="00E6597C">
        <w:rPr>
          <w:rFonts w:ascii="GHEA Grapalat" w:hAnsi="GHEA Grapalat" w:cs="Sylfaen"/>
          <w:sz w:val="20"/>
          <w:lang w:val="af-ZA"/>
        </w:rPr>
        <w:t xml:space="preserve"> </w:t>
      </w:r>
      <w:r w:rsidRPr="00E6597C">
        <w:rPr>
          <w:rFonts w:ascii="GHEA Grapalat" w:hAnsi="GHEA Grapalat" w:cs="Sylfaen"/>
          <w:sz w:val="20"/>
          <w:lang w:val="af-ZA"/>
        </w:rPr>
        <w:t>պ</w:t>
      </w:r>
      <w:r w:rsidR="00096865" w:rsidRPr="00E6597C">
        <w:rPr>
          <w:rFonts w:ascii="GHEA Grapalat" w:hAnsi="GHEA Grapalat" w:cs="Sylfaen"/>
          <w:sz w:val="20"/>
          <w:lang w:val="ru-RU"/>
        </w:rPr>
        <w:t>ատվիրատուին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ներկայացնում</w:t>
      </w:r>
      <w:r w:rsidR="00096865" w:rsidRPr="00E6597C">
        <w:rPr>
          <w:rFonts w:ascii="GHEA Grapalat" w:hAnsi="GHEA Grapalat" w:cs="Sylfaen"/>
          <w:sz w:val="20"/>
          <w:lang w:val="af-ZA"/>
        </w:rPr>
        <w:t xml:space="preserve"> </w:t>
      </w:r>
      <w:r w:rsidR="00F96621" w:rsidRPr="00E6597C">
        <w:rPr>
          <w:rFonts w:ascii="GHEA Grapalat" w:hAnsi="GHEA Grapalat" w:cs="Sylfaen"/>
          <w:sz w:val="20"/>
          <w:lang w:val="af-ZA"/>
        </w:rPr>
        <w:t xml:space="preserve">որակավորման և </w:t>
      </w:r>
      <w:r w:rsidR="00096865" w:rsidRPr="00E6597C">
        <w:rPr>
          <w:rFonts w:ascii="GHEA Grapalat" w:hAnsi="GHEA Grapalat" w:cs="Sylfaen"/>
          <w:sz w:val="20"/>
          <w:lang w:val="ru-RU"/>
        </w:rPr>
        <w:t>պայմանագրի</w:t>
      </w:r>
      <w:r w:rsidR="00443B7A" w:rsidRPr="00E6597C">
        <w:rPr>
          <w:rFonts w:ascii="GHEA Grapalat" w:hAnsi="GHEA Grapalat" w:cs="Sylfaen"/>
          <w:sz w:val="20"/>
          <w:lang w:val="af-ZA"/>
        </w:rPr>
        <w:t xml:space="preserve"> </w:t>
      </w:r>
      <w:r w:rsidR="00443B7A" w:rsidRPr="00E6597C">
        <w:rPr>
          <w:rFonts w:ascii="GHEA Grapalat" w:hAnsi="GHEA Grapalat" w:cs="Sylfaen"/>
          <w:sz w:val="20"/>
        </w:rPr>
        <w:t>ապահովումը</w:t>
      </w:r>
      <w:r w:rsidR="00096865" w:rsidRPr="00E6597C">
        <w:rPr>
          <w:rFonts w:ascii="GHEA Grapalat" w:hAnsi="GHEA Grapalat" w:cs="Sylfaen"/>
          <w:sz w:val="20"/>
          <w:lang w:val="af-ZA"/>
        </w:rPr>
        <w:t>,</w:t>
      </w:r>
      <w:r w:rsidR="00096865" w:rsidRPr="00E6597C">
        <w:rPr>
          <w:rFonts w:ascii="GHEA Grapalat" w:hAnsi="GHEA Grapalat" w:cs="Sylfaen"/>
          <w:i/>
          <w:sz w:val="20"/>
          <w:lang w:val="af-ZA"/>
        </w:rPr>
        <w:t xml:space="preserve"> </w:t>
      </w:r>
      <w:r w:rsidR="00096865" w:rsidRPr="00E6597C">
        <w:rPr>
          <w:rFonts w:ascii="GHEA Grapalat" w:hAnsi="GHEA Grapalat" w:cs="Sylfaen"/>
          <w:sz w:val="20"/>
          <w:lang w:val="hy-AM"/>
        </w:rPr>
        <w:t xml:space="preserve">ապա նա զրկվում է պայմանագիրը ստորագրելու </w:t>
      </w:r>
      <w:r w:rsidR="00096865" w:rsidRPr="00E6597C">
        <w:rPr>
          <w:rFonts w:ascii="GHEA Grapalat" w:hAnsi="GHEA Grapalat" w:cs="Sylfaen"/>
          <w:sz w:val="20"/>
          <w:lang w:val="hy-AM"/>
        </w:rPr>
        <w:lastRenderedPageBreak/>
        <w:t>իրավունքից</w:t>
      </w:r>
      <w:r w:rsidR="004D5671" w:rsidRPr="00E6597C">
        <w:rPr>
          <w:rFonts w:ascii="GHEA Grapalat" w:hAnsi="GHEA Grapalat" w:cs="Sylfaen"/>
          <w:sz w:val="20"/>
          <w:lang w:val="hy-AM"/>
        </w:rPr>
        <w:t>։</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E6597C">
        <w:rPr>
          <w:rFonts w:ascii="GHEA Grapalat" w:hAnsi="GHEA Grapalat" w:cs="Sylfaen"/>
          <w:sz w:val="20"/>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E6597C">
        <w:rPr>
          <w:rFonts w:ascii="GHEA Grapalat" w:hAnsi="GHEA Grapalat" w:cs="Sylfaen"/>
          <w:sz w:val="20"/>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E6597C">
        <w:rPr>
          <w:rFonts w:ascii="GHEA Grapalat" w:hAnsi="GHEA Grapalat" w:cs="Sylfaen"/>
          <w:sz w:val="20"/>
        </w:rPr>
        <w:t>և</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հաստատմանը</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հաջորդող</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աշխատանքային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օրը</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ուղեկցող</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գրությամբ</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տրամադրվում</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է</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ընտրված</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մասնակցին</w:t>
      </w:r>
      <w:r w:rsidRPr="00E6597C">
        <w:rPr>
          <w:rFonts w:ascii="GHEA Grapalat" w:hAnsi="GHEA Grapalat" w:cs="Sylfaen"/>
          <w:sz w:val="20"/>
          <w:lang w:val="hy-AM"/>
        </w:rPr>
        <w:t>:</w:t>
      </w:r>
    </w:p>
    <w:p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ներառյալ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rsidR="007314A5" w:rsidRDefault="003972A0" w:rsidP="007314A5">
      <w:pPr>
        <w:rPr>
          <w:rFonts w:ascii="GHEA Grapalat" w:hAnsi="GHEA Grapalat"/>
          <w:b/>
          <w:iCs/>
          <w:sz w:val="20"/>
          <w:lang w:val="hy-AM"/>
        </w:rPr>
      </w:pPr>
      <w:r>
        <w:rPr>
          <w:rFonts w:ascii="GHEA Grapalat" w:hAnsi="GHEA Grapalat"/>
          <w:b/>
          <w:iCs/>
          <w:sz w:val="20"/>
          <w:lang w:val="hy-AM"/>
        </w:rPr>
        <w:t xml:space="preserve"> </w:t>
      </w:r>
    </w:p>
    <w:p w:rsidR="00096865" w:rsidRPr="00E6597C" w:rsidRDefault="007314A5" w:rsidP="007314A5">
      <w:pPr>
        <w:rPr>
          <w:rFonts w:ascii="GHEA Grapalat" w:hAnsi="GHEA Grapalat" w:cs="Arial"/>
          <w:b/>
          <w:iCs/>
          <w:sz w:val="20"/>
          <w:lang w:val="af-ZA"/>
        </w:rPr>
      </w:pPr>
      <w:r>
        <w:rPr>
          <w:rFonts w:ascii="GHEA Grapalat" w:hAnsi="GHEA Grapalat"/>
          <w:b/>
          <w:iCs/>
          <w:sz w:val="20"/>
          <w:lang w:val="hy-AM"/>
        </w:rPr>
        <w:t xml:space="preserve">                                      </w:t>
      </w:r>
      <w:r w:rsidR="00030D40"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rsidR="00096865" w:rsidRPr="00E6597C" w:rsidRDefault="00096865" w:rsidP="00EF3662">
      <w:pPr>
        <w:jc w:val="center"/>
        <w:rPr>
          <w:rFonts w:ascii="GHEA Grapalat" w:hAnsi="GHEA Grapalat"/>
          <w:b/>
          <w:iCs/>
          <w:sz w:val="20"/>
          <w:lang w:val="af-ZA"/>
        </w:rPr>
      </w:pPr>
    </w:p>
    <w:p w:rsidR="00096865" w:rsidRPr="00E6597C" w:rsidRDefault="00030D40" w:rsidP="00EF3662">
      <w:pPr>
        <w:ind w:firstLine="567"/>
        <w:jc w:val="both"/>
        <w:rPr>
          <w:rFonts w:ascii="GHEA Grapalat" w:hAnsi="GHEA Grapalat" w:cs="Sylfaen"/>
          <w:sz w:val="20"/>
          <w:lang w:val="af-ZA"/>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E2245F" w:rsidRPr="00E6597C">
        <w:rPr>
          <w:rFonts w:ascii="GHEA Grapalat" w:hAnsi="GHEA Grapalat" w:cs="Sylfaen"/>
          <w:sz w:val="20"/>
          <w:lang w:val="hy-AM"/>
        </w:rPr>
        <w:t>Որակավորման</w:t>
      </w:r>
      <w:r w:rsidR="00E2245F" w:rsidRPr="00E6597C">
        <w:rPr>
          <w:rFonts w:ascii="GHEA Grapalat" w:hAnsi="GHEA Grapalat" w:cs="Sylfaen"/>
          <w:sz w:val="20"/>
          <w:lang w:val="af-ZA"/>
        </w:rPr>
        <w:t xml:space="preserve"> </w:t>
      </w:r>
      <w:r w:rsidR="00E2245F" w:rsidRPr="00E6597C">
        <w:rPr>
          <w:rFonts w:ascii="GHEA Grapalat" w:hAnsi="GHEA Grapalat" w:cs="Sylfaen"/>
          <w:sz w:val="20"/>
          <w:lang w:val="hy-AM"/>
        </w:rPr>
        <w:t>և</w:t>
      </w:r>
      <w:r w:rsidR="00E2245F" w:rsidRPr="00E6597C">
        <w:rPr>
          <w:rFonts w:ascii="GHEA Grapalat" w:hAnsi="GHEA Grapalat" w:cs="Sylfaen"/>
          <w:sz w:val="20"/>
          <w:lang w:val="af-ZA"/>
        </w:rPr>
        <w:t xml:space="preserve"> </w:t>
      </w:r>
      <w:r w:rsidR="00D33205" w:rsidRPr="00E6597C">
        <w:rPr>
          <w:rFonts w:ascii="GHEA Grapalat" w:hAnsi="GHEA Grapalat" w:cs="Sylfaen"/>
          <w:sz w:val="20"/>
          <w:lang w:val="hy-AM"/>
        </w:rPr>
        <w:t>պ</w:t>
      </w:r>
      <w:r w:rsidR="00096865" w:rsidRPr="00914E60">
        <w:rPr>
          <w:rFonts w:ascii="GHEA Grapalat" w:hAnsi="GHEA Grapalat" w:cs="Sylfaen"/>
          <w:sz w:val="20"/>
          <w:lang w:val="hy-AM"/>
        </w:rPr>
        <w:t>այմանագրի</w:t>
      </w:r>
      <w:r w:rsidR="0067229B" w:rsidRPr="00E6597C">
        <w:rPr>
          <w:rFonts w:ascii="GHEA Grapalat" w:hAnsi="GHEA Grapalat" w:cs="Sylfaen"/>
          <w:sz w:val="20"/>
          <w:lang w:val="hy-AM"/>
        </w:rPr>
        <w:t xml:space="preserve"> </w:t>
      </w:r>
      <w:r w:rsidR="00096865" w:rsidRPr="00914E60">
        <w:rPr>
          <w:rFonts w:ascii="GHEA Grapalat" w:hAnsi="GHEA Grapalat" w:cs="Sylfaen"/>
          <w:sz w:val="20"/>
          <w:lang w:val="hy-AM"/>
        </w:rPr>
        <w:t>ապահովում</w:t>
      </w:r>
      <w:r w:rsidR="0067229B" w:rsidRPr="00E6597C">
        <w:rPr>
          <w:rFonts w:ascii="GHEA Grapalat" w:hAnsi="GHEA Grapalat" w:cs="Sylfaen"/>
          <w:sz w:val="20"/>
          <w:lang w:val="hy-AM"/>
        </w:rPr>
        <w:t>ները</w:t>
      </w:r>
      <w:r w:rsidR="00096865" w:rsidRPr="00E6597C">
        <w:rPr>
          <w:rFonts w:ascii="GHEA Grapalat" w:hAnsi="GHEA Grapalat" w:cs="Sylfaen"/>
          <w:sz w:val="20"/>
          <w:lang w:val="af-ZA"/>
        </w:rPr>
        <w:t xml:space="preserve"> </w:t>
      </w:r>
      <w:r w:rsidR="00096865" w:rsidRPr="00914E60">
        <w:rPr>
          <w:rFonts w:ascii="GHEA Grapalat" w:hAnsi="GHEA Grapalat" w:cs="Sylfaen"/>
          <w:sz w:val="20"/>
          <w:lang w:val="hy-AM"/>
        </w:rPr>
        <w:t>ներկայացնելու</w:t>
      </w:r>
      <w:r w:rsidR="00096865" w:rsidRPr="00E6597C">
        <w:rPr>
          <w:rFonts w:ascii="GHEA Grapalat" w:hAnsi="GHEA Grapalat" w:cs="Sylfaen"/>
          <w:sz w:val="20"/>
          <w:lang w:val="af-ZA"/>
        </w:rPr>
        <w:t xml:space="preserve"> </w:t>
      </w:r>
      <w:r w:rsidR="00096865" w:rsidRPr="00914E60">
        <w:rPr>
          <w:rFonts w:ascii="GHEA Grapalat" w:hAnsi="GHEA Grapalat" w:cs="Sylfaen"/>
          <w:sz w:val="20"/>
          <w:lang w:val="hy-AM"/>
        </w:rPr>
        <w:t>պահանջի</w:t>
      </w:r>
      <w:r w:rsidR="00096865" w:rsidRPr="00E6597C">
        <w:rPr>
          <w:rFonts w:ascii="GHEA Grapalat" w:hAnsi="GHEA Grapalat" w:cs="Sylfaen"/>
          <w:sz w:val="20"/>
          <w:lang w:val="af-ZA"/>
        </w:rPr>
        <w:t xml:space="preserve"> </w:t>
      </w:r>
      <w:r w:rsidR="00096865" w:rsidRPr="00914E60">
        <w:rPr>
          <w:rFonts w:ascii="GHEA Grapalat" w:hAnsi="GHEA Grapalat" w:cs="Sylfaen"/>
          <w:sz w:val="20"/>
          <w:lang w:val="hy-AM"/>
        </w:rPr>
        <w:t>հիման</w:t>
      </w:r>
      <w:r w:rsidR="00096865" w:rsidRPr="00E6597C">
        <w:rPr>
          <w:rFonts w:ascii="GHEA Grapalat" w:hAnsi="GHEA Grapalat" w:cs="Sylfaen"/>
          <w:sz w:val="20"/>
          <w:lang w:val="af-ZA"/>
        </w:rPr>
        <w:t xml:space="preserve"> </w:t>
      </w:r>
      <w:r w:rsidR="00096865" w:rsidRPr="00914E60">
        <w:rPr>
          <w:rFonts w:ascii="GHEA Grapalat" w:hAnsi="GHEA Grapalat" w:cs="Sylfaen"/>
          <w:sz w:val="20"/>
          <w:lang w:val="hy-AM"/>
        </w:rPr>
        <w:t>վրա</w:t>
      </w:r>
      <w:r w:rsidR="00096865" w:rsidRPr="00E6597C">
        <w:rPr>
          <w:rFonts w:ascii="GHEA Grapalat" w:hAnsi="GHEA Grapalat" w:cs="Sylfaen"/>
          <w:sz w:val="20"/>
          <w:lang w:val="af-ZA"/>
        </w:rPr>
        <w:t xml:space="preserve">, </w:t>
      </w:r>
      <w:r w:rsidR="00096865" w:rsidRPr="00914E60">
        <w:rPr>
          <w:rFonts w:ascii="GHEA Grapalat" w:hAnsi="GHEA Grapalat" w:cs="Sylfaen"/>
          <w:sz w:val="20"/>
          <w:lang w:val="hy-AM"/>
        </w:rPr>
        <w:t>այն</w:t>
      </w:r>
      <w:r w:rsidR="00096865" w:rsidRPr="00E6597C">
        <w:rPr>
          <w:rFonts w:ascii="GHEA Grapalat" w:hAnsi="GHEA Grapalat" w:cs="Sylfaen"/>
          <w:sz w:val="20"/>
          <w:lang w:val="af-ZA"/>
        </w:rPr>
        <w:t xml:space="preserve"> </w:t>
      </w:r>
      <w:r w:rsidR="00096865" w:rsidRPr="00914E60">
        <w:rPr>
          <w:rFonts w:ascii="GHEA Grapalat" w:hAnsi="GHEA Grapalat" w:cs="Sylfaen"/>
          <w:sz w:val="20"/>
          <w:lang w:val="hy-AM"/>
        </w:rPr>
        <w:t>ստանալու</w:t>
      </w:r>
      <w:r w:rsidR="00096865" w:rsidRPr="00E6597C">
        <w:rPr>
          <w:rFonts w:ascii="GHEA Grapalat" w:hAnsi="GHEA Grapalat" w:cs="Sylfaen"/>
          <w:sz w:val="20"/>
          <w:lang w:val="af-ZA"/>
        </w:rPr>
        <w:t xml:space="preserve"> </w:t>
      </w:r>
      <w:r w:rsidR="00096865" w:rsidRPr="00914E60">
        <w:rPr>
          <w:rFonts w:ascii="GHEA Grapalat" w:hAnsi="GHEA Grapalat" w:cs="Sylfaen"/>
          <w:sz w:val="20"/>
          <w:lang w:val="hy-AM"/>
        </w:rPr>
        <w:t>օրվանից</w:t>
      </w:r>
      <w:r w:rsidR="00096865" w:rsidRPr="00E6597C">
        <w:rPr>
          <w:rFonts w:ascii="GHEA Grapalat" w:hAnsi="GHEA Grapalat" w:cs="Sylfaen"/>
          <w:sz w:val="20"/>
          <w:lang w:val="af-ZA"/>
        </w:rPr>
        <w:t xml:space="preserve"> </w:t>
      </w:r>
      <w:r w:rsidR="00B413A8" w:rsidRPr="00E6597C">
        <w:rPr>
          <w:rFonts w:ascii="GHEA Grapalat" w:hAnsi="GHEA Grapalat" w:cs="Sylfaen"/>
          <w:sz w:val="20"/>
          <w:lang w:val="af-ZA"/>
        </w:rPr>
        <w:t>10</w:t>
      </w:r>
      <w:r w:rsidR="00F96621" w:rsidRPr="00E6597C">
        <w:rPr>
          <w:rFonts w:ascii="GHEA Grapalat" w:hAnsi="GHEA Grapalat" w:cs="Sylfaen"/>
          <w:sz w:val="20"/>
          <w:lang w:val="af-ZA"/>
        </w:rPr>
        <w:t xml:space="preserve">, իսկ կնքվելիք պայմանագրով կանխավճար նախատեսված լինելու դեպքում </w:t>
      </w:r>
      <w:r w:rsidR="00B413A8" w:rsidRPr="00E6597C">
        <w:rPr>
          <w:rFonts w:ascii="GHEA Grapalat" w:hAnsi="GHEA Grapalat" w:cs="Sylfaen"/>
          <w:sz w:val="20"/>
          <w:lang w:val="af-ZA"/>
        </w:rPr>
        <w:t xml:space="preserve"> </w:t>
      </w:r>
      <w:r w:rsidR="00F96621" w:rsidRPr="00E6597C">
        <w:rPr>
          <w:rFonts w:ascii="GHEA Grapalat" w:hAnsi="GHEA Grapalat" w:cs="Sylfaen"/>
          <w:sz w:val="20"/>
          <w:lang w:val="af-ZA"/>
        </w:rPr>
        <w:t xml:space="preserve">15  </w:t>
      </w:r>
      <w:r w:rsidR="00B413A8" w:rsidRPr="00E6597C">
        <w:rPr>
          <w:rFonts w:ascii="GHEA Grapalat" w:hAnsi="GHEA Grapalat" w:cs="Sylfaen"/>
          <w:sz w:val="20"/>
          <w:lang w:val="af-ZA"/>
        </w:rPr>
        <w:t xml:space="preserve">աշխատանքային </w:t>
      </w:r>
      <w:r w:rsidR="00096865" w:rsidRPr="00914E60">
        <w:rPr>
          <w:rFonts w:ascii="GHEA Grapalat" w:hAnsi="GHEA Grapalat" w:cs="Sylfaen"/>
          <w:sz w:val="20"/>
          <w:lang w:val="hy-AM"/>
        </w:rPr>
        <w:t>օրվա</w:t>
      </w:r>
      <w:r w:rsidR="00096865" w:rsidRPr="00E6597C">
        <w:rPr>
          <w:rFonts w:ascii="GHEA Grapalat" w:hAnsi="GHEA Grapalat" w:cs="Sylfaen"/>
          <w:sz w:val="20"/>
          <w:lang w:val="af-ZA"/>
        </w:rPr>
        <w:t xml:space="preserve"> </w:t>
      </w:r>
      <w:r w:rsidR="00096865" w:rsidRPr="00914E60">
        <w:rPr>
          <w:rFonts w:ascii="GHEA Grapalat" w:hAnsi="GHEA Grapalat" w:cs="Sylfaen"/>
          <w:sz w:val="20"/>
          <w:lang w:val="hy-AM"/>
        </w:rPr>
        <w:t>ընթացքում</w:t>
      </w:r>
      <w:r w:rsidR="00096865" w:rsidRPr="00E6597C">
        <w:rPr>
          <w:rFonts w:ascii="GHEA Grapalat" w:hAnsi="GHEA Grapalat" w:cs="Sylfaen"/>
          <w:sz w:val="20"/>
          <w:lang w:val="af-ZA"/>
        </w:rPr>
        <w:t xml:space="preserve">, </w:t>
      </w:r>
      <w:r w:rsidR="00096865" w:rsidRPr="00914E60">
        <w:rPr>
          <w:rFonts w:ascii="GHEA Grapalat" w:hAnsi="GHEA Grapalat" w:cs="Sylfaen"/>
          <w:sz w:val="20"/>
          <w:lang w:val="hy-AM"/>
        </w:rPr>
        <w:t>ընտրված</w:t>
      </w:r>
      <w:r w:rsidR="00096865" w:rsidRPr="00E6597C">
        <w:rPr>
          <w:rFonts w:ascii="GHEA Grapalat" w:hAnsi="GHEA Grapalat" w:cs="Sylfaen"/>
          <w:sz w:val="20"/>
          <w:lang w:val="af-ZA"/>
        </w:rPr>
        <w:t xml:space="preserve"> </w:t>
      </w:r>
      <w:r w:rsidR="00096865" w:rsidRPr="00914E60">
        <w:rPr>
          <w:rFonts w:ascii="GHEA Grapalat" w:hAnsi="GHEA Grapalat" w:cs="Sylfaen"/>
          <w:sz w:val="20"/>
          <w:lang w:val="hy-AM"/>
        </w:rPr>
        <w:t>մասնակիցը</w:t>
      </w:r>
      <w:r w:rsidR="00096865" w:rsidRPr="00E6597C">
        <w:rPr>
          <w:rFonts w:ascii="GHEA Grapalat" w:hAnsi="GHEA Grapalat" w:cs="Sylfaen"/>
          <w:sz w:val="20"/>
          <w:lang w:val="af-ZA"/>
        </w:rPr>
        <w:t xml:space="preserve"> </w:t>
      </w:r>
      <w:r w:rsidR="00096865" w:rsidRPr="00914E60">
        <w:rPr>
          <w:rFonts w:ascii="GHEA Grapalat" w:hAnsi="GHEA Grapalat" w:cs="Sylfaen"/>
          <w:sz w:val="20"/>
          <w:lang w:val="hy-AM"/>
        </w:rPr>
        <w:t>պարտավոր</w:t>
      </w:r>
      <w:r w:rsidR="00096865" w:rsidRPr="00E6597C">
        <w:rPr>
          <w:rFonts w:ascii="GHEA Grapalat" w:hAnsi="GHEA Grapalat" w:cs="Sylfaen"/>
          <w:sz w:val="20"/>
          <w:lang w:val="af-ZA"/>
        </w:rPr>
        <w:t xml:space="preserve"> </w:t>
      </w:r>
      <w:r w:rsidR="00096865" w:rsidRPr="00914E60">
        <w:rPr>
          <w:rFonts w:ascii="GHEA Grapalat" w:hAnsi="GHEA Grapalat" w:cs="Sylfaen"/>
          <w:sz w:val="20"/>
          <w:lang w:val="hy-AM"/>
        </w:rPr>
        <w:t>է</w:t>
      </w:r>
      <w:r w:rsidR="00096865" w:rsidRPr="00E6597C">
        <w:rPr>
          <w:rFonts w:ascii="GHEA Grapalat" w:hAnsi="GHEA Grapalat" w:cs="Sylfaen"/>
          <w:sz w:val="20"/>
          <w:lang w:val="af-ZA"/>
        </w:rPr>
        <w:t xml:space="preserve"> </w:t>
      </w:r>
      <w:r w:rsidR="00096865" w:rsidRPr="00914E60">
        <w:rPr>
          <w:rFonts w:ascii="GHEA Grapalat" w:hAnsi="GHEA Grapalat" w:cs="Sylfaen"/>
          <w:sz w:val="20"/>
          <w:lang w:val="hy-AM"/>
        </w:rPr>
        <w:t>ներկայացնել</w:t>
      </w:r>
      <w:r w:rsidR="00096865" w:rsidRPr="00E6597C">
        <w:rPr>
          <w:rFonts w:ascii="GHEA Grapalat" w:hAnsi="GHEA Grapalat" w:cs="Sylfaen"/>
          <w:sz w:val="20"/>
          <w:lang w:val="af-ZA"/>
        </w:rPr>
        <w:t xml:space="preserve"> </w:t>
      </w:r>
      <w:r w:rsidR="00D33205" w:rsidRPr="00E6597C">
        <w:rPr>
          <w:rFonts w:ascii="GHEA Grapalat" w:hAnsi="GHEA Grapalat" w:cs="Sylfaen"/>
          <w:sz w:val="20"/>
          <w:lang w:val="hy-AM"/>
        </w:rPr>
        <w:t>որակավորման</w:t>
      </w:r>
      <w:r w:rsidR="007862B1" w:rsidRPr="004605D7">
        <w:rPr>
          <w:rFonts w:ascii="GHEA Grapalat" w:hAnsi="GHEA Grapalat" w:cs="Sylfaen"/>
          <w:sz w:val="20"/>
          <w:lang w:val="af-ZA"/>
        </w:rPr>
        <w:t xml:space="preserve"> </w:t>
      </w:r>
      <w:r w:rsidR="00D33205" w:rsidRPr="00E6597C">
        <w:rPr>
          <w:rFonts w:ascii="GHEA Grapalat" w:hAnsi="GHEA Grapalat" w:cs="Sylfaen"/>
          <w:sz w:val="20"/>
          <w:lang w:val="hy-AM"/>
        </w:rPr>
        <w:t>և</w:t>
      </w:r>
      <w:r w:rsidR="00D33205" w:rsidRPr="00E6597C">
        <w:rPr>
          <w:rFonts w:ascii="GHEA Grapalat" w:hAnsi="GHEA Grapalat" w:cs="Sylfaen"/>
          <w:sz w:val="20"/>
          <w:lang w:val="af-ZA"/>
        </w:rPr>
        <w:t xml:space="preserve"> </w:t>
      </w:r>
      <w:r w:rsidR="00096865" w:rsidRPr="00914E60">
        <w:rPr>
          <w:rFonts w:ascii="GHEA Grapalat" w:hAnsi="GHEA Grapalat" w:cs="Sylfaen"/>
          <w:sz w:val="20"/>
          <w:lang w:val="hy-AM"/>
        </w:rPr>
        <w:t>պայմանագրի</w:t>
      </w:r>
      <w:r w:rsidR="0067229B" w:rsidRPr="00E6597C">
        <w:rPr>
          <w:rFonts w:ascii="GHEA Grapalat" w:hAnsi="GHEA Grapalat" w:cs="Sylfaen"/>
          <w:sz w:val="20"/>
          <w:lang w:val="hy-AM"/>
        </w:rPr>
        <w:t xml:space="preserve"> </w:t>
      </w:r>
      <w:r w:rsidR="00096865" w:rsidRPr="00914E60">
        <w:rPr>
          <w:rFonts w:ascii="GHEA Grapalat" w:hAnsi="GHEA Grapalat" w:cs="Sylfaen"/>
          <w:sz w:val="20"/>
          <w:lang w:val="hy-AM"/>
        </w:rPr>
        <w:t>ապահովում</w:t>
      </w:r>
      <w:r w:rsidR="0067229B" w:rsidRPr="00E6597C">
        <w:rPr>
          <w:rFonts w:ascii="GHEA Grapalat" w:hAnsi="GHEA Grapalat" w:cs="Sylfaen"/>
          <w:sz w:val="20"/>
          <w:lang w:val="hy-AM"/>
        </w:rPr>
        <w:t>ներ</w:t>
      </w:r>
      <w:r w:rsidR="004D5671" w:rsidRPr="00914E60">
        <w:rPr>
          <w:rFonts w:ascii="GHEA Grapalat" w:hAnsi="GHEA Grapalat" w:cs="Sylfaen"/>
          <w:sz w:val="20"/>
          <w:lang w:val="hy-AM"/>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Ընտրված</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հետ</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եթե</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վերջինս</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ներկայացնում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8A3C43" w:rsidRPr="00E6597C">
        <w:rPr>
          <w:rFonts w:ascii="GHEA Grapalat" w:hAnsi="GHEA Grapalat" w:cs="Sylfaen"/>
          <w:sz w:val="20"/>
          <w:lang w:val="hy-AM"/>
        </w:rPr>
        <w:t>որակավորման և</w:t>
      </w:r>
      <w:r w:rsidR="008A3C43"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պայմանագրի</w:t>
      </w:r>
      <w:r w:rsidR="0067229B" w:rsidRPr="00E6597C">
        <w:rPr>
          <w:rFonts w:ascii="GHEA Grapalat" w:hAnsi="GHEA Grapalat" w:cs="Sylfaen"/>
          <w:sz w:val="20"/>
          <w:lang w:val="hy-AM"/>
        </w:rPr>
        <w:t xml:space="preserve"> </w:t>
      </w:r>
      <w:r w:rsidR="00096865" w:rsidRPr="00E6597C">
        <w:rPr>
          <w:rFonts w:ascii="GHEA Grapalat" w:hAnsi="GHEA Grapalat" w:cs="Sylfaen"/>
          <w:sz w:val="20"/>
          <w:lang w:val="ru-RU"/>
        </w:rPr>
        <w:t>ապահովում</w:t>
      </w:r>
      <w:r w:rsidR="0067229B" w:rsidRPr="00E6597C">
        <w:rPr>
          <w:rFonts w:ascii="GHEA Grapalat" w:hAnsi="GHEA Grapalat" w:cs="Sylfaen"/>
          <w:sz w:val="20"/>
          <w:lang w:val="hy-AM"/>
        </w:rPr>
        <w:t>ներ</w:t>
      </w:r>
      <w:r w:rsidR="00F96621" w:rsidRPr="00E6597C">
        <w:rPr>
          <w:rFonts w:ascii="GHEA Grapalat" w:hAnsi="GHEA Grapalat" w:cs="Sylfaen"/>
          <w:sz w:val="20"/>
        </w:rPr>
        <w:t>ը</w:t>
      </w:r>
      <w:r w:rsidR="004D5671" w:rsidRPr="00E6597C">
        <w:rPr>
          <w:rFonts w:ascii="GHEA Grapalat" w:hAnsi="GHEA Grapalat" w:cs="Sylfaen"/>
          <w:sz w:val="20"/>
          <w:lang w:val="ru-RU"/>
        </w:rPr>
        <w:t>։</w:t>
      </w:r>
    </w:p>
    <w:p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ապահովման</w:t>
      </w:r>
      <w:r w:rsidR="008D6C6C" w:rsidRPr="007F147C">
        <w:rPr>
          <w:rFonts w:ascii="GHEA Grapalat" w:hAnsi="GHEA Grapalat" w:cs="Sylfaen"/>
          <w:sz w:val="20"/>
          <w:lang w:val="af-ZA"/>
        </w:rPr>
        <w:t xml:space="preserve"> </w:t>
      </w:r>
      <w:r w:rsidR="008D6C6C">
        <w:rPr>
          <w:rFonts w:ascii="GHEA Grapalat" w:hAnsi="GHEA Grapalat" w:cs="Sylfaen"/>
          <w:sz w:val="20"/>
        </w:rPr>
        <w:t>չափը</w:t>
      </w:r>
      <w:r w:rsidR="008D6C6C" w:rsidRPr="007F147C">
        <w:rPr>
          <w:rFonts w:ascii="GHEA Grapalat" w:hAnsi="GHEA Grapalat" w:cs="Sylfaen"/>
          <w:sz w:val="20"/>
          <w:lang w:val="af-ZA"/>
        </w:rPr>
        <w:t xml:space="preserve"> </w:t>
      </w:r>
      <w:r w:rsidR="008D6C6C">
        <w:rPr>
          <w:rFonts w:ascii="GHEA Grapalat" w:hAnsi="GHEA Grapalat" w:cs="Sylfaen"/>
          <w:sz w:val="20"/>
        </w:rPr>
        <w:t>հավասար</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ընտրված</w:t>
      </w:r>
      <w:r w:rsidR="008D6C6C" w:rsidRPr="007F147C">
        <w:rPr>
          <w:rFonts w:ascii="GHEA Grapalat" w:hAnsi="GHEA Grapalat" w:cs="Sylfaen"/>
          <w:sz w:val="20"/>
          <w:lang w:val="af-ZA"/>
        </w:rPr>
        <w:t xml:space="preserve"> </w:t>
      </w:r>
      <w:r w:rsidR="008D6C6C">
        <w:rPr>
          <w:rFonts w:ascii="GHEA Grapalat" w:hAnsi="GHEA Grapalat" w:cs="Sylfaen"/>
          <w:sz w:val="20"/>
        </w:rPr>
        <w:t>մասնակցի</w:t>
      </w:r>
      <w:r w:rsidR="008D6C6C" w:rsidRPr="007F147C">
        <w:rPr>
          <w:rFonts w:ascii="GHEA Grapalat" w:hAnsi="GHEA Grapalat" w:cs="Sylfaen"/>
          <w:sz w:val="20"/>
          <w:lang w:val="af-ZA"/>
        </w:rPr>
        <w:t xml:space="preserve"> </w:t>
      </w:r>
      <w:r w:rsidR="008D6C6C">
        <w:rPr>
          <w:rFonts w:ascii="GHEA Grapalat" w:hAnsi="GHEA Grapalat" w:cs="Sylfaen"/>
          <w:sz w:val="20"/>
        </w:rPr>
        <w:t>գնային</w:t>
      </w:r>
      <w:r w:rsidR="008D6C6C" w:rsidRPr="007F147C">
        <w:rPr>
          <w:rFonts w:ascii="GHEA Grapalat" w:hAnsi="GHEA Grapalat" w:cs="Sylfaen"/>
          <w:sz w:val="20"/>
          <w:lang w:val="af-ZA"/>
        </w:rPr>
        <w:t xml:space="preserve"> </w:t>
      </w:r>
      <w:r w:rsidR="008D6C6C">
        <w:rPr>
          <w:rFonts w:ascii="GHEA Grapalat" w:hAnsi="GHEA Grapalat" w:cs="Sylfaen"/>
          <w:sz w:val="20"/>
        </w:rPr>
        <w:t>առաջարկի</w:t>
      </w:r>
      <w:r w:rsidR="008D6C6C" w:rsidRPr="007F147C">
        <w:rPr>
          <w:rFonts w:ascii="GHEA Grapalat" w:hAnsi="GHEA Grapalat" w:cs="Sylfaen"/>
          <w:sz w:val="20"/>
          <w:lang w:val="af-ZA"/>
        </w:rPr>
        <w:t xml:space="preserve"> </w:t>
      </w:r>
      <w:r w:rsidR="008D6C6C">
        <w:rPr>
          <w:rFonts w:ascii="GHEA Grapalat" w:hAnsi="GHEA Grapalat" w:cs="Sylfaen"/>
          <w:sz w:val="20"/>
        </w:rPr>
        <w:t>չափին</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բանկային</w:t>
      </w:r>
      <w:r w:rsidR="008D6C6C" w:rsidRPr="007F147C">
        <w:rPr>
          <w:rFonts w:ascii="GHEA Grapalat" w:hAnsi="GHEA Grapalat" w:cs="Sylfaen"/>
          <w:sz w:val="20"/>
          <w:lang w:val="af-ZA"/>
        </w:rPr>
        <w:t xml:space="preserve"> </w:t>
      </w:r>
      <w:r w:rsidR="008D6C6C">
        <w:rPr>
          <w:rFonts w:ascii="GHEA Grapalat" w:hAnsi="GHEA Grapalat" w:cs="Sylfaen"/>
          <w:sz w:val="20"/>
        </w:rPr>
        <w:t>երաշխիքի</w:t>
      </w:r>
      <w:r w:rsidR="008D6C6C" w:rsidRPr="00D651D1">
        <w:rPr>
          <w:rFonts w:ascii="GHEA Grapalat" w:hAnsi="GHEA Grapalat" w:cs="Sylfaen"/>
          <w:sz w:val="20"/>
          <w:lang w:val="af-ZA"/>
        </w:rPr>
        <w:t xml:space="preserve"> </w:t>
      </w:r>
      <w:r w:rsidR="008D6C6C">
        <w:rPr>
          <w:rFonts w:ascii="GHEA Grapalat" w:hAnsi="GHEA Grapalat" w:cs="Sylfaen"/>
          <w:sz w:val="20"/>
          <w:lang w:val="af-ZA"/>
        </w:rPr>
        <w:t xml:space="preserve">կամ կանխիկ փողի </w:t>
      </w:r>
      <w:r w:rsidR="008D6C6C" w:rsidRPr="007F147C">
        <w:rPr>
          <w:rFonts w:ascii="GHEA Grapalat" w:hAnsi="GHEA Grapalat" w:cs="Sylfaen"/>
          <w:sz w:val="20"/>
        </w:rPr>
        <w:t>ձևով</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8D6C6C" w:rsidRPr="007F147C">
        <w:rPr>
          <w:rFonts w:ascii="GHEA Grapalat" w:hAnsi="GHEA Grapalat" w:cs="Sylfaen"/>
          <w:sz w:val="20"/>
          <w:lang w:val="af-ZA"/>
        </w:rPr>
        <w:t xml:space="preserve"> 20-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p>
    <w:p w:rsidR="008D6C6C" w:rsidRDefault="008D6C6C" w:rsidP="008D6C6C">
      <w:pPr>
        <w:ind w:firstLine="567"/>
        <w:jc w:val="both"/>
        <w:rPr>
          <w:rFonts w:ascii="GHEA Grapalat" w:hAnsi="GHEA Grapalat" w:cs="Arial"/>
          <w:sz w:val="20"/>
          <w:lang w:val="hy-AM"/>
        </w:rPr>
      </w:pP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rsidR="008D6C6C" w:rsidRPr="003F5DAB"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 գումարի չափով:</w:t>
      </w:r>
      <w:r w:rsidRPr="003F5DAB">
        <w:rPr>
          <w:rFonts w:ascii="GHEA Grapalat" w:hAnsi="GHEA Grapalat" w:cs="Arial"/>
          <w:sz w:val="20"/>
          <w:lang w:val="hy-AM"/>
        </w:rPr>
        <w:t xml:space="preserve"> </w:t>
      </w:r>
    </w:p>
    <w:p w:rsidR="00CF12EE" w:rsidRPr="00BC42E1" w:rsidRDefault="00165154" w:rsidP="008D6C6C">
      <w:pPr>
        <w:ind w:firstLine="567"/>
        <w:jc w:val="both"/>
        <w:rPr>
          <w:rFonts w:ascii="GHEA Grapalat" w:hAnsi="GHEA Grapalat" w:cs="Arial"/>
          <w:color w:val="FFFFFF"/>
          <w:sz w:val="20"/>
          <w:lang w:val="af-ZA"/>
        </w:rPr>
      </w:pPr>
      <w:r w:rsidRPr="00165154">
        <w:rPr>
          <w:rFonts w:ascii="GHEA Grapalat" w:hAnsi="GHEA Grapalat" w:cs="Sylfaen"/>
          <w:sz w:val="20"/>
          <w:szCs w:val="20"/>
          <w:lang w:val="hy-AM"/>
        </w:rPr>
        <w:t>Միակողմանի հաստատված հայտարարության՝ տուժանքի</w:t>
      </w:r>
      <w:r>
        <w:rPr>
          <w:rFonts w:ascii="GHEA Grapalat" w:hAnsi="GHEA Grapalat" w:cs="Sylfaen"/>
          <w:sz w:val="20"/>
          <w:szCs w:val="20"/>
          <w:lang w:val="hy-AM"/>
        </w:rPr>
        <w:t xml:space="preserve"> </w:t>
      </w:r>
      <w:r>
        <w:rPr>
          <w:rFonts w:ascii="GHEA Grapalat" w:hAnsi="GHEA Grapalat" w:cs="Arial"/>
          <w:sz w:val="20"/>
          <w:lang w:val="hy-AM"/>
        </w:rPr>
        <w:t xml:space="preserve">ձևով </w:t>
      </w:r>
      <w:r w:rsidR="008D6C6C" w:rsidRPr="003F5DAB">
        <w:rPr>
          <w:rFonts w:ascii="GHEA Grapalat" w:hAnsi="GHEA Grapalat" w:cs="Arial"/>
          <w:sz w:val="20"/>
          <w:lang w:val="hy-AM"/>
        </w:rPr>
        <w:t>որակավորման ապահովումը ընտրված մասնակիցը ներկայացնում է հավելված 4-ի կամ հավելված 4.1-ի համաձայն:</w:t>
      </w:r>
      <w:r w:rsidR="00ED01B4" w:rsidRPr="00BC42E1">
        <w:rPr>
          <w:rStyle w:val="af6"/>
          <w:rFonts w:ascii="GHEA Grapalat" w:hAnsi="GHEA Grapalat" w:cs="Arial"/>
          <w:color w:val="FFFFFF"/>
          <w:sz w:val="20"/>
        </w:rPr>
        <w:footnoteReference w:id="3"/>
      </w:r>
    </w:p>
    <w:p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կնքվելիք </w:t>
      </w:r>
      <w:r w:rsidRPr="00E6597C">
        <w:rPr>
          <w:rFonts w:ascii="GHEA Grapalat" w:hAnsi="GHEA Grapalat" w:cs="Sylfaen"/>
          <w:sz w:val="20"/>
          <w:lang w:val="hy-AM"/>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501A05" w:rsidRPr="00FF3C84">
        <w:rPr>
          <w:rFonts w:ascii="GHEA Grapalat" w:hAnsi="GHEA Grapalat" w:cs="Sylfaen"/>
          <w:sz w:val="20"/>
          <w:lang w:val="hy-AM"/>
        </w:rPr>
        <w:t xml:space="preserve"> Պայմանագրի ապահովումը ներկայացվում է </w:t>
      </w:r>
      <w:r w:rsidR="00171D26" w:rsidRPr="00171D26">
        <w:rPr>
          <w:rFonts w:ascii="GHEA Grapalat" w:hAnsi="GHEA Grapalat" w:cs="Sylfaen"/>
          <w:sz w:val="20"/>
          <w:szCs w:val="20"/>
          <w:lang w:val="hy-AM"/>
        </w:rPr>
        <w:t>միակողմանի հաստատված հայտարարության՝ տուժանքի</w:t>
      </w:r>
      <w:r w:rsidR="00171D26" w:rsidRPr="00FF3C84">
        <w:rPr>
          <w:rFonts w:ascii="GHEA Grapalat" w:hAnsi="GHEA Grapalat" w:cs="Sylfaen"/>
          <w:sz w:val="20"/>
          <w:lang w:val="hy-AM"/>
        </w:rPr>
        <w:t xml:space="preserve">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p>
    <w:p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Pr="00E6597C">
        <w:rPr>
          <w:rFonts w:ascii="GHEA Grapalat" w:hAnsi="GHEA Grapalat" w:cs="Sylfaen"/>
          <w:sz w:val="20"/>
          <w:lang w:val="hy-AM"/>
        </w:rPr>
        <w:t xml:space="preserve">20-րդ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rsidR="00281740" w:rsidRPr="00FF3C84" w:rsidRDefault="00281740" w:rsidP="00F96621">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p>
    <w:p w:rsidR="00F96621" w:rsidRPr="00FF3C84" w:rsidRDefault="00281740" w:rsidP="00F96621">
      <w:pPr>
        <w:ind w:firstLine="567"/>
        <w:jc w:val="both"/>
        <w:rPr>
          <w:rFonts w:ascii="GHEA Grapalat" w:hAnsi="GHEA Grapalat" w:cs="Arial"/>
          <w:sz w:val="20"/>
          <w:lang w:val="hy-AM"/>
        </w:rPr>
      </w:pPr>
      <w:r w:rsidRPr="00FF3C84">
        <w:rPr>
          <w:rFonts w:ascii="GHEA Grapalat" w:hAnsi="GHEA Grapalat" w:cs="Arial"/>
          <w:sz w:val="20"/>
          <w:lang w:val="hy-AM"/>
        </w:rPr>
        <w:t>-</w:t>
      </w:r>
      <w:r w:rsidR="00F96621" w:rsidRPr="00FF3C84">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w:t>
      </w:r>
      <w:r w:rsidR="00543250" w:rsidRPr="00FF3C84">
        <w:rPr>
          <w:rFonts w:ascii="GHEA Grapalat" w:hAnsi="GHEA Grapalat" w:cs="Arial"/>
          <w:sz w:val="20"/>
          <w:lang w:val="hy-AM"/>
        </w:rPr>
        <w:t xml:space="preserve">մասով </w:t>
      </w:r>
      <w:r w:rsidR="00F96621" w:rsidRPr="00FF3C84">
        <w:rPr>
          <w:rFonts w:ascii="GHEA Grapalat" w:hAnsi="GHEA Grapalat" w:cs="Arial"/>
          <w:sz w:val="20"/>
          <w:lang w:val="hy-AM"/>
        </w:rPr>
        <w:t>ներկայացվում է բանկային երաշխիքի</w:t>
      </w:r>
      <w:r w:rsidR="0053039D" w:rsidRPr="0053039D">
        <w:rPr>
          <w:rFonts w:ascii="GHEA Grapalat" w:hAnsi="GHEA Grapalat" w:cs="Arial"/>
          <w:sz w:val="20"/>
          <w:lang w:val="hy-AM"/>
        </w:rPr>
        <w:t xml:space="preserve"> կամ կանխիկ փողի</w:t>
      </w:r>
      <w:r w:rsidR="00F96621" w:rsidRPr="00FF3C84">
        <w:rPr>
          <w:rFonts w:ascii="GHEA Grapalat" w:hAnsi="GHEA Grapalat" w:cs="Arial"/>
          <w:sz w:val="20"/>
          <w:lang w:val="hy-AM"/>
        </w:rPr>
        <w:t xml:space="preserve"> ձևով, իսկ հետագայում պահանջվող ֆինանսական միջոցների մասով</w:t>
      </w:r>
      <w:r w:rsidR="00CF12EE" w:rsidRPr="00FF3C84">
        <w:rPr>
          <w:rFonts w:ascii="GHEA Grapalat" w:hAnsi="GHEA Grapalat" w:cs="Arial"/>
          <w:sz w:val="20"/>
          <w:lang w:val="hy-AM"/>
        </w:rPr>
        <w:t>՝</w:t>
      </w:r>
      <w:r w:rsidR="00F96621" w:rsidRPr="00FF3C84">
        <w:rPr>
          <w:rFonts w:ascii="GHEA Grapalat" w:hAnsi="GHEA Grapalat" w:cs="Arial"/>
          <w:sz w:val="20"/>
          <w:lang w:val="hy-AM"/>
        </w:rPr>
        <w:t xml:space="preserve"> միակողմանի հաստատված հայտարարության` տուժանքի կամ կանխիկ փողի ձևով: </w:t>
      </w:r>
    </w:p>
    <w:p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lastRenderedPageBreak/>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rsidR="00F02DBC" w:rsidRPr="00E6597C" w:rsidRDefault="00030D40" w:rsidP="00EF3662">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96865" w:rsidRPr="00E6597C" w:rsidRDefault="00096865" w:rsidP="00EF3662">
      <w:pPr>
        <w:jc w:val="center"/>
        <w:rPr>
          <w:rFonts w:ascii="GHEA Grapalat" w:hAnsi="GHEA Grapalat"/>
          <w:b/>
          <w:szCs w:val="22"/>
          <w:lang w:val="af-ZA"/>
        </w:rPr>
      </w:pPr>
    </w:p>
    <w:p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rsidR="00096865" w:rsidRPr="00E6597C" w:rsidRDefault="00096865" w:rsidP="00EF3662">
      <w:pPr>
        <w:jc w:val="center"/>
        <w:rPr>
          <w:rFonts w:ascii="GHEA Grapalat" w:hAnsi="GHEA Grapalat"/>
          <w:b/>
          <w:sz w:val="20"/>
          <w:lang w:val="af-ZA"/>
        </w:rPr>
      </w:pP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E6597C">
        <w:rPr>
          <w:rFonts w:ascii="GHEA Grapalat" w:hAnsi="GHEA Grapalat" w:cs="Sylfaen"/>
          <w:sz w:val="20"/>
          <w:lang w:val="ru-RU"/>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E6597C">
        <w:rPr>
          <w:rFonts w:ascii="GHEA Grapalat" w:hAnsi="GHEA Grapalat" w:cs="Sylfaen"/>
          <w:sz w:val="20"/>
          <w:lang w:val="ru-RU"/>
        </w:rPr>
        <w:t>րդ</w:t>
      </w:r>
      <w:r w:rsidRPr="00E6597C">
        <w:rPr>
          <w:rFonts w:ascii="GHEA Grapalat" w:hAnsi="GHEA Grapalat" w:cs="Sylfaen"/>
          <w:sz w:val="20"/>
          <w:lang w:val="af-ZA"/>
        </w:rPr>
        <w:t xml:space="preserve"> </w:t>
      </w:r>
      <w:r w:rsidRPr="00E6597C">
        <w:rPr>
          <w:rFonts w:ascii="GHEA Grapalat" w:hAnsi="GHEA Grapalat" w:cs="Sylfaen"/>
          <w:sz w:val="20"/>
          <w:lang w:val="ru-RU"/>
        </w:rPr>
        <w:t>հոդվածի</w:t>
      </w:r>
      <w:r w:rsidRPr="00E6597C">
        <w:rPr>
          <w:rFonts w:ascii="GHEA Grapalat" w:hAnsi="GHEA Grapalat" w:cs="Sylfaen"/>
          <w:sz w:val="20"/>
          <w:lang w:val="af-ZA"/>
        </w:rPr>
        <w:t xml:space="preserve"> </w:t>
      </w:r>
      <w:r w:rsidRPr="00E6597C">
        <w:rPr>
          <w:rFonts w:ascii="GHEA Grapalat" w:hAnsi="GHEA Grapalat" w:cs="Sylfaen"/>
          <w:sz w:val="20"/>
          <w:lang w:val="ru-RU"/>
        </w:rPr>
        <w:t>համաձայն</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հանձնաժողովը</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C53A95">
        <w:rPr>
          <w:rFonts w:ascii="GHEA Grapalat" w:hAnsi="GHEA Grapalat" w:cs="Sylfaen"/>
          <w:sz w:val="20"/>
          <w:lang w:val="hy-AM"/>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 xml:space="preserve">: </w:t>
      </w:r>
      <w:r w:rsidR="00FF3C84" w:rsidRPr="004605D7">
        <w:rPr>
          <w:rFonts w:ascii="GHEA Grapalat" w:hAnsi="GHEA Grapalat" w:cs="Sylfaen"/>
          <w:color w:val="FFFFFF"/>
          <w:sz w:val="20"/>
          <w:lang w:val="af-ZA"/>
        </w:rPr>
        <w:t xml:space="preserve">  </w:t>
      </w:r>
      <w:r w:rsidR="00A10D1E" w:rsidRPr="00BC42E1">
        <w:rPr>
          <w:rStyle w:val="af6"/>
          <w:rFonts w:ascii="GHEA Grapalat" w:hAnsi="GHEA Grapalat" w:cs="Sylfaen"/>
          <w:color w:val="FFFFFF"/>
          <w:sz w:val="20"/>
        </w:rPr>
        <w:footnoteReference w:id="4"/>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rsidR="00CA1C11" w:rsidRPr="00E6597C" w:rsidRDefault="00CA1C11" w:rsidP="00EF3662">
      <w:pPr>
        <w:ind w:firstLine="567"/>
        <w:jc w:val="both"/>
        <w:rPr>
          <w:rFonts w:ascii="GHEA Grapalat" w:hAnsi="GHEA Grapalat" w:cs="Sylfaen"/>
          <w:sz w:val="20"/>
          <w:lang w:val="af-ZA"/>
        </w:rPr>
      </w:pPr>
    </w:p>
    <w:p w:rsidR="00096865" w:rsidRPr="00E6597C" w:rsidRDefault="00096865" w:rsidP="00EF3662">
      <w:pPr>
        <w:pStyle w:val="a3"/>
        <w:spacing w:line="240" w:lineRule="auto"/>
        <w:rPr>
          <w:rFonts w:ascii="GHEA Grapalat" w:hAnsi="GHEA Grapalat"/>
          <w:i w:val="0"/>
          <w:sz w:val="18"/>
          <w:szCs w:val="18"/>
          <w:u w:val="single"/>
          <w:lang w:val="af-ZA"/>
        </w:rPr>
      </w:pPr>
    </w:p>
    <w:p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rsidR="00996C19" w:rsidRPr="00E6597C" w:rsidRDefault="00996C19" w:rsidP="00EF3662">
      <w:pPr>
        <w:jc w:val="center"/>
        <w:rPr>
          <w:rFonts w:ascii="GHEA Grapalat" w:hAnsi="GHEA Grapalat"/>
          <w:b/>
          <w:sz w:val="20"/>
          <w:lang w:val="af-ZA"/>
        </w:rPr>
      </w:pP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Pr="00E6597C">
        <w:rPr>
          <w:rFonts w:ascii="GHEA Grapalat" w:hAnsi="GHEA Grapalat"/>
          <w:sz w:val="20"/>
          <w:szCs w:val="20"/>
          <w:lang w:val="af-ZA"/>
        </w:rPr>
        <w:t xml:space="preserve">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բողոքարկելու</w:t>
      </w:r>
      <w:r w:rsidRPr="00E6597C">
        <w:rPr>
          <w:rFonts w:ascii="GHEA Grapalat" w:hAnsi="GHEA Grapalat" w:cs="Sylfaen"/>
          <w:sz w:val="20"/>
          <w:szCs w:val="20"/>
          <w:lang w:val="af-ZA"/>
        </w:rPr>
        <w:t xml:space="preserve">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Mariam" w:hAnsi="GHEA Mariam" w:cs="Sylfaen"/>
          <w:sz w:val="20"/>
          <w:szCs w:val="20"/>
          <w:lang w:val="af-ZA"/>
        </w:rPr>
        <w:t xml:space="preserve"> </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որոշումները։</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12.2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հարաբերությունները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վարչական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հարաբերություններ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կարգավորվում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Հայաստանի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Հանարապետության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քաղաքացիաիրավական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հարաբերությունները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կարգավորող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օրենսդրությամբ։</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12.3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w:t>
      </w:r>
    </w:p>
    <w:p w:rsidR="00B027EF"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lang w:val="ru-RU"/>
        </w:rPr>
        <w:t>նախքան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պայմանագրի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կնքումը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բողոքարկելու</w:t>
      </w:r>
      <w:r w:rsidRPr="00E6597C">
        <w:rPr>
          <w:rFonts w:ascii="GHEA Grapalat" w:hAnsi="GHEA Grapalat" w:cs="Sylfaen"/>
          <w:sz w:val="20"/>
          <w:szCs w:val="20"/>
          <w:lang w:val="af-ZA"/>
        </w:rPr>
        <w:t xml:space="preserve">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անգործությունը</w:t>
      </w:r>
      <w:r w:rsidRPr="00E6597C">
        <w:rPr>
          <w:rFonts w:ascii="GHEA Grapalat" w:hAnsi="GHEA Grapalat" w:cs="Sylfaen"/>
          <w:sz w:val="20"/>
          <w:szCs w:val="20"/>
          <w:lang w:val="af-ZA"/>
        </w:rPr>
        <w:t xml:space="preserve">) և </w:t>
      </w:r>
      <w:r w:rsidRPr="00E6597C">
        <w:rPr>
          <w:rFonts w:ascii="GHEA Grapalat" w:hAnsi="GHEA Grapalat" w:cs="Sylfaen"/>
          <w:sz w:val="20"/>
          <w:szCs w:val="20"/>
          <w:lang w:val="ru-RU"/>
        </w:rPr>
        <w:t>որոշումները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00B027EF" w:rsidRPr="00E6597C">
        <w:rPr>
          <w:rFonts w:ascii="GHEA Grapalat" w:hAnsi="GHEA Grapalat" w:cs="Sylfaen"/>
          <w:sz w:val="20"/>
          <w:szCs w:val="20"/>
          <w:lang w:val="af-ZA"/>
        </w:rPr>
        <w:t>:</w:t>
      </w:r>
    </w:p>
    <w:p w:rsidR="00B027EF" w:rsidRPr="00E6597C" w:rsidRDefault="00B027EF" w:rsidP="00B027EF">
      <w:pPr>
        <w:ind w:firstLine="567"/>
        <w:jc w:val="both"/>
        <w:rPr>
          <w:rFonts w:ascii="GHEA Grapalat" w:hAnsi="GHEA Grapalat" w:cs="Sylfaen"/>
          <w:sz w:val="20"/>
          <w:szCs w:val="20"/>
          <w:lang w:val="af-ZA"/>
        </w:rPr>
      </w:pPr>
      <w:bookmarkStart w:id="7" w:name="_Hlk9264573"/>
      <w:r w:rsidRPr="00E6597C">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7"/>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2) </w:t>
      </w:r>
      <w:r w:rsidRPr="00E6597C">
        <w:rPr>
          <w:rFonts w:ascii="GHEA Grapalat" w:hAnsi="GHEA Grapalat" w:cs="Sylfaen"/>
          <w:sz w:val="20"/>
          <w:szCs w:val="20"/>
          <w:lang w:val="ru-RU"/>
        </w:rPr>
        <w:t>դատական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անգործությունը</w:t>
      </w:r>
      <w:r w:rsidRPr="00E6597C">
        <w:rPr>
          <w:rFonts w:ascii="GHEA Grapalat" w:hAnsi="GHEA Grapalat" w:cs="Sylfaen"/>
          <w:sz w:val="20"/>
          <w:szCs w:val="20"/>
          <w:lang w:val="af-ZA"/>
        </w:rPr>
        <w:t xml:space="preserve">) և </w:t>
      </w:r>
      <w:r w:rsidRPr="00E6597C">
        <w:rPr>
          <w:rFonts w:ascii="GHEA Grapalat" w:hAnsi="GHEA Grapalat" w:cs="Sylfaen"/>
          <w:sz w:val="20"/>
          <w:szCs w:val="20"/>
          <w:lang w:val="ru-RU"/>
        </w:rPr>
        <w:t>որոշումները։</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12.4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lang w:val="ru-RU"/>
        </w:rPr>
        <w:t>պայմանագիր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կնքելու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w:t>
      </w:r>
      <w:r w:rsidRPr="00E6597C">
        <w:rPr>
          <w:rFonts w:ascii="GHEA Grapalat" w:hAnsi="GHEA Grapalat" w:cs="Sylfaen"/>
          <w:sz w:val="20"/>
          <w:szCs w:val="20"/>
        </w:rPr>
        <w:t>ն</w:t>
      </w:r>
      <w:r w:rsidRPr="00E6597C">
        <w:rPr>
          <w:rFonts w:ascii="GHEA Grapalat" w:hAnsi="GHEA Grapalat" w:cs="Sylfaen"/>
          <w:sz w:val="20"/>
          <w:szCs w:val="20"/>
          <w:lang w:val="ru-RU"/>
        </w:rPr>
        <w:t>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1-</w:t>
      </w:r>
      <w:r w:rsidRPr="00E6597C">
        <w:rPr>
          <w:rFonts w:ascii="GHEA Grapalat" w:hAnsi="GHEA Grapalat" w:cs="Sylfaen"/>
          <w:sz w:val="20"/>
          <w:szCs w:val="20"/>
        </w:rPr>
        <w:t>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w:t>
      </w:r>
      <w:r w:rsidRPr="00E6597C">
        <w:rPr>
          <w:rFonts w:ascii="GHEA Grapalat" w:hAnsi="GHEA Grapalat" w:cs="Sylfaen"/>
          <w:sz w:val="20"/>
          <w:szCs w:val="20"/>
          <w:lang w:val="af-ZA"/>
        </w:rPr>
        <w:t xml:space="preserve"> 8.28-</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ժամանակահատվածում</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2)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առարկայի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բնութագրերը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w:t>
      </w:r>
      <w:r w:rsidRPr="00E6597C">
        <w:rPr>
          <w:rFonts w:ascii="GHEA Grapalat" w:hAnsi="GHEA Grapalat" w:cs="Sylfaen"/>
          <w:sz w:val="20"/>
          <w:szCs w:val="20"/>
        </w:rPr>
        <w:t>ն</w:t>
      </w:r>
      <w:r w:rsidRPr="00E6597C">
        <w:rPr>
          <w:rFonts w:ascii="GHEA Grapalat" w:hAnsi="GHEA Grapalat" w:cs="Sylfaen"/>
          <w:sz w:val="20"/>
          <w:szCs w:val="20"/>
          <w:lang w:val="ru-RU"/>
        </w:rPr>
        <w:t>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մինչև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վերջնաժամկետը</w:t>
      </w:r>
      <w:r w:rsidRPr="00E6597C">
        <w:rPr>
          <w:rFonts w:ascii="GHEA Grapalat" w:hAnsi="GHEA Grapalat" w:cs="Sylfaen"/>
          <w:sz w:val="20"/>
          <w:szCs w:val="20"/>
          <w:lang w:val="af-ZA"/>
        </w:rPr>
        <w:t xml:space="preserve"> </w:t>
      </w:r>
      <w:r w:rsidRPr="00E6597C">
        <w:rPr>
          <w:rFonts w:ascii="GHEA Grapalat" w:hAnsi="GHEA Grapalat" w:cs="Sylfaen"/>
          <w:sz w:val="20"/>
          <w:szCs w:val="20"/>
        </w:rPr>
        <w:t>լրանալը</w:t>
      </w:r>
      <w:r w:rsidRPr="00E6597C">
        <w:rPr>
          <w:rFonts w:ascii="GHEA Grapalat" w:hAnsi="GHEA Grapalat" w:cs="Sylfaen"/>
          <w:sz w:val="20"/>
          <w:szCs w:val="20"/>
          <w:lang w:val="af-ZA"/>
        </w:rPr>
        <w:t xml:space="preserve">:  </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12.5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ստորագրված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ներառելով</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ազգանունը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հաստատող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հասցեն</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2)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հասցեն</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3) </w:t>
      </w:r>
      <w:r w:rsidRPr="00E6597C">
        <w:rPr>
          <w:rFonts w:ascii="GHEA Grapalat" w:hAnsi="GHEA Grapalat" w:cs="Sylfaen"/>
          <w:sz w:val="20"/>
          <w:szCs w:val="20"/>
          <w:lang w:val="ru-RU"/>
        </w:rPr>
        <w:t>բողոքարկվող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ծածկագիրը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առարկան</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4) </w:t>
      </w:r>
      <w:r w:rsidRPr="00E6597C">
        <w:rPr>
          <w:rFonts w:ascii="GHEA Grapalat" w:hAnsi="GHEA Grapalat" w:cs="Sylfaen"/>
          <w:sz w:val="20"/>
          <w:szCs w:val="20"/>
          <w:lang w:val="ru-RU"/>
        </w:rPr>
        <w:t>վեճի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առարկան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պահանջը</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5)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փաստացի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հիմքերը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ապացույցները</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eastAsia="ru-RU"/>
        </w:rPr>
      </w:pPr>
      <w:r w:rsidRPr="00E6597C">
        <w:rPr>
          <w:rFonts w:ascii="GHEA Grapalat" w:hAnsi="GHEA Grapalat" w:cs="Sylfaen"/>
          <w:sz w:val="20"/>
          <w:szCs w:val="20"/>
          <w:lang w:val="af-ZA"/>
        </w:rPr>
        <w:lastRenderedPageBreak/>
        <w:t xml:space="preserve">6)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կատարած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լինելը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հիմնավորող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rPr>
        <w:t>Ը</w:t>
      </w:r>
      <w:r w:rsidRPr="00E6597C">
        <w:rPr>
          <w:rFonts w:ascii="GHEA Grapalat" w:hAnsi="GHEA Grapalat" w:cs="Sylfaen"/>
          <w:sz w:val="20"/>
          <w:szCs w:val="20"/>
          <w:lang w:val="ru-RU"/>
        </w:rPr>
        <w:t>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չափը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կազմում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30 </w:t>
      </w:r>
      <w:r w:rsidRPr="00E6597C">
        <w:rPr>
          <w:rFonts w:ascii="GHEA Grapalat" w:hAnsi="GHEA Grapalat" w:cs="Sylfaen"/>
          <w:sz w:val="20"/>
          <w:szCs w:val="20"/>
          <w:lang w:val="ru-RU"/>
        </w:rPr>
        <w:t>հազար</w:t>
      </w:r>
      <w:r w:rsidRPr="00E6597C">
        <w:rPr>
          <w:rFonts w:ascii="GHEA Grapalat" w:hAnsi="GHEA Grapalat" w:cs="Sylfaen"/>
          <w:sz w:val="20"/>
          <w:szCs w:val="20"/>
          <w:lang w:val="af-ZA"/>
        </w:rPr>
        <w:t xml:space="preserve"> ՀՀ </w:t>
      </w:r>
      <w:r w:rsidRPr="00E6597C">
        <w:rPr>
          <w:rFonts w:ascii="GHEA Grapalat" w:hAnsi="GHEA Grapalat" w:cs="Sylfaen"/>
          <w:sz w:val="20"/>
          <w:szCs w:val="20"/>
          <w:lang w:val="ru-RU"/>
        </w:rPr>
        <w:t>դրամ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ՀՀ</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պետական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բյուջե</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նպատակով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լիազորված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բացված</w:t>
      </w:r>
      <w:r w:rsidRPr="00E6597C">
        <w:rPr>
          <w:rFonts w:ascii="GHEA Grapalat" w:hAnsi="GHEA Grapalat" w:cs="Sylfaen"/>
          <w:sz w:val="20"/>
          <w:szCs w:val="20"/>
          <w:lang w:val="af-ZA"/>
        </w:rPr>
        <w:t xml:space="preserve"> </w:t>
      </w:r>
      <w:r w:rsidRPr="00E6597C">
        <w:rPr>
          <w:rFonts w:ascii="GHEA Grapalat" w:hAnsi="GHEA Grapalat"/>
          <w:sz w:val="20"/>
          <w:szCs w:val="20"/>
          <w:lang w:val="af-ZA"/>
        </w:rPr>
        <w:t>«</w:t>
      </w:r>
      <w:r w:rsidRPr="00E6597C">
        <w:rPr>
          <w:rFonts w:ascii="GHEA Grapalat" w:hAnsi="GHEA Grapalat" w:cs="Sylfaen"/>
          <w:sz w:val="20"/>
          <w:szCs w:val="20"/>
          <w:lang w:val="af-ZA"/>
        </w:rPr>
        <w:t>900008000482</w:t>
      </w:r>
      <w:r w:rsidRPr="00E6597C">
        <w:rPr>
          <w:rFonts w:ascii="GHEA Grapalat" w:hAnsi="GHEA Grapalat"/>
          <w:sz w:val="20"/>
          <w:szCs w:val="20"/>
          <w:lang w:val="af-ZA"/>
        </w:rPr>
        <w:t>»</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գանձապետական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հաշվին</w:t>
      </w:r>
      <w:r w:rsidRPr="00E6597C">
        <w:rPr>
          <w:rFonts w:ascii="GHEA Grapalat" w:hAnsi="GHEA Grapalat" w:cs="Sylfaen"/>
          <w:sz w:val="20"/>
          <w:szCs w:val="20"/>
          <w:lang w:val="af-ZA"/>
        </w:rPr>
        <w:t>:</w:t>
      </w:r>
      <w:r w:rsidRPr="00E6597C">
        <w:rPr>
          <w:rFonts w:ascii="GHEA Grapalat" w:hAnsi="GHEA Grapalat" w:cs="Sylfaen"/>
          <w:sz w:val="20"/>
          <w:szCs w:val="20"/>
          <w:lang w:val="af-ZA" w:eastAsia="ru-RU"/>
        </w:rPr>
        <w:t xml:space="preserve"> </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7)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բանկի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հաշվեհամարը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որի</w:t>
      </w:r>
      <w:r w:rsidRPr="00E6597C">
        <w:rPr>
          <w:rFonts w:ascii="GHEA Grapalat" w:hAnsi="GHEA Grapalat" w:cs="Sylfaen"/>
          <w:sz w:val="20"/>
          <w:szCs w:val="20"/>
        </w:rPr>
        <w:t>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պետք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փոխանցվի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վճարը</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8) </w:t>
      </w:r>
      <w:r w:rsidRPr="00E6597C">
        <w:rPr>
          <w:rFonts w:ascii="GHEA Grapalat" w:hAnsi="GHEA Grapalat" w:cs="Sylfaen"/>
          <w:sz w:val="20"/>
          <w:szCs w:val="20"/>
          <w:lang w:val="ru-RU"/>
        </w:rPr>
        <w:t>այլ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տեղեկություններ։</w:t>
      </w:r>
    </w:p>
    <w:p w:rsidR="00996C19" w:rsidRPr="00E6597C" w:rsidRDefault="00B027EF"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E6597C">
        <w:rPr>
          <w:rFonts w:ascii="Calibri" w:hAnsi="Calibri" w:cs="Calibri"/>
          <w:sz w:val="20"/>
          <w:szCs w:val="20"/>
          <w:lang w:val="af-ZA"/>
        </w:rPr>
        <w:t> </w:t>
      </w:r>
      <w:r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af-ZA"/>
        </w:rPr>
        <w:t>12.</w:t>
      </w:r>
      <w:r w:rsidRPr="00E6597C">
        <w:rPr>
          <w:rFonts w:ascii="GHEA Grapalat" w:hAnsi="GHEA Grapalat" w:cs="Sylfaen"/>
          <w:sz w:val="20"/>
          <w:szCs w:val="20"/>
          <w:lang w:val="af-ZA"/>
        </w:rPr>
        <w:t>7</w:t>
      </w:r>
      <w:r w:rsidR="00996C19"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Բողոքը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այդ</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թվում</w:t>
      </w:r>
      <w:r w:rsidR="00B37250" w:rsidRPr="00E6597C">
        <w:rPr>
          <w:rFonts w:ascii="GHEA Grapalat" w:hAnsi="GHEA Grapalat" w:cs="Sylfaen"/>
          <w:sz w:val="20"/>
          <w:szCs w:val="20"/>
        </w:rPr>
        <w:t>՝</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մասնակի</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բավարարվելու</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մասին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բողոքներ</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քննող</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անձի</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կողմից</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կայացված</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որոշումը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տեղեկագրում</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հրապարակվելուն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հաջորդող</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աշխատանքային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օրը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տվյալ</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բողոքը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քննած</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և</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որոշում</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կայացրած</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բողոքներ</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քննող</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անձը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գրավոր</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լիազորված</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մարմնին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է</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տրամադրում</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բողոքարկման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վճարը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կատարած</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լինելը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հավաստող</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փաստաթղթի</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պատճենը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և</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այն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բանկի</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անվանումը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և</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հաշվեհամարը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որին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պետք</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է</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փոխանցվի</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հետ</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վերադարձվող</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գումարը</w:t>
      </w:r>
      <w:r w:rsidR="00B37250" w:rsidRPr="00E6597C">
        <w:rPr>
          <w:rFonts w:ascii="GHEA Grapalat" w:hAnsi="GHEA Grapalat" w:cs="Sylfaen"/>
          <w:sz w:val="20"/>
          <w:szCs w:val="20"/>
          <w:lang w:val="af-ZA"/>
        </w:rPr>
        <w:t>:</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rPr>
        <w:t>Լ</w:t>
      </w:r>
      <w:r w:rsidR="00996C19" w:rsidRPr="00E6597C">
        <w:rPr>
          <w:rFonts w:ascii="GHEA Grapalat" w:hAnsi="GHEA Grapalat" w:cs="Sylfaen"/>
          <w:sz w:val="20"/>
          <w:szCs w:val="20"/>
          <w:lang w:val="ru-RU"/>
        </w:rPr>
        <w:t>իազորված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մարմինը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սույն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կետում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նշված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փաստաթղթի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պատճենը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ստանալու</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օրվան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հաջորդող</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հինգ</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աշխատանքային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օրը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ընթացքում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բողոքարկման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վճարը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հետ</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է</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փոխանցում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այն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վճարած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անձին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ներկայացված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բանկային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հաշվին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փոխանցելու</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միջոցով</w:t>
      </w:r>
      <w:r w:rsidR="00996C19"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w:t>
      </w:r>
      <w:r w:rsidR="00B027EF" w:rsidRPr="00E6597C">
        <w:rPr>
          <w:rFonts w:ascii="GHEA Grapalat" w:hAnsi="GHEA Grapalat" w:cs="Sylfaen"/>
          <w:sz w:val="20"/>
          <w:szCs w:val="20"/>
          <w:lang w:val="af-ZA"/>
        </w:rPr>
        <w:t>8</w:t>
      </w:r>
      <w:r w:rsidRPr="00E6597C">
        <w:rPr>
          <w:rFonts w:ascii="GHEA Grapalat" w:hAnsi="GHEA Grapalat" w:cs="Sylfaen"/>
          <w:sz w:val="20"/>
          <w:szCs w:val="20"/>
          <w:lang w:val="af-ZA"/>
        </w:rPr>
        <w:t xml:space="preserve"> </w:t>
      </w:r>
      <w:bookmarkStart w:id="8" w:name="_Hlk9264773"/>
      <w:r w:rsidR="00B027EF" w:rsidRPr="00E6597C">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8"/>
      <w:r w:rsidRPr="00E6597C">
        <w:rPr>
          <w:rFonts w:ascii="GHEA Grapalat" w:hAnsi="GHEA Grapalat" w:cs="Sylfaen"/>
          <w:sz w:val="20"/>
          <w:szCs w:val="20"/>
          <w:lang w:val="ru-RU"/>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1-</w:t>
      </w:r>
      <w:r w:rsidRPr="00E6597C">
        <w:rPr>
          <w:rFonts w:ascii="GHEA Grapalat" w:hAnsi="GHEA Grapalat" w:cs="Sylfaen"/>
          <w:sz w:val="20"/>
          <w:szCs w:val="20"/>
        </w:rPr>
        <w:t>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w:t>
      </w:r>
      <w:r w:rsidRPr="00E6597C">
        <w:rPr>
          <w:rFonts w:ascii="GHEA Grapalat" w:hAnsi="GHEA Grapalat" w:cs="Sylfaen"/>
          <w:sz w:val="20"/>
          <w:szCs w:val="20"/>
          <w:lang w:val="af-ZA"/>
        </w:rPr>
        <w:t xml:space="preserve"> 12.4 </w:t>
      </w:r>
      <w:r w:rsidRPr="00E6597C">
        <w:rPr>
          <w:rFonts w:ascii="GHEA Grapalat" w:hAnsi="GHEA Grapalat" w:cs="Sylfaen"/>
          <w:sz w:val="20"/>
          <w:szCs w:val="20"/>
          <w:lang w:val="ru-RU"/>
        </w:rPr>
        <w:t>կետի</w:t>
      </w:r>
      <w:r w:rsidRPr="00E6597C">
        <w:rPr>
          <w:rFonts w:ascii="GHEA Grapalat" w:hAnsi="GHEA Grapalat" w:cs="Sylfaen"/>
          <w:sz w:val="20"/>
          <w:szCs w:val="20"/>
          <w:lang w:val="af-ZA"/>
        </w:rPr>
        <w:t xml:space="preserve"> 2-</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ենթակետով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50-</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շտկված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w:t>
      </w:r>
    </w:p>
    <w:p w:rsidR="000952D8" w:rsidRPr="00E6597C" w:rsidRDefault="000952D8" w:rsidP="000952D8">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12.9</w:t>
      </w:r>
      <w:bookmarkStart w:id="9" w:name="_Hlk9264833"/>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նպատակով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հրավիրվող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առցանց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հետևելու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համացանցային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հղումը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արձանագրված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թերությունների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վերացման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12.</w:t>
      </w:r>
      <w:r w:rsidR="00AF4C36" w:rsidRPr="00E6597C">
        <w:rPr>
          <w:rFonts w:ascii="GHEA Grapalat" w:hAnsi="GHEA Grapalat" w:cs="Sylfaen"/>
          <w:sz w:val="20"/>
          <w:szCs w:val="20"/>
          <w:lang w:val="af-ZA"/>
        </w:rPr>
        <w:t>8</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լրանալու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իսկ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թերությունները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տրամադրվելու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w:t>
      </w:r>
    </w:p>
    <w:p w:rsidR="000952D8" w:rsidRPr="00E6597C" w:rsidRDefault="000952D8" w:rsidP="000952D8">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12.10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դիմում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պատվիրատուին՝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դիրքորոշում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ինչպես</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կցելով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առկայության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դիրքորոշումը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w:t>
      </w:r>
      <w:r w:rsidRPr="00E6597C">
        <w:rPr>
          <w:rFonts w:ascii="GHEA Grapalat" w:hAnsi="GHEA Grapalat" w:cs="Sylfaen"/>
          <w:sz w:val="20"/>
          <w:szCs w:val="20"/>
        </w:rPr>
        <w:t>ը</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w:t>
      </w:r>
      <w:r w:rsidRPr="00E6597C">
        <w:rPr>
          <w:rFonts w:ascii="GHEA Grapalat" w:hAnsi="GHEA Grapalat" w:cs="Sylfaen"/>
          <w:sz w:val="20"/>
          <w:szCs w:val="20"/>
          <w:lang w:val="ru-RU"/>
        </w:rPr>
        <w:t>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բնօրինակից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արտատպված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սկանավորված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ձևով</w:t>
      </w:r>
      <w:r w:rsidRPr="00E6597C">
        <w:rPr>
          <w:rFonts w:ascii="GHEA Grapalat" w:hAnsi="GHEA Grapalat" w:cs="Sylfaen"/>
          <w:sz w:val="20"/>
          <w:szCs w:val="20"/>
        </w:rPr>
        <w:t>՝</w:t>
      </w:r>
      <w:r w:rsidRPr="00E6597C">
        <w:rPr>
          <w:rFonts w:ascii="GHEA Grapalat" w:hAnsi="GHEA Grapalat" w:cs="Sylfaen"/>
          <w:sz w:val="20"/>
          <w:szCs w:val="20"/>
          <w:lang w:val="af-ZA"/>
        </w:rPr>
        <w:t xml:space="preserve">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հրավերի</w:t>
      </w:r>
      <w:r w:rsidRPr="00E6597C">
        <w:rPr>
          <w:rFonts w:ascii="GHEA Grapalat" w:hAnsi="GHEA Grapalat" w:cs="Sylfaen"/>
          <w:sz w:val="20"/>
          <w:szCs w:val="20"/>
          <w:lang w:val="af-ZA"/>
        </w:rPr>
        <w:t xml:space="preserve"> 12.5 </w:t>
      </w:r>
      <w:r w:rsidRPr="00E6597C">
        <w:rPr>
          <w:rFonts w:ascii="GHEA Grapalat" w:hAnsi="GHEA Grapalat" w:cs="Sylfaen"/>
          <w:sz w:val="20"/>
          <w:szCs w:val="20"/>
        </w:rPr>
        <w:t>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էլեկտրոնային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փոստին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ուղարկվելու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միջոցով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պ</w:t>
      </w:r>
      <w:r w:rsidRPr="00E6597C">
        <w:rPr>
          <w:rFonts w:ascii="GHEA Grapalat" w:hAnsi="GHEA Grapalat" w:cs="Sylfaen"/>
          <w:sz w:val="20"/>
          <w:szCs w:val="20"/>
          <w:lang w:val="ru-RU"/>
        </w:rPr>
        <w:t>ատվիրատուն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ստանալու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w:t>
      </w:r>
    </w:p>
    <w:bookmarkEnd w:id="9"/>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w:t>
      </w:r>
      <w:r w:rsidR="007A2E3D" w:rsidRPr="00E6597C">
        <w:rPr>
          <w:rFonts w:ascii="GHEA Grapalat" w:hAnsi="GHEA Grapalat" w:cs="Sylfaen"/>
          <w:sz w:val="20"/>
          <w:szCs w:val="20"/>
          <w:lang w:val="af-ZA"/>
        </w:rPr>
        <w:t>11</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այնպիսի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ընթացակարգով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պ</w:t>
      </w:r>
      <w:r w:rsidRPr="00E6597C">
        <w:rPr>
          <w:rFonts w:ascii="GHEA Grapalat" w:hAnsi="GHEA Grapalat" w:cs="Sylfaen"/>
          <w:sz w:val="20"/>
          <w:szCs w:val="20"/>
          <w:lang w:val="ru-RU"/>
        </w:rPr>
        <w:t>ատվիրատուն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ներգրավված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բոլոր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կողմերն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ունենան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w:t>
      </w:r>
      <w:r w:rsidRPr="00E6597C">
        <w:rPr>
          <w:rFonts w:ascii="GHEA Grapalat" w:hAnsi="GHEA Grapalat" w:cs="Sylfaen"/>
          <w:sz w:val="20"/>
          <w:szCs w:val="20"/>
          <w:lang w:val="af-ZA"/>
        </w:rPr>
        <w:t xml:space="preserve"> լինելու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նպատակով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հրավիրված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իրենց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տեսակետները։</w:t>
      </w:r>
    </w:p>
    <w:p w:rsidR="007A2E3D" w:rsidRPr="00E6597C" w:rsidRDefault="00996C19" w:rsidP="007A2E3D">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A2E3D" w:rsidRPr="00E6597C">
        <w:rPr>
          <w:rFonts w:ascii="GHEA Grapalat" w:hAnsi="GHEA Grapalat" w:cs="Sylfaen"/>
          <w:sz w:val="20"/>
          <w:szCs w:val="20"/>
          <w:lang w:val="af-ZA"/>
        </w:rPr>
        <w:t>2</w:t>
      </w:r>
      <w:r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Բողոքի</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քննությունն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իրականացվում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և</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որոշումը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կայացվում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է</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բողոքը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վարույթն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ընդունվելու</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օրվանից</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ոչ</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ուշ</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քան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քսան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օրացուցային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օրվա</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ընթացքում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Նշված</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ժամկետը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կարող</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է</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երկարաձգվել</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մեկ</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անգամ՝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մինչև</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տասն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w:t>
      </w:r>
      <w:r w:rsidR="007A2E3D" w:rsidRPr="00E6597C">
        <w:rPr>
          <w:rFonts w:ascii="GHEA Grapalat" w:hAnsi="GHEA Grapalat" w:cs="Sylfaen"/>
          <w:sz w:val="20"/>
          <w:szCs w:val="20"/>
        </w:rPr>
        <w:t>ա</w:t>
      </w:r>
      <w:r w:rsidR="007A2E3D" w:rsidRPr="00E6597C">
        <w:rPr>
          <w:rFonts w:ascii="GHEA Grapalat" w:hAnsi="GHEA Grapalat" w:cs="Sylfaen"/>
          <w:sz w:val="20"/>
          <w:szCs w:val="20"/>
          <w:lang w:val="ru-RU"/>
        </w:rPr>
        <w:t>ցուցային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օրով՝</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գնումների</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հետ</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կապված</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բողոքներ</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քննող</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ա</w:t>
      </w:r>
      <w:r w:rsidR="007A2E3D" w:rsidRPr="00E6597C">
        <w:rPr>
          <w:rFonts w:ascii="GHEA Grapalat" w:hAnsi="GHEA Grapalat" w:cs="Sylfaen"/>
          <w:sz w:val="20"/>
          <w:szCs w:val="20"/>
          <w:lang w:val="ru-RU"/>
        </w:rPr>
        <w:t>նձի</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պատճառաբանված</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միջանկյալ</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որոշմամբ</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Ընդ</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որում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միջանկյալ</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որոշումը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կայացնելու</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գնումների</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հետ</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կապված</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բողոքներ</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քննող</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ա</w:t>
      </w:r>
      <w:r w:rsidR="007A2E3D" w:rsidRPr="00E6597C">
        <w:rPr>
          <w:rFonts w:ascii="GHEA Grapalat" w:hAnsi="GHEA Grapalat" w:cs="Sylfaen"/>
          <w:sz w:val="20"/>
          <w:szCs w:val="20"/>
          <w:lang w:val="ru-RU"/>
        </w:rPr>
        <w:t>նձն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ապահովում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է</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դրա</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մասին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համապատասխան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հայտարարության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հրապարակումը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տեղեկագրում</w:t>
      </w:r>
      <w:r w:rsidR="007A2E3D"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իրավապարտադիր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փոփոխվել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վերացվել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մասնակի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դատարանի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կողմից</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A2E3D" w:rsidRPr="00E6597C">
        <w:rPr>
          <w:rFonts w:ascii="GHEA Grapalat" w:hAnsi="GHEA Grapalat" w:cs="Sylfaen"/>
          <w:sz w:val="20"/>
          <w:szCs w:val="20"/>
          <w:lang w:val="af-ZA"/>
        </w:rPr>
        <w:t>3</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w:t>
      </w:r>
    </w:p>
    <w:p w:rsidR="00996C19" w:rsidRPr="00E6597C" w:rsidRDefault="00996C19" w:rsidP="00996C19">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rPr>
        <w:t>ունի</w:t>
      </w:r>
      <w:r w:rsidRPr="00E6597C" w:rsidDel="00B90C4B">
        <w:rPr>
          <w:rFonts w:ascii="GHEA Grapalat" w:hAnsi="GHEA Grapalat" w:cs="Sylfaen"/>
          <w:sz w:val="20"/>
          <w:szCs w:val="20"/>
          <w:lang w:val="af-ZA"/>
        </w:rPr>
        <w:t xml:space="preserve"> </w:t>
      </w:r>
      <w:r w:rsidRPr="00E6597C">
        <w:rPr>
          <w:rFonts w:ascii="GHEA Grapalat" w:hAnsi="GHEA Grapalat" w:cs="Sylfaen"/>
          <w:sz w:val="20"/>
          <w:szCs w:val="20"/>
        </w:rPr>
        <w:t>պատվիրատուի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rPr>
        <w:t>գործողությունների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անգործության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հետևյալ</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որոշումները</w:t>
      </w:r>
      <w:r w:rsidRPr="00E6597C">
        <w:rPr>
          <w:rFonts w:ascii="GHEA Grapalat" w:hAnsi="GHEA Grapalat" w:cs="Sylfaen"/>
          <w:sz w:val="20"/>
          <w:szCs w:val="20"/>
          <w:lang w:val="af-ZA"/>
        </w:rPr>
        <w:t>.</w:t>
      </w:r>
    </w:p>
    <w:p w:rsidR="00996C19" w:rsidRPr="00E6597C" w:rsidRDefault="00996C19" w:rsidP="00996C19">
      <w:pPr>
        <w:ind w:firstLine="720"/>
        <w:jc w:val="both"/>
        <w:rPr>
          <w:rFonts w:ascii="GHEA Grapalat" w:hAnsi="GHEA Grapalat" w:cs="Sylfaen"/>
          <w:sz w:val="20"/>
          <w:szCs w:val="20"/>
          <w:lang w:val="af-ZA"/>
        </w:rPr>
      </w:pPr>
      <w:r w:rsidRPr="00E6597C">
        <w:rPr>
          <w:rFonts w:ascii="GHEA Grapalat" w:hAnsi="GHEA Grapalat" w:cs="Sylfaen"/>
          <w:sz w:val="20"/>
          <w:szCs w:val="20"/>
        </w:rPr>
        <w:t>ա</w:t>
      </w:r>
      <w:r w:rsidRPr="00E6597C">
        <w:rPr>
          <w:rFonts w:ascii="GHEA Grapalat" w:hAnsi="GHEA Grapalat" w:cs="Sylfaen"/>
          <w:sz w:val="20"/>
          <w:szCs w:val="20"/>
          <w:lang w:val="af-ZA"/>
        </w:rPr>
        <w:t xml:space="preserve">. </w:t>
      </w:r>
      <w:r w:rsidRPr="00E6597C">
        <w:rPr>
          <w:rFonts w:ascii="GHEA Grapalat" w:hAnsi="GHEA Grapalat" w:cs="Sylfaen"/>
          <w:sz w:val="20"/>
          <w:szCs w:val="20"/>
        </w:rPr>
        <w:t>արգելելու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կատարել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որոշակի</w:t>
      </w:r>
      <w:r w:rsidRPr="00E6597C">
        <w:rPr>
          <w:rFonts w:ascii="GHEA Grapalat" w:hAnsi="GHEA Grapalat" w:cs="Sylfaen"/>
          <w:sz w:val="20"/>
          <w:szCs w:val="20"/>
          <w:lang w:val="af-ZA"/>
        </w:rPr>
        <w:t xml:space="preserve"> </w:t>
      </w:r>
      <w:r w:rsidRPr="00E6597C">
        <w:rPr>
          <w:rFonts w:ascii="GHEA Grapalat" w:hAnsi="GHEA Grapalat" w:cs="Sylfaen"/>
          <w:sz w:val="20"/>
          <w:szCs w:val="20"/>
        </w:rPr>
        <w:t>գործողություններ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w:t>
      </w:r>
      <w:r w:rsidRPr="00E6597C">
        <w:rPr>
          <w:rFonts w:ascii="GHEA Grapalat" w:hAnsi="GHEA Grapalat" w:cs="Sylfaen"/>
          <w:sz w:val="20"/>
          <w:szCs w:val="20"/>
          <w:lang w:val="af-ZA"/>
        </w:rPr>
        <w:t>,</w:t>
      </w:r>
    </w:p>
    <w:p w:rsidR="00996C19" w:rsidRPr="00E6597C" w:rsidRDefault="00996C19" w:rsidP="00996C19">
      <w:pPr>
        <w:ind w:firstLine="720"/>
        <w:jc w:val="both"/>
        <w:rPr>
          <w:rFonts w:ascii="GHEA Grapalat" w:hAnsi="GHEA Grapalat" w:cs="Sylfaen"/>
          <w:sz w:val="20"/>
          <w:szCs w:val="20"/>
          <w:lang w:val="af-ZA"/>
        </w:rPr>
      </w:pPr>
      <w:r w:rsidRPr="00E6597C">
        <w:rPr>
          <w:rFonts w:ascii="GHEA Grapalat" w:hAnsi="GHEA Grapalat" w:cs="Sylfaen"/>
          <w:sz w:val="20"/>
          <w:szCs w:val="20"/>
        </w:rPr>
        <w:t>բ</w:t>
      </w:r>
      <w:r w:rsidRPr="00E6597C">
        <w:rPr>
          <w:rFonts w:ascii="GHEA Grapalat" w:hAnsi="GHEA Grapalat" w:cs="Sylfaen"/>
          <w:sz w:val="20"/>
          <w:szCs w:val="20"/>
          <w:lang w:val="af-ZA"/>
        </w:rPr>
        <w:t xml:space="preserve">. </w:t>
      </w:r>
      <w:r w:rsidRPr="00E6597C">
        <w:rPr>
          <w:rFonts w:ascii="GHEA Grapalat" w:hAnsi="GHEA Grapalat" w:cs="Sylfaen"/>
          <w:sz w:val="20"/>
          <w:szCs w:val="20"/>
        </w:rPr>
        <w:t>պարտավորեցնելու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համապատասխան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ներառյալ՝</w:t>
      </w:r>
      <w:r w:rsidRPr="00E6597C">
        <w:rPr>
          <w:rFonts w:ascii="GHEA Grapalat" w:hAnsi="GHEA Grapalat" w:cs="Sylfaen"/>
          <w:sz w:val="20"/>
          <w:szCs w:val="20"/>
          <w:lang w:val="af-ZA"/>
        </w:rPr>
        <w:t xml:space="preserve"> </w:t>
      </w:r>
      <w:r w:rsidRPr="00E6597C">
        <w:rPr>
          <w:rFonts w:ascii="GHEA Grapalat" w:hAnsi="GHEA Grapalat" w:cs="Sylfaen"/>
          <w:sz w:val="20"/>
          <w:szCs w:val="20"/>
        </w:rPr>
        <w:t>չկայացած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հայտարարելու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ընթացակարգը</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բացառությամբ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պայմանագիրը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անվավեր</w:t>
      </w:r>
      <w:r w:rsidRPr="00E6597C">
        <w:rPr>
          <w:rFonts w:ascii="GHEA Grapalat" w:hAnsi="GHEA Grapalat" w:cs="Sylfaen"/>
          <w:sz w:val="20"/>
          <w:szCs w:val="20"/>
          <w:lang w:val="af-ZA"/>
        </w:rPr>
        <w:t xml:space="preserve"> </w:t>
      </w:r>
      <w:r w:rsidRPr="00E6597C">
        <w:rPr>
          <w:rFonts w:ascii="GHEA Grapalat" w:hAnsi="GHEA Grapalat" w:cs="Sylfaen"/>
          <w:sz w:val="20"/>
          <w:szCs w:val="20"/>
        </w:rPr>
        <w:t>ճանաչելու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որոշման</w:t>
      </w:r>
      <w:r w:rsidRPr="00E6597C">
        <w:rPr>
          <w:rFonts w:ascii="GHEA Grapalat" w:hAnsi="GHEA Grapalat" w:cs="Sylfaen"/>
          <w:sz w:val="20"/>
          <w:szCs w:val="20"/>
          <w:lang w:val="af-ZA"/>
        </w:rPr>
        <w:t>.</w:t>
      </w:r>
    </w:p>
    <w:p w:rsidR="00996C19" w:rsidRPr="00E6597C" w:rsidRDefault="00996C19" w:rsidP="00996C19">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2) </w:t>
      </w:r>
      <w:r w:rsidRPr="00E6597C">
        <w:rPr>
          <w:rFonts w:ascii="GHEA Grapalat" w:hAnsi="GHEA Grapalat" w:cs="Sylfaen"/>
          <w:sz w:val="20"/>
          <w:szCs w:val="20"/>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կայացնում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մասնակցին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գործընթացին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rPr>
        <w:t>չունեցող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մասնակիցների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ներառելու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w:t>
      </w:r>
    </w:p>
    <w:p w:rsidR="00996C19" w:rsidRPr="00E6597C" w:rsidRDefault="00996C19" w:rsidP="00996C19">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lastRenderedPageBreak/>
        <w:t xml:space="preserve">3) </w:t>
      </w:r>
      <w:r w:rsidRPr="00E6597C">
        <w:rPr>
          <w:rFonts w:ascii="GHEA Grapalat" w:hAnsi="GHEA Grapalat" w:cs="Sylfaen"/>
          <w:sz w:val="20"/>
          <w:szCs w:val="20"/>
        </w:rPr>
        <w:t>հաշվառում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rPr>
        <w:t>կողմից</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դրանց</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կատարման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նկատմամբ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իրականացնում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հսկողություն</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A2E3D" w:rsidRPr="00E6597C">
        <w:rPr>
          <w:rFonts w:ascii="GHEA Grapalat" w:hAnsi="GHEA Grapalat" w:cs="Sylfaen"/>
          <w:sz w:val="20"/>
          <w:szCs w:val="20"/>
          <w:lang w:val="af-ZA"/>
        </w:rPr>
        <w:t>4</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պ</w:t>
      </w:r>
      <w:r w:rsidRPr="00E6597C">
        <w:rPr>
          <w:rFonts w:ascii="GHEA Grapalat" w:hAnsi="GHEA Grapalat" w:cs="Sylfaen"/>
          <w:sz w:val="20"/>
          <w:szCs w:val="20"/>
          <w:lang w:val="ru-RU"/>
        </w:rPr>
        <w:t>ատվիրատուն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պատասխանատվություն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պատճառված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հիմնավորված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վնասի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հատուցման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w:t>
      </w:r>
    </w:p>
    <w:p w:rsidR="00714C96" w:rsidRPr="00E6597C" w:rsidRDefault="00996C19" w:rsidP="00714C96">
      <w:pPr>
        <w:pStyle w:val="af4"/>
        <w:shd w:val="clear" w:color="auto" w:fill="FFFFFF"/>
        <w:spacing w:before="0" w:beforeAutospacing="0" w:after="0" w:afterAutospacing="0"/>
        <w:ind w:firstLine="567"/>
        <w:jc w:val="both"/>
        <w:rPr>
          <w:rFonts w:ascii="Arial Unicode" w:hAnsi="Arial Unicode"/>
          <w:color w:val="000000"/>
          <w:sz w:val="21"/>
          <w:szCs w:val="21"/>
          <w:lang w:val="af-ZA"/>
        </w:rPr>
      </w:pPr>
      <w:r w:rsidRPr="00E6597C">
        <w:rPr>
          <w:rFonts w:ascii="GHEA Grapalat" w:hAnsi="GHEA Grapalat" w:cs="Sylfaen"/>
          <w:sz w:val="20"/>
          <w:szCs w:val="20"/>
          <w:lang w:val="af-ZA"/>
        </w:rPr>
        <w:t>12.1</w:t>
      </w:r>
      <w:r w:rsidR="007A2E3D" w:rsidRPr="00E6597C">
        <w:rPr>
          <w:rFonts w:ascii="GHEA Grapalat" w:hAnsi="GHEA Grapalat" w:cs="Sylfaen"/>
          <w:sz w:val="20"/>
          <w:szCs w:val="20"/>
          <w:lang w:val="af-ZA"/>
        </w:rPr>
        <w:t>5</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հանրության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w:t>
      </w:r>
      <w:r w:rsidR="00714C96" w:rsidRPr="00E6597C">
        <w:rPr>
          <w:rFonts w:ascii="GHEA Grapalat" w:hAnsi="GHEA Grapalat" w:cs="Sylfaen"/>
          <w:sz w:val="20"/>
          <w:szCs w:val="20"/>
          <w:lang w:val="af-ZA"/>
        </w:rPr>
        <w:t xml:space="preserve">: </w:t>
      </w:r>
      <w:bookmarkStart w:id="10" w:name="_Hlk9265079"/>
      <w:r w:rsidR="00714C96" w:rsidRPr="00E6597C">
        <w:rPr>
          <w:rFonts w:ascii="GHEA Grapalat" w:hAnsi="GHEA Grapalat" w:cs="Sylfaen"/>
          <w:sz w:val="20"/>
          <w:szCs w:val="20"/>
          <w:lang w:val="ru-RU"/>
        </w:rPr>
        <w:t>Բողոքի</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քննությունն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իրականացվում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է</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նիստերի</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միջոցով</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Նիստերը</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ձայնագրվում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են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և</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բողոքի</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վերաբերյալ</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կայացված</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որոշման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հետ</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մեկտեղ</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հրապարակվում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են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տեղեկագրում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Ձայնագրման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անհնարինության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դեպքում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նիստերը</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սղագրվում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Նիստերը</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առցանց</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հեռարձակվում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են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նաև</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համացանցում</w:t>
      </w:r>
      <w:r w:rsidR="00714C96" w:rsidRPr="00E6597C">
        <w:rPr>
          <w:rFonts w:ascii="GHEA Grapalat" w:hAnsi="GHEA Grapalat" w:cs="Sylfaen"/>
          <w:sz w:val="20"/>
          <w:szCs w:val="20"/>
          <w:lang w:val="af-ZA"/>
        </w:rPr>
        <w:t>:</w:t>
      </w:r>
    </w:p>
    <w:bookmarkEnd w:id="10"/>
    <w:p w:rsidR="00996C19" w:rsidRPr="00E6597C" w:rsidRDefault="00714C96" w:rsidP="00996C19">
      <w:pPr>
        <w:ind w:firstLine="567"/>
        <w:jc w:val="both"/>
        <w:rPr>
          <w:rFonts w:ascii="GHEA Grapalat" w:hAnsi="GHEA Grapalat" w:cs="Sylfaen"/>
          <w:sz w:val="20"/>
          <w:szCs w:val="20"/>
          <w:lang w:val="af-ZA"/>
        </w:rPr>
      </w:pPr>
      <w:r w:rsidRPr="00E6597C" w:rsidDel="00714C96">
        <w:rPr>
          <w:rFonts w:ascii="GHEA Grapalat" w:hAnsi="GHEA Grapalat" w:cs="Sylfaen"/>
          <w:sz w:val="20"/>
          <w:szCs w:val="20"/>
          <w:lang w:val="af-ZA"/>
        </w:rPr>
        <w:t xml:space="preserve"> </w:t>
      </w:r>
      <w:r w:rsidR="00996C19" w:rsidRPr="00E6597C">
        <w:rPr>
          <w:rFonts w:ascii="GHEA Grapalat" w:hAnsi="GHEA Grapalat" w:cs="Sylfaen"/>
          <w:sz w:val="20"/>
          <w:szCs w:val="20"/>
          <w:lang w:val="af-ZA"/>
        </w:rPr>
        <w:t>12.1</w:t>
      </w:r>
      <w:r w:rsidRPr="00E6597C">
        <w:rPr>
          <w:rFonts w:ascii="GHEA Grapalat" w:hAnsi="GHEA Grapalat" w:cs="Sylfaen"/>
          <w:sz w:val="20"/>
          <w:szCs w:val="20"/>
          <w:lang w:val="af-ZA"/>
        </w:rPr>
        <w:t>6</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Յուրաքանչյուր</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անձ</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որի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շահերը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խախտվել</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են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կամ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կարող</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են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խախտվել</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բողոքարկման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հիմք</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ծառայած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գործողությունների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արդյունքում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իրավունք</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ունի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մասնակցելու</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բողոքարկման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ընթացակարգին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մինչև</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վերաբերյալ</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որոշում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ընդունելու</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ժամկետը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գնումների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հետ</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կապված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բողոքներ</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քննող</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անձին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ներկայացնելով</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համանման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Օրենքի</w:t>
      </w:r>
      <w:r w:rsidR="00996C19" w:rsidRPr="00E6597C">
        <w:rPr>
          <w:rFonts w:ascii="GHEA Grapalat" w:hAnsi="GHEA Grapalat" w:cs="Sylfaen"/>
          <w:sz w:val="20"/>
          <w:szCs w:val="20"/>
          <w:lang w:val="af-ZA"/>
        </w:rPr>
        <w:t xml:space="preserve"> 50-</w:t>
      </w:r>
      <w:r w:rsidR="00996C19" w:rsidRPr="00E6597C">
        <w:rPr>
          <w:rFonts w:ascii="GHEA Grapalat" w:hAnsi="GHEA Grapalat" w:cs="Sylfaen"/>
          <w:sz w:val="20"/>
          <w:szCs w:val="20"/>
          <w:lang w:val="ru-RU"/>
        </w:rPr>
        <w:t>րդ</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հոդվածի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համաձայն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բողոքարկման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ընթացակարգին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չմասնակցած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անձը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զրկվում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է</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գնումների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հետ</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կապված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բողոքներ</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քննող</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անձին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համանման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ներկայացնելու</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իրավունքից։</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14C96" w:rsidRPr="00E6597C">
        <w:rPr>
          <w:rFonts w:ascii="GHEA Grapalat" w:hAnsi="GHEA Grapalat" w:cs="Sylfaen"/>
          <w:sz w:val="20"/>
          <w:szCs w:val="20"/>
          <w:lang w:val="af-ZA"/>
        </w:rPr>
        <w:t>7</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տեղեկագրում` նշելով հրապարակման ամսաթիվը</w:t>
      </w:r>
      <w:r w:rsidRPr="00E6597C">
        <w:rPr>
          <w:rFonts w:ascii="GHEA Grapalat" w:hAnsi="GHEA Grapalat" w:cs="Sylfaen"/>
          <w:sz w:val="20"/>
          <w:szCs w:val="20"/>
          <w:lang w:val="ru-RU"/>
        </w:rPr>
        <w:t>։</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ուժի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մտնում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w:t>
      </w:r>
      <w:r w:rsidRPr="00E6597C">
        <w:rPr>
          <w:rFonts w:ascii="GHEA Grapalat" w:hAnsi="GHEA Grapalat" w:cs="Sylfaen"/>
          <w:sz w:val="20"/>
          <w:szCs w:val="20"/>
        </w:rPr>
        <w:t>կ</w:t>
      </w:r>
      <w:r w:rsidRPr="00E6597C">
        <w:rPr>
          <w:rFonts w:ascii="GHEA Grapalat" w:hAnsi="GHEA Grapalat" w:cs="Sylfaen"/>
          <w:sz w:val="20"/>
          <w:szCs w:val="20"/>
          <w:lang w:val="ru-RU"/>
        </w:rPr>
        <w:t>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հրապարակելուն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14C96" w:rsidRPr="00E6597C">
        <w:rPr>
          <w:rFonts w:ascii="GHEA Grapalat" w:hAnsi="GHEA Grapalat" w:cs="Sylfaen"/>
          <w:sz w:val="20"/>
          <w:szCs w:val="20"/>
          <w:lang w:val="af-ZA"/>
        </w:rPr>
        <w:t>8</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շահագրգռված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կոնկրետ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գործարքի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կնքման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հարցում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վնասներ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կրել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կատարած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հետևանքով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դատական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վնասների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փոխհատուցում։</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14C96" w:rsidRPr="00E6597C">
        <w:rPr>
          <w:rFonts w:ascii="GHEA Grapalat" w:hAnsi="GHEA Grapalat" w:cs="Sylfaen"/>
          <w:sz w:val="20"/>
          <w:szCs w:val="20"/>
          <w:lang w:val="af-ZA"/>
        </w:rPr>
        <w:t>9</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Mariam" w:hAnsi="GHEA Mariam"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ինքնաբերաբար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կասեցնում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գործընթացը</w:t>
      </w:r>
      <w:r w:rsidRPr="00E6597C">
        <w:rPr>
          <w:rFonts w:ascii="GHEA Grapalat" w:hAnsi="GHEA Grapalat" w:cs="Sylfaen"/>
          <w:sz w:val="20"/>
          <w:szCs w:val="20"/>
          <w:lang w:val="af-ZA"/>
        </w:rPr>
        <w:t xml:space="preserve">` </w:t>
      </w:r>
      <w:r w:rsidRPr="00E6597C">
        <w:rPr>
          <w:rFonts w:ascii="GHEA Grapalat" w:hAnsi="GHEA Grapalat" w:cs="Sylfaen"/>
          <w:sz w:val="20"/>
          <w:szCs w:val="20"/>
        </w:rPr>
        <w:t>Օ</w:t>
      </w:r>
      <w:r w:rsidRPr="00E6597C">
        <w:rPr>
          <w:rFonts w:ascii="GHEA Grapalat" w:hAnsi="GHEA Grapalat" w:cs="Sylfaen"/>
          <w:sz w:val="20"/>
          <w:szCs w:val="20"/>
          <w:lang w:val="ru-RU"/>
        </w:rPr>
        <w:t>րենքի</w:t>
      </w:r>
      <w:r w:rsidRPr="00E6597C">
        <w:rPr>
          <w:rFonts w:ascii="GHEA Grapalat" w:hAnsi="GHEA Grapalat" w:cs="Sylfaen"/>
          <w:sz w:val="20"/>
          <w:szCs w:val="20"/>
          <w:lang w:val="af-ZA"/>
        </w:rPr>
        <w:t xml:space="preserve"> 50-</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9-</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մինչև</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արդյունքներով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ուժի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մտնելու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 xml:space="preserve">:  </w:t>
      </w:r>
    </w:p>
    <w:p w:rsidR="00621350" w:rsidRPr="00E6597C" w:rsidRDefault="00621350" w:rsidP="00621350">
      <w:pPr>
        <w:ind w:firstLine="567"/>
        <w:jc w:val="both"/>
        <w:rPr>
          <w:rFonts w:ascii="GHEA Grapalat" w:hAnsi="GHEA Grapalat" w:cs="Sylfaen"/>
          <w:sz w:val="20"/>
          <w:szCs w:val="20"/>
          <w:lang w:val="af-ZA"/>
        </w:rPr>
      </w:pP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51-</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w:t>
      </w:r>
      <w:r w:rsidRPr="00E6597C">
        <w:rPr>
          <w:rFonts w:ascii="GHEA Grapalat" w:hAnsi="GHEA Grapalat" w:cs="Sylfaen"/>
          <w:sz w:val="20"/>
          <w:szCs w:val="20"/>
          <w:lang w:val="ru-RU"/>
        </w:rPr>
        <w:t>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կասեցումը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rPr>
        <w:t>օրենքի</w:t>
      </w:r>
      <w:r w:rsidRPr="00E6597C">
        <w:rPr>
          <w:rFonts w:ascii="GHEA Grapalat" w:hAnsi="GHEA Grapalat" w:cs="Sylfaen"/>
          <w:sz w:val="20"/>
          <w:szCs w:val="20"/>
          <w:lang w:val="af-ZA"/>
        </w:rPr>
        <w:t xml:space="preserve"> 2-</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1-</w:t>
      </w:r>
      <w:r w:rsidRPr="00E6597C">
        <w:rPr>
          <w:rFonts w:ascii="GHEA Grapalat" w:hAnsi="GHEA Grapalat" w:cs="Sylfaen"/>
          <w:sz w:val="20"/>
          <w:szCs w:val="20"/>
          <w:lang w:val="ru-RU"/>
        </w:rPr>
        <w:t>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մարմինների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ղեկավարները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իսկ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իրավաբանական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գործադիր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ղեկավարը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հանրային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պաշտպանության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ազգային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անվտանգության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շահերից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ելնելով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շարունակել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գործընթացը</w:t>
      </w:r>
      <w:r w:rsidRPr="00E6597C">
        <w:rPr>
          <w:rFonts w:ascii="GHEA Grapalat" w:hAnsi="GHEA Grapalat" w:cs="Sylfaen"/>
          <w:sz w:val="20"/>
          <w:szCs w:val="20"/>
          <w:lang w:val="af-ZA"/>
        </w:rPr>
        <w:t>:</w:t>
      </w:r>
    </w:p>
    <w:p w:rsidR="00AE679C" w:rsidRPr="00E6597C" w:rsidRDefault="00996C19" w:rsidP="00996C19">
      <w:pPr>
        <w:ind w:firstLine="567"/>
        <w:jc w:val="both"/>
        <w:rPr>
          <w:rFonts w:ascii="GHEA Grapalat" w:hAnsi="GHEA Grapalat" w:cs="Sylfaen"/>
          <w:b/>
          <w:sz w:val="20"/>
          <w:szCs w:val="20"/>
          <w:lang w:val="es-ES"/>
        </w:rPr>
      </w:pP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որոշմամբ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կասեցումը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rPr>
        <w:t>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հիմնավորումների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հանրային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պաշտպանության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ազգային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անվտանգության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շահերից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ելնելով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շարունակել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կետ</w:t>
      </w:r>
      <w:r w:rsidRPr="00E6597C">
        <w:rPr>
          <w:rFonts w:ascii="GHEA Grapalat" w:hAnsi="GHEA Grapalat" w:cs="Sylfaen"/>
          <w:sz w:val="20"/>
          <w:szCs w:val="20"/>
          <w:lang w:val="ru-RU"/>
        </w:rPr>
        <w:t>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w:t>
      </w:r>
    </w:p>
    <w:p w:rsidR="00AE679C" w:rsidRPr="00E6597C" w:rsidRDefault="00AE679C" w:rsidP="00EF3662">
      <w:pPr>
        <w:ind w:firstLine="567"/>
        <w:jc w:val="center"/>
        <w:rPr>
          <w:rFonts w:ascii="GHEA Grapalat" w:hAnsi="GHEA Grapalat" w:cs="Sylfaen"/>
          <w:b/>
          <w:szCs w:val="22"/>
          <w:lang w:val="es-ES"/>
        </w:rPr>
      </w:pPr>
    </w:p>
    <w:p w:rsidR="00E74BF6" w:rsidRPr="00E6597C" w:rsidRDefault="00E74BF6" w:rsidP="00EF3662">
      <w:pPr>
        <w:ind w:firstLine="567"/>
        <w:jc w:val="center"/>
        <w:rPr>
          <w:rFonts w:ascii="GHEA Grapalat" w:hAnsi="GHEA Grapalat" w:cs="Sylfaen"/>
          <w:b/>
          <w:szCs w:val="22"/>
          <w:lang w:val="es-ES"/>
        </w:rPr>
      </w:pPr>
    </w:p>
    <w:p w:rsidR="00096865" w:rsidRPr="00E6597C" w:rsidRDefault="00096865" w:rsidP="00EF3662">
      <w:pPr>
        <w:ind w:firstLine="567"/>
        <w:jc w:val="center"/>
        <w:rPr>
          <w:rFonts w:ascii="GHEA Grapalat" w:hAnsi="GHEA Grapalat"/>
          <w:b/>
          <w:szCs w:val="22"/>
          <w:lang w:val="af-ZA"/>
        </w:rPr>
      </w:pPr>
      <w:r w:rsidRPr="00E6597C">
        <w:rPr>
          <w:rFonts w:ascii="GHEA Grapalat" w:hAnsi="GHEA Grapalat" w:cs="Sylfaen"/>
          <w:b/>
          <w:szCs w:val="22"/>
          <w:lang w:val="es-ES"/>
        </w:rPr>
        <w:t>ՄԱՍ</w:t>
      </w:r>
      <w:r w:rsidRPr="00E6597C">
        <w:rPr>
          <w:rFonts w:ascii="GHEA Grapalat" w:hAnsi="GHEA Grapalat"/>
          <w:b/>
          <w:szCs w:val="22"/>
          <w:lang w:val="af-ZA"/>
        </w:rPr>
        <w:t xml:space="preserve">  II</w:t>
      </w:r>
    </w:p>
    <w:p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rsidR="00096865" w:rsidRPr="00E6597C" w:rsidRDefault="00E86ED5" w:rsidP="00EF3662">
      <w:pPr>
        <w:pStyle w:val="aa"/>
        <w:ind w:right="-7"/>
        <w:jc w:val="center"/>
        <w:rPr>
          <w:rFonts w:ascii="GHEA Grapalat" w:hAnsi="GHEA Grapalat"/>
          <w:b/>
          <w:szCs w:val="22"/>
          <w:lang w:val="af-ZA"/>
        </w:rPr>
      </w:pPr>
      <w:r>
        <w:rPr>
          <w:rFonts w:ascii="GHEA Grapalat" w:hAnsi="GHEA Grapalat" w:cs="Sylfaen"/>
          <w:b/>
          <w:szCs w:val="22"/>
          <w:lang w:val="hy-AM"/>
        </w:rPr>
        <w:t>Գ</w:t>
      </w:r>
      <w:r w:rsidR="00DB00D3">
        <w:rPr>
          <w:rFonts w:ascii="GHEA Grapalat" w:hAnsi="GHEA Grapalat" w:cs="Sylfaen"/>
          <w:b/>
          <w:szCs w:val="22"/>
          <w:lang w:val="hy-AM"/>
        </w:rPr>
        <w:t xml:space="preserve"> </w:t>
      </w:r>
      <w:r>
        <w:rPr>
          <w:rFonts w:ascii="GHEA Grapalat" w:hAnsi="GHEA Grapalat" w:cs="Sylfaen"/>
          <w:b/>
          <w:szCs w:val="22"/>
          <w:lang w:val="hy-AM"/>
        </w:rPr>
        <w:t>Ն</w:t>
      </w:r>
      <w:r w:rsidR="00DB00D3">
        <w:rPr>
          <w:rFonts w:ascii="GHEA Grapalat" w:hAnsi="GHEA Grapalat" w:cs="Sylfaen"/>
          <w:b/>
          <w:szCs w:val="22"/>
          <w:lang w:val="hy-AM"/>
        </w:rPr>
        <w:t xml:space="preserve"> </w:t>
      </w:r>
      <w:r>
        <w:rPr>
          <w:rFonts w:ascii="GHEA Grapalat" w:hAnsi="GHEA Grapalat" w:cs="Sylfaen"/>
          <w:b/>
          <w:szCs w:val="22"/>
          <w:lang w:val="hy-AM"/>
        </w:rPr>
        <w:t>Ա</w:t>
      </w:r>
      <w:r w:rsidR="00DB00D3">
        <w:rPr>
          <w:rFonts w:ascii="GHEA Grapalat" w:hAnsi="GHEA Grapalat" w:cs="Sylfaen"/>
          <w:b/>
          <w:szCs w:val="22"/>
          <w:lang w:val="hy-AM"/>
        </w:rPr>
        <w:t xml:space="preserve"> </w:t>
      </w:r>
      <w:r>
        <w:rPr>
          <w:rFonts w:ascii="GHEA Grapalat" w:hAnsi="GHEA Grapalat" w:cs="Sylfaen"/>
          <w:b/>
          <w:szCs w:val="22"/>
          <w:lang w:val="hy-AM"/>
        </w:rPr>
        <w:t>Ն</w:t>
      </w:r>
      <w:r w:rsidR="00DB00D3">
        <w:rPr>
          <w:rFonts w:ascii="GHEA Grapalat" w:hAnsi="GHEA Grapalat" w:cs="Sylfaen"/>
          <w:b/>
          <w:szCs w:val="22"/>
          <w:lang w:val="hy-AM"/>
        </w:rPr>
        <w:t xml:space="preserve"> </w:t>
      </w:r>
      <w:r>
        <w:rPr>
          <w:rFonts w:ascii="GHEA Grapalat" w:hAnsi="GHEA Grapalat" w:cs="Sylfaen"/>
          <w:b/>
          <w:szCs w:val="22"/>
          <w:lang w:val="hy-AM"/>
        </w:rPr>
        <w:t>Շ</w:t>
      </w:r>
      <w:r w:rsidR="00DB00D3">
        <w:rPr>
          <w:rFonts w:ascii="GHEA Grapalat" w:hAnsi="GHEA Grapalat" w:cs="Sylfaen"/>
          <w:b/>
          <w:szCs w:val="22"/>
          <w:lang w:val="hy-AM"/>
        </w:rPr>
        <w:t xml:space="preserve"> </w:t>
      </w:r>
      <w:r>
        <w:rPr>
          <w:rFonts w:ascii="GHEA Grapalat" w:hAnsi="GHEA Grapalat" w:cs="Sylfaen"/>
          <w:b/>
          <w:szCs w:val="22"/>
          <w:lang w:val="hy-AM"/>
        </w:rPr>
        <w:t>Մ</w:t>
      </w:r>
      <w:r w:rsidR="00DB00D3">
        <w:rPr>
          <w:rFonts w:ascii="GHEA Grapalat" w:hAnsi="GHEA Grapalat" w:cs="Sylfaen"/>
          <w:b/>
          <w:szCs w:val="22"/>
          <w:lang w:val="hy-AM"/>
        </w:rPr>
        <w:t xml:space="preserve"> </w:t>
      </w:r>
      <w:r>
        <w:rPr>
          <w:rFonts w:ascii="GHEA Grapalat" w:hAnsi="GHEA Grapalat" w:cs="Sylfaen"/>
          <w:b/>
          <w:szCs w:val="22"/>
          <w:lang w:val="hy-AM"/>
        </w:rPr>
        <w:t>Ա</w:t>
      </w:r>
      <w:r w:rsidR="00DB00D3">
        <w:rPr>
          <w:rFonts w:ascii="GHEA Grapalat" w:hAnsi="GHEA Grapalat" w:cs="Sylfaen"/>
          <w:b/>
          <w:szCs w:val="22"/>
          <w:lang w:val="hy-AM"/>
        </w:rPr>
        <w:t xml:space="preserve"> </w:t>
      </w:r>
      <w:r>
        <w:rPr>
          <w:rFonts w:ascii="GHEA Grapalat" w:hAnsi="GHEA Grapalat" w:cs="Sylfaen"/>
          <w:b/>
          <w:szCs w:val="22"/>
          <w:lang w:val="hy-AM"/>
        </w:rPr>
        <w:t>Ն Հ</w:t>
      </w:r>
      <w:r w:rsidR="00DB00D3">
        <w:rPr>
          <w:rFonts w:ascii="GHEA Grapalat" w:hAnsi="GHEA Grapalat" w:cs="Sylfaen"/>
          <w:b/>
          <w:szCs w:val="22"/>
          <w:lang w:val="hy-AM"/>
        </w:rPr>
        <w:t xml:space="preserve"> </w:t>
      </w:r>
      <w:r>
        <w:rPr>
          <w:rFonts w:ascii="GHEA Grapalat" w:hAnsi="GHEA Grapalat" w:cs="Sylfaen"/>
          <w:b/>
          <w:szCs w:val="22"/>
          <w:lang w:val="hy-AM"/>
        </w:rPr>
        <w:t>Ա</w:t>
      </w:r>
      <w:r w:rsidR="00DB00D3">
        <w:rPr>
          <w:rFonts w:ascii="GHEA Grapalat" w:hAnsi="GHEA Grapalat" w:cs="Sylfaen"/>
          <w:b/>
          <w:szCs w:val="22"/>
          <w:lang w:val="hy-AM"/>
        </w:rPr>
        <w:t xml:space="preserve"> </w:t>
      </w:r>
      <w:r>
        <w:rPr>
          <w:rFonts w:ascii="GHEA Grapalat" w:hAnsi="GHEA Grapalat" w:cs="Sylfaen"/>
          <w:b/>
          <w:szCs w:val="22"/>
          <w:lang w:val="hy-AM"/>
        </w:rPr>
        <w:t>Ր</w:t>
      </w:r>
      <w:r w:rsidR="00DB00D3">
        <w:rPr>
          <w:rFonts w:ascii="GHEA Grapalat" w:hAnsi="GHEA Grapalat" w:cs="Sylfaen"/>
          <w:b/>
          <w:szCs w:val="22"/>
          <w:lang w:val="hy-AM"/>
        </w:rPr>
        <w:t xml:space="preserve"> </w:t>
      </w:r>
      <w:r>
        <w:rPr>
          <w:rFonts w:ascii="GHEA Grapalat" w:hAnsi="GHEA Grapalat" w:cs="Sylfaen"/>
          <w:b/>
          <w:szCs w:val="22"/>
          <w:lang w:val="hy-AM"/>
        </w:rPr>
        <w:t>Ց</w:t>
      </w:r>
      <w:r w:rsidR="00DB00D3">
        <w:rPr>
          <w:rFonts w:ascii="GHEA Grapalat" w:hAnsi="GHEA Grapalat" w:cs="Sylfaen"/>
          <w:b/>
          <w:szCs w:val="22"/>
          <w:lang w:val="hy-AM"/>
        </w:rPr>
        <w:t xml:space="preserve"> </w:t>
      </w:r>
      <w:r>
        <w:rPr>
          <w:rFonts w:ascii="GHEA Grapalat" w:hAnsi="GHEA Grapalat" w:cs="Sylfaen"/>
          <w:b/>
          <w:szCs w:val="22"/>
          <w:lang w:val="hy-AM"/>
        </w:rPr>
        <w:t>Մ</w:t>
      </w:r>
      <w:r w:rsidR="00DB00D3">
        <w:rPr>
          <w:rFonts w:ascii="GHEA Grapalat" w:hAnsi="GHEA Grapalat" w:cs="Sylfaen"/>
          <w:b/>
          <w:szCs w:val="22"/>
          <w:lang w:val="hy-AM"/>
        </w:rPr>
        <w:t xml:space="preserve"> </w:t>
      </w:r>
      <w:r>
        <w:rPr>
          <w:rFonts w:ascii="GHEA Grapalat" w:hAnsi="GHEA Grapalat" w:cs="Sylfaen"/>
          <w:b/>
          <w:szCs w:val="22"/>
          <w:lang w:val="hy-AM"/>
        </w:rPr>
        <w:t>Ա</w:t>
      </w:r>
      <w:r w:rsidR="00DB00D3">
        <w:rPr>
          <w:rFonts w:ascii="GHEA Grapalat" w:hAnsi="GHEA Grapalat" w:cs="Sylfaen"/>
          <w:b/>
          <w:szCs w:val="22"/>
          <w:lang w:val="hy-AM"/>
        </w:rPr>
        <w:t xml:space="preserve"> </w:t>
      </w:r>
      <w:r>
        <w:rPr>
          <w:rFonts w:ascii="GHEA Grapalat" w:hAnsi="GHEA Grapalat" w:cs="Sylfaen"/>
          <w:b/>
          <w:szCs w:val="22"/>
          <w:lang w:val="hy-AM"/>
        </w:rPr>
        <w:t xml:space="preserve">Ն </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rsidR="00096865" w:rsidRPr="00E6597C" w:rsidRDefault="00096865" w:rsidP="00EF3662">
      <w:pPr>
        <w:ind w:firstLine="567"/>
        <w:jc w:val="center"/>
        <w:rPr>
          <w:rFonts w:ascii="GHEA Grapalat" w:hAnsi="GHEA Grapalat"/>
          <w:szCs w:val="22"/>
          <w:lang w:val="af-ZA"/>
        </w:rPr>
      </w:pP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rsidR="00096865" w:rsidRPr="00E6597C" w:rsidRDefault="00096865" w:rsidP="00EF3662">
      <w:pPr>
        <w:jc w:val="center"/>
        <w:rPr>
          <w:rFonts w:ascii="GHEA Grapalat" w:hAnsi="GHEA Grapalat"/>
          <w:b/>
          <w:szCs w:val="22"/>
          <w:lang w:val="af-ZA"/>
        </w:rPr>
      </w:pP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rsidR="00096865" w:rsidRPr="00E6597C" w:rsidRDefault="00096865" w:rsidP="00EF3662">
      <w:pPr>
        <w:ind w:firstLine="720"/>
        <w:jc w:val="center"/>
        <w:rPr>
          <w:rFonts w:ascii="GHEA Grapalat" w:hAnsi="GHEA Grapalat"/>
          <w:szCs w:val="22"/>
          <w:lang w:val="af-ZA"/>
        </w:rPr>
      </w:pPr>
    </w:p>
    <w:p w:rsidR="00945118" w:rsidRPr="0083785E" w:rsidRDefault="00945118" w:rsidP="00B26608">
      <w:pPr>
        <w:ind w:firstLine="567"/>
        <w:jc w:val="both"/>
        <w:rPr>
          <w:rFonts w:ascii="GHEA Grapalat" w:hAnsi="GHEA Grapalat"/>
          <w:sz w:val="20"/>
          <w:szCs w:val="20"/>
          <w:lang w:val="hy-AM"/>
        </w:rPr>
      </w:pPr>
      <w:r w:rsidRPr="0083785E">
        <w:rPr>
          <w:rFonts w:ascii="GHEA Grapalat" w:hAnsi="GHEA Grapalat"/>
          <w:sz w:val="20"/>
          <w:szCs w:val="20"/>
          <w:lang w:val="hy-AM"/>
        </w:rPr>
        <w:t xml:space="preserve"> </w:t>
      </w:r>
      <w:r w:rsidR="00B26608" w:rsidRPr="0083785E">
        <w:rPr>
          <w:rFonts w:ascii="GHEA Grapalat" w:hAnsi="GHEA Grapalat"/>
          <w:sz w:val="20"/>
          <w:szCs w:val="20"/>
          <w:lang w:val="hy-AM"/>
        </w:rPr>
        <w:t xml:space="preserve">Ընթացակարգին մասնակցելու համար </w:t>
      </w:r>
      <w:r w:rsidR="00B26608" w:rsidRPr="0083785E">
        <w:rPr>
          <w:rFonts w:ascii="GHEA Grapalat" w:hAnsi="GHEA Grapalat"/>
          <w:sz w:val="20"/>
          <w:szCs w:val="20"/>
        </w:rPr>
        <w:t>մ</w:t>
      </w:r>
      <w:r w:rsidR="00B26608" w:rsidRPr="0083785E">
        <w:rPr>
          <w:rFonts w:ascii="GHEA Grapalat" w:hAnsi="GHEA Grapalat"/>
          <w:sz w:val="20"/>
          <w:szCs w:val="20"/>
          <w:lang w:val="hy-AM"/>
        </w:rPr>
        <w:t xml:space="preserve">ասնակիցը </w:t>
      </w:r>
      <w:r w:rsidR="00B26608" w:rsidRPr="0083785E">
        <w:rPr>
          <w:rFonts w:ascii="GHEA Grapalat" w:hAnsi="GHEA Grapalat"/>
          <w:sz w:val="20"/>
          <w:szCs w:val="20"/>
        </w:rPr>
        <w:t>սույն</w:t>
      </w:r>
      <w:r w:rsidR="00B26608" w:rsidRPr="0083785E">
        <w:rPr>
          <w:rFonts w:ascii="GHEA Grapalat" w:hAnsi="GHEA Grapalat"/>
          <w:sz w:val="20"/>
          <w:szCs w:val="20"/>
          <w:lang w:val="af-ZA"/>
        </w:rPr>
        <w:t xml:space="preserve"> </w:t>
      </w:r>
      <w:r w:rsidR="00B26608" w:rsidRPr="0083785E">
        <w:rPr>
          <w:rFonts w:ascii="GHEA Grapalat" w:hAnsi="GHEA Grapalat"/>
          <w:sz w:val="20"/>
          <w:szCs w:val="20"/>
        </w:rPr>
        <w:t>հրավերի</w:t>
      </w:r>
      <w:r w:rsidR="00B26608" w:rsidRPr="0083785E">
        <w:rPr>
          <w:rFonts w:ascii="GHEA Grapalat" w:hAnsi="GHEA Grapalat"/>
          <w:sz w:val="20"/>
          <w:szCs w:val="20"/>
          <w:lang w:val="af-ZA"/>
        </w:rPr>
        <w:t xml:space="preserve"> 2-</w:t>
      </w:r>
      <w:r w:rsidR="00B26608" w:rsidRPr="0083785E">
        <w:rPr>
          <w:rFonts w:ascii="GHEA Grapalat" w:hAnsi="GHEA Grapalat"/>
          <w:sz w:val="20"/>
          <w:szCs w:val="20"/>
        </w:rPr>
        <w:t>րդ</w:t>
      </w:r>
      <w:r w:rsidR="00B26608" w:rsidRPr="0083785E">
        <w:rPr>
          <w:rFonts w:ascii="GHEA Grapalat" w:hAnsi="GHEA Grapalat"/>
          <w:sz w:val="20"/>
          <w:szCs w:val="20"/>
          <w:lang w:val="af-ZA"/>
        </w:rPr>
        <w:t xml:space="preserve"> </w:t>
      </w:r>
      <w:r w:rsidR="00B26608" w:rsidRPr="0083785E">
        <w:rPr>
          <w:rFonts w:ascii="GHEA Grapalat" w:hAnsi="GHEA Grapalat"/>
          <w:sz w:val="20"/>
          <w:szCs w:val="20"/>
        </w:rPr>
        <w:t>մասի</w:t>
      </w:r>
      <w:r w:rsidR="00B26608" w:rsidRPr="0083785E">
        <w:rPr>
          <w:rFonts w:ascii="GHEA Grapalat" w:hAnsi="GHEA Grapalat"/>
          <w:sz w:val="20"/>
          <w:szCs w:val="20"/>
          <w:lang w:val="af-ZA"/>
        </w:rPr>
        <w:t xml:space="preserve"> 3-</w:t>
      </w:r>
      <w:r w:rsidR="00B26608" w:rsidRPr="0083785E">
        <w:rPr>
          <w:rFonts w:ascii="GHEA Grapalat" w:hAnsi="GHEA Grapalat"/>
          <w:sz w:val="20"/>
          <w:szCs w:val="20"/>
        </w:rPr>
        <w:t>րդ</w:t>
      </w:r>
      <w:r w:rsidR="00B26608" w:rsidRPr="0083785E">
        <w:rPr>
          <w:rFonts w:ascii="GHEA Grapalat" w:hAnsi="GHEA Grapalat"/>
          <w:sz w:val="20"/>
          <w:szCs w:val="20"/>
          <w:lang w:val="af-ZA"/>
        </w:rPr>
        <w:t xml:space="preserve"> </w:t>
      </w:r>
      <w:r w:rsidR="00B26608" w:rsidRPr="0083785E">
        <w:rPr>
          <w:rFonts w:ascii="GHEA Grapalat" w:hAnsi="GHEA Grapalat"/>
          <w:sz w:val="20"/>
          <w:szCs w:val="20"/>
        </w:rPr>
        <w:t>բաժնով</w:t>
      </w:r>
      <w:r w:rsidR="00B26608" w:rsidRPr="0083785E">
        <w:rPr>
          <w:rFonts w:ascii="GHEA Grapalat" w:hAnsi="GHEA Grapalat"/>
          <w:sz w:val="20"/>
          <w:szCs w:val="20"/>
          <w:lang w:val="af-ZA"/>
        </w:rPr>
        <w:t xml:space="preserve"> </w:t>
      </w:r>
    </w:p>
    <w:p w:rsidR="00945118" w:rsidRPr="0083785E" w:rsidRDefault="00B26608" w:rsidP="00B26608">
      <w:pPr>
        <w:ind w:firstLine="567"/>
        <w:jc w:val="both"/>
        <w:rPr>
          <w:rFonts w:ascii="GHEA Grapalat" w:hAnsi="GHEA Grapalat"/>
          <w:sz w:val="20"/>
          <w:szCs w:val="20"/>
          <w:lang w:val="hy-AM"/>
        </w:rPr>
      </w:pPr>
      <w:r w:rsidRPr="0083785E">
        <w:rPr>
          <w:rFonts w:ascii="GHEA Grapalat" w:hAnsi="GHEA Grapalat"/>
          <w:sz w:val="20"/>
          <w:szCs w:val="20"/>
          <w:lang w:val="hy-AM"/>
        </w:rPr>
        <w:t>սահմանված</w:t>
      </w:r>
      <w:r w:rsidRPr="0083785E">
        <w:rPr>
          <w:rFonts w:ascii="GHEA Grapalat" w:hAnsi="GHEA Grapalat"/>
          <w:sz w:val="20"/>
          <w:szCs w:val="20"/>
          <w:lang w:val="af-ZA"/>
        </w:rPr>
        <w:t xml:space="preserve"> </w:t>
      </w:r>
      <w:r w:rsidRPr="0083785E">
        <w:rPr>
          <w:rFonts w:ascii="GHEA Grapalat" w:hAnsi="GHEA Grapalat"/>
          <w:sz w:val="20"/>
          <w:szCs w:val="20"/>
          <w:lang w:val="hy-AM"/>
        </w:rPr>
        <w:t xml:space="preserve">կարգով ներկայացնում է հայտ: Հայտին կցվում են սույն հրավերով </w:t>
      </w:r>
    </w:p>
    <w:p w:rsidR="00B26608" w:rsidRPr="0083785E" w:rsidRDefault="00B26608" w:rsidP="00B26608">
      <w:pPr>
        <w:ind w:firstLine="567"/>
        <w:jc w:val="both"/>
        <w:rPr>
          <w:rFonts w:ascii="GHEA Grapalat" w:hAnsi="GHEA Grapalat"/>
          <w:sz w:val="20"/>
          <w:szCs w:val="20"/>
          <w:lang w:val="es-ES"/>
        </w:rPr>
      </w:pPr>
      <w:r w:rsidRPr="0083785E">
        <w:rPr>
          <w:rFonts w:ascii="GHEA Grapalat" w:hAnsi="GHEA Grapalat"/>
          <w:sz w:val="20"/>
          <w:szCs w:val="20"/>
          <w:lang w:val="hy-AM"/>
        </w:rPr>
        <w:t>նախատեսված համապատասխան փաստաթղթեր</w:t>
      </w:r>
      <w:r w:rsidRPr="0083785E">
        <w:rPr>
          <w:rFonts w:ascii="GHEA Grapalat" w:hAnsi="GHEA Grapalat"/>
          <w:sz w:val="20"/>
          <w:szCs w:val="20"/>
          <w:lang w:val="es-ES"/>
        </w:rPr>
        <w:t>ը:</w:t>
      </w:r>
    </w:p>
    <w:p w:rsidR="002D5CF0" w:rsidRPr="0083785E" w:rsidRDefault="0078387F" w:rsidP="00EF3662">
      <w:pPr>
        <w:ind w:firstLine="567"/>
        <w:jc w:val="both"/>
        <w:rPr>
          <w:rFonts w:ascii="GHEA Grapalat" w:hAnsi="GHEA Grapalat" w:cs="Sylfaen"/>
          <w:sz w:val="20"/>
          <w:szCs w:val="20"/>
          <w:lang w:val="es-ES"/>
        </w:rPr>
      </w:pPr>
      <w:r w:rsidRPr="00914E60">
        <w:rPr>
          <w:rFonts w:ascii="GHEA Grapalat" w:hAnsi="GHEA Grapalat" w:cs="Sylfaen"/>
          <w:sz w:val="20"/>
          <w:szCs w:val="20"/>
          <w:lang w:val="hy-AM"/>
        </w:rPr>
        <w:lastRenderedPageBreak/>
        <w:t>Մասնակիցը</w:t>
      </w:r>
      <w:r w:rsidRPr="0083785E">
        <w:rPr>
          <w:rFonts w:ascii="GHEA Grapalat" w:hAnsi="GHEA Grapalat" w:cs="Sylfaen"/>
          <w:sz w:val="20"/>
          <w:szCs w:val="20"/>
          <w:lang w:val="es-ES"/>
        </w:rPr>
        <w:t xml:space="preserve"> </w:t>
      </w:r>
      <w:r w:rsidR="002240AB" w:rsidRPr="00914E60">
        <w:rPr>
          <w:rFonts w:ascii="GHEA Grapalat" w:hAnsi="GHEA Grapalat" w:cs="Sylfaen"/>
          <w:sz w:val="20"/>
          <w:szCs w:val="20"/>
          <w:lang w:val="hy-AM"/>
        </w:rPr>
        <w:t>հայտով</w:t>
      </w:r>
      <w:r w:rsidR="002240AB" w:rsidRPr="0083785E">
        <w:rPr>
          <w:rFonts w:ascii="GHEA Grapalat" w:hAnsi="GHEA Grapalat" w:cs="Sylfaen"/>
          <w:sz w:val="20"/>
          <w:szCs w:val="20"/>
          <w:lang w:val="es-ES"/>
        </w:rPr>
        <w:t xml:space="preserve"> </w:t>
      </w:r>
      <w:r w:rsidRPr="00914E60">
        <w:rPr>
          <w:rFonts w:ascii="GHEA Grapalat" w:hAnsi="GHEA Grapalat" w:cs="Sylfaen"/>
          <w:sz w:val="20"/>
          <w:szCs w:val="20"/>
          <w:lang w:val="hy-AM"/>
        </w:rPr>
        <w:t>ներկայացնում</w:t>
      </w:r>
      <w:r w:rsidRPr="0083785E">
        <w:rPr>
          <w:rFonts w:ascii="GHEA Grapalat" w:hAnsi="GHEA Grapalat" w:cs="Sylfaen"/>
          <w:sz w:val="20"/>
          <w:szCs w:val="20"/>
          <w:lang w:val="es-ES"/>
        </w:rPr>
        <w:t xml:space="preserve"> </w:t>
      </w:r>
      <w:r w:rsidRPr="00914E60">
        <w:rPr>
          <w:rFonts w:ascii="GHEA Grapalat" w:hAnsi="GHEA Grapalat" w:cs="Sylfaen"/>
          <w:sz w:val="20"/>
          <w:szCs w:val="20"/>
          <w:lang w:val="hy-AM"/>
        </w:rPr>
        <w:t>է</w:t>
      </w:r>
      <w:r w:rsidRPr="0083785E">
        <w:rPr>
          <w:rFonts w:ascii="GHEA Grapalat" w:hAnsi="GHEA Grapalat" w:cs="Sylfaen"/>
          <w:sz w:val="20"/>
          <w:szCs w:val="20"/>
          <w:lang w:val="es-ES"/>
        </w:rPr>
        <w:t xml:space="preserve"> </w:t>
      </w:r>
      <w:r w:rsidRPr="00914E60">
        <w:rPr>
          <w:rFonts w:ascii="GHEA Grapalat" w:hAnsi="GHEA Grapalat" w:cs="Sylfaen"/>
          <w:sz w:val="20"/>
          <w:szCs w:val="20"/>
          <w:lang w:val="hy-AM"/>
        </w:rPr>
        <w:t>իր</w:t>
      </w:r>
      <w:r w:rsidRPr="0083785E">
        <w:rPr>
          <w:rFonts w:ascii="GHEA Grapalat" w:hAnsi="GHEA Grapalat" w:cs="Sylfaen"/>
          <w:sz w:val="20"/>
          <w:szCs w:val="20"/>
          <w:lang w:val="es-ES"/>
        </w:rPr>
        <w:t xml:space="preserve"> </w:t>
      </w:r>
      <w:r w:rsidRPr="00914E60">
        <w:rPr>
          <w:rFonts w:ascii="GHEA Grapalat" w:hAnsi="GHEA Grapalat" w:cs="Sylfaen"/>
          <w:sz w:val="20"/>
          <w:szCs w:val="20"/>
          <w:lang w:val="hy-AM"/>
        </w:rPr>
        <w:t>կողմից</w:t>
      </w:r>
      <w:r w:rsidRPr="0083785E">
        <w:rPr>
          <w:rFonts w:ascii="GHEA Grapalat" w:hAnsi="GHEA Grapalat" w:cs="Sylfaen"/>
          <w:sz w:val="20"/>
          <w:szCs w:val="20"/>
          <w:lang w:val="es-ES"/>
        </w:rPr>
        <w:t xml:space="preserve"> </w:t>
      </w:r>
      <w:r w:rsidRPr="00914E60">
        <w:rPr>
          <w:rFonts w:ascii="GHEA Grapalat" w:hAnsi="GHEA Grapalat" w:cs="Sylfaen"/>
          <w:sz w:val="20"/>
          <w:szCs w:val="20"/>
          <w:lang w:val="hy-AM"/>
        </w:rPr>
        <w:t>հաստատված</w:t>
      </w:r>
      <w:r w:rsidRPr="0083785E">
        <w:rPr>
          <w:rFonts w:ascii="GHEA Grapalat" w:hAnsi="GHEA Grapalat" w:cs="Sylfaen"/>
          <w:sz w:val="20"/>
          <w:szCs w:val="20"/>
          <w:lang w:val="es-ES"/>
        </w:rPr>
        <w:t>`</w:t>
      </w:r>
    </w:p>
    <w:p w:rsidR="00096865" w:rsidRPr="0083785E" w:rsidRDefault="002D5CF0" w:rsidP="00EF3662">
      <w:pPr>
        <w:ind w:firstLine="567"/>
        <w:jc w:val="both"/>
        <w:rPr>
          <w:rFonts w:ascii="GHEA Grapalat" w:hAnsi="GHEA Grapalat" w:cs="Sylfaen"/>
          <w:sz w:val="20"/>
          <w:szCs w:val="20"/>
          <w:lang w:val="es-ES"/>
        </w:rPr>
      </w:pPr>
      <w:r w:rsidRPr="0083785E">
        <w:rPr>
          <w:rFonts w:ascii="GHEA Grapalat" w:hAnsi="GHEA Grapalat" w:cs="Sylfaen"/>
          <w:sz w:val="20"/>
          <w:szCs w:val="20"/>
          <w:lang w:val="es-ES"/>
        </w:rPr>
        <w:t>2.</w:t>
      </w:r>
      <w:r w:rsidR="00D76BBA" w:rsidRPr="0083785E">
        <w:rPr>
          <w:rFonts w:ascii="GHEA Grapalat" w:hAnsi="GHEA Grapalat" w:cs="Sylfaen"/>
          <w:sz w:val="20"/>
          <w:szCs w:val="20"/>
          <w:lang w:val="es-ES"/>
        </w:rPr>
        <w:t>1</w:t>
      </w:r>
      <w:r w:rsidRPr="0083785E">
        <w:rPr>
          <w:rFonts w:ascii="GHEA Grapalat" w:hAnsi="GHEA Grapalat" w:cs="Sylfaen"/>
          <w:sz w:val="20"/>
          <w:szCs w:val="20"/>
          <w:lang w:val="es-ES"/>
        </w:rPr>
        <w:t xml:space="preserve"> </w:t>
      </w:r>
      <w:r w:rsidR="00096865" w:rsidRPr="0083785E">
        <w:rPr>
          <w:rFonts w:ascii="GHEA Grapalat" w:hAnsi="GHEA Grapalat" w:cs="Sylfaen"/>
          <w:sz w:val="20"/>
          <w:szCs w:val="20"/>
          <w:lang w:val="ru-RU"/>
        </w:rPr>
        <w:t>ընթացակարգին</w:t>
      </w:r>
      <w:r w:rsidR="00096865" w:rsidRPr="0083785E">
        <w:rPr>
          <w:rFonts w:ascii="GHEA Grapalat" w:hAnsi="GHEA Grapalat" w:cs="Sylfaen"/>
          <w:sz w:val="20"/>
          <w:szCs w:val="20"/>
          <w:lang w:val="af-ZA"/>
        </w:rPr>
        <w:t xml:space="preserve"> </w:t>
      </w:r>
      <w:r w:rsidR="00096865" w:rsidRPr="0083785E">
        <w:rPr>
          <w:rFonts w:ascii="GHEA Grapalat" w:hAnsi="GHEA Grapalat" w:cs="Sylfaen"/>
          <w:sz w:val="20"/>
          <w:szCs w:val="20"/>
          <w:lang w:val="ru-RU"/>
        </w:rPr>
        <w:t>մասնակցելու</w:t>
      </w:r>
      <w:r w:rsidR="00096865" w:rsidRPr="0083785E">
        <w:rPr>
          <w:rFonts w:ascii="GHEA Grapalat" w:hAnsi="GHEA Grapalat" w:cs="Sylfaen"/>
          <w:sz w:val="20"/>
          <w:szCs w:val="20"/>
          <w:lang w:val="af-ZA"/>
        </w:rPr>
        <w:t xml:space="preserve"> </w:t>
      </w:r>
      <w:r w:rsidR="00096865" w:rsidRPr="0083785E">
        <w:rPr>
          <w:rFonts w:ascii="GHEA Grapalat" w:hAnsi="GHEA Grapalat" w:cs="Sylfaen"/>
          <w:sz w:val="20"/>
          <w:szCs w:val="20"/>
          <w:lang w:val="ru-RU"/>
        </w:rPr>
        <w:t>դիմում</w:t>
      </w:r>
      <w:r w:rsidR="00EF4630" w:rsidRPr="0083785E">
        <w:rPr>
          <w:rFonts w:ascii="GHEA Grapalat" w:hAnsi="GHEA Grapalat" w:cs="Sylfaen"/>
          <w:sz w:val="20"/>
          <w:szCs w:val="20"/>
          <w:lang w:val="es-ES"/>
        </w:rPr>
        <w:t>-</w:t>
      </w:r>
      <w:r w:rsidR="00EF4630" w:rsidRPr="0083785E">
        <w:rPr>
          <w:rFonts w:ascii="GHEA Grapalat" w:hAnsi="GHEA Grapalat" w:cs="Sylfaen"/>
          <w:sz w:val="20"/>
          <w:szCs w:val="20"/>
        </w:rPr>
        <w:t>հայտարարություն</w:t>
      </w:r>
      <w:r w:rsidR="00096865" w:rsidRPr="0083785E">
        <w:rPr>
          <w:rFonts w:ascii="GHEA Grapalat" w:hAnsi="GHEA Grapalat" w:cs="Sylfaen"/>
          <w:sz w:val="20"/>
          <w:szCs w:val="20"/>
          <w:lang w:val="af-ZA"/>
        </w:rPr>
        <w:t xml:space="preserve">` </w:t>
      </w:r>
      <w:r w:rsidR="006F49AA" w:rsidRPr="0083785E">
        <w:rPr>
          <w:rFonts w:ascii="GHEA Grapalat" w:hAnsi="GHEA Grapalat" w:cs="Sylfaen"/>
          <w:sz w:val="20"/>
          <w:szCs w:val="20"/>
          <w:lang w:val="af-ZA"/>
        </w:rPr>
        <w:t>համաձայն հ</w:t>
      </w:r>
      <w:r w:rsidR="00096865" w:rsidRPr="0083785E">
        <w:rPr>
          <w:rFonts w:ascii="GHEA Grapalat" w:hAnsi="GHEA Grapalat" w:cs="Sylfaen"/>
          <w:sz w:val="20"/>
          <w:szCs w:val="20"/>
          <w:lang w:val="ru-RU"/>
        </w:rPr>
        <w:t>ավելված</w:t>
      </w:r>
      <w:r w:rsidR="00096865" w:rsidRPr="0083785E">
        <w:rPr>
          <w:rFonts w:ascii="GHEA Grapalat" w:hAnsi="GHEA Grapalat" w:cs="Sylfaen"/>
          <w:sz w:val="20"/>
          <w:szCs w:val="20"/>
          <w:lang w:val="af-ZA"/>
        </w:rPr>
        <w:t xml:space="preserve"> N 1</w:t>
      </w:r>
      <w:r w:rsidR="006F49AA" w:rsidRPr="0083785E">
        <w:rPr>
          <w:rFonts w:ascii="GHEA Grapalat" w:hAnsi="GHEA Grapalat" w:cs="Sylfaen"/>
          <w:sz w:val="20"/>
          <w:szCs w:val="20"/>
          <w:lang w:val="af-ZA"/>
        </w:rPr>
        <w:t>-ի</w:t>
      </w:r>
      <w:r w:rsidR="00BC6807" w:rsidRPr="0083785E">
        <w:rPr>
          <w:rFonts w:ascii="GHEA Grapalat" w:hAnsi="GHEA Grapalat" w:cs="Sylfaen"/>
          <w:sz w:val="20"/>
          <w:szCs w:val="20"/>
          <w:lang w:val="es-ES"/>
        </w:rPr>
        <w:t>.</w:t>
      </w:r>
    </w:p>
    <w:p w:rsidR="00FD261B" w:rsidRPr="0083785E" w:rsidRDefault="00096865" w:rsidP="00FD261B">
      <w:pPr>
        <w:ind w:firstLine="567"/>
        <w:jc w:val="both"/>
        <w:rPr>
          <w:rFonts w:ascii="GHEA Grapalat" w:hAnsi="GHEA Grapalat" w:cs="Sylfaen"/>
          <w:sz w:val="20"/>
          <w:szCs w:val="20"/>
          <w:lang w:val="hy-AM"/>
        </w:rPr>
      </w:pPr>
      <w:r w:rsidRPr="0083785E">
        <w:rPr>
          <w:rFonts w:ascii="GHEA Grapalat" w:hAnsi="GHEA Grapalat" w:cs="Sylfaen"/>
          <w:sz w:val="20"/>
          <w:szCs w:val="20"/>
          <w:lang w:val="af-ZA"/>
        </w:rPr>
        <w:t>2.</w:t>
      </w:r>
      <w:r w:rsidR="00180EE9" w:rsidRPr="0083785E">
        <w:rPr>
          <w:rFonts w:ascii="GHEA Grapalat" w:hAnsi="GHEA Grapalat" w:cs="Sylfaen"/>
          <w:sz w:val="20"/>
          <w:szCs w:val="20"/>
          <w:lang w:val="af-ZA"/>
        </w:rPr>
        <w:t>2</w:t>
      </w:r>
      <w:r w:rsidRPr="0083785E">
        <w:rPr>
          <w:rFonts w:ascii="GHEA Grapalat" w:hAnsi="GHEA Grapalat" w:cs="Sylfaen"/>
          <w:sz w:val="20"/>
          <w:szCs w:val="20"/>
          <w:lang w:val="af-ZA"/>
        </w:rPr>
        <w:t xml:space="preserve"> </w:t>
      </w:r>
      <w:r w:rsidR="00CF1E11" w:rsidRPr="0083785E">
        <w:rPr>
          <w:rFonts w:ascii="GHEA Grapalat" w:hAnsi="GHEA Grapalat" w:cs="Sylfaen"/>
          <w:sz w:val="20"/>
          <w:szCs w:val="20"/>
          <w:lang w:val="af-ZA"/>
        </w:rPr>
        <w:t xml:space="preserve"> </w:t>
      </w:r>
      <w:r w:rsidR="00CF1E11" w:rsidRPr="0083785E">
        <w:rPr>
          <w:rFonts w:ascii="GHEA Grapalat" w:hAnsi="GHEA Grapalat" w:cs="Sylfaen"/>
          <w:sz w:val="20"/>
          <w:szCs w:val="20"/>
          <w:lang w:val="hy-AM"/>
        </w:rPr>
        <w:t>հայտի</w:t>
      </w:r>
      <w:r w:rsidR="00CF1E11" w:rsidRPr="0083785E">
        <w:rPr>
          <w:rFonts w:ascii="GHEA Grapalat" w:hAnsi="GHEA Grapalat" w:cs="Sylfaen"/>
          <w:sz w:val="20"/>
          <w:szCs w:val="20"/>
          <w:lang w:val="af-ZA"/>
        </w:rPr>
        <w:t xml:space="preserve"> </w:t>
      </w:r>
      <w:r w:rsidR="00CF1E11" w:rsidRPr="0083785E">
        <w:rPr>
          <w:rFonts w:ascii="GHEA Grapalat" w:hAnsi="GHEA Grapalat" w:cs="Sylfaen"/>
          <w:sz w:val="20"/>
          <w:szCs w:val="20"/>
          <w:lang w:val="hy-AM"/>
        </w:rPr>
        <w:t>ապահովում, որը ներկայացվում է կանխիկ փողի կամ բանկային երաշխիքի ձևով</w:t>
      </w:r>
      <w:r w:rsidR="00CF1E11" w:rsidRPr="0083785E">
        <w:rPr>
          <w:rFonts w:ascii="GHEA Grapalat" w:hAnsi="GHEA Grapalat" w:cs="Sylfaen"/>
          <w:sz w:val="20"/>
          <w:szCs w:val="20"/>
          <w:lang w:val="af-ZA"/>
        </w:rPr>
        <w:t xml:space="preserve"> (</w:t>
      </w:r>
      <w:r w:rsidR="00CF1E11" w:rsidRPr="0083785E">
        <w:rPr>
          <w:rFonts w:ascii="GHEA Grapalat" w:hAnsi="GHEA Grapalat" w:cs="Sylfaen"/>
          <w:sz w:val="20"/>
          <w:szCs w:val="20"/>
        </w:rPr>
        <w:t>հավելված</w:t>
      </w:r>
      <w:r w:rsidR="00945118" w:rsidRPr="0083785E">
        <w:rPr>
          <w:rFonts w:ascii="GHEA Grapalat" w:hAnsi="GHEA Grapalat" w:cs="Sylfaen"/>
          <w:sz w:val="20"/>
          <w:szCs w:val="20"/>
          <w:lang w:val="hy-AM"/>
        </w:rPr>
        <w:t xml:space="preserve"> </w:t>
      </w:r>
      <w:r w:rsidR="00CF1E11" w:rsidRPr="0083785E">
        <w:rPr>
          <w:rFonts w:ascii="GHEA Grapalat" w:hAnsi="GHEA Grapalat" w:cs="Sylfaen"/>
          <w:sz w:val="20"/>
          <w:szCs w:val="20"/>
          <w:lang w:val="af-ZA"/>
        </w:rPr>
        <w:t>3)</w:t>
      </w:r>
      <w:r w:rsidR="00945118" w:rsidRPr="0083785E">
        <w:rPr>
          <w:rFonts w:ascii="GHEA Grapalat" w:hAnsi="GHEA Grapalat" w:cs="Sylfaen"/>
          <w:sz w:val="20"/>
          <w:szCs w:val="20"/>
          <w:lang w:val="hy-AM"/>
        </w:rPr>
        <w:t xml:space="preserve"> </w:t>
      </w:r>
      <w:r w:rsidR="00CF1E11" w:rsidRPr="0083785E">
        <w:rPr>
          <w:rFonts w:ascii="GHEA Grapalat" w:hAnsi="GHEA Grapalat" w:cs="Sylfaen"/>
          <w:sz w:val="20"/>
          <w:szCs w:val="20"/>
          <w:lang w:val="hy-AM"/>
        </w:rPr>
        <w:t xml:space="preserve">: </w:t>
      </w:r>
      <w:r w:rsidR="00FD261B" w:rsidRPr="0083785E">
        <w:rPr>
          <w:rFonts w:ascii="GHEA Grapalat" w:hAnsi="GHEA Grapalat" w:cs="Sylfaen"/>
          <w:sz w:val="20"/>
          <w:szCs w:val="20"/>
          <w:lang w:val="hy-AM"/>
        </w:rPr>
        <w:t xml:space="preserve"> </w:t>
      </w:r>
    </w:p>
    <w:p w:rsidR="0073620A" w:rsidRDefault="00CF1E11" w:rsidP="0073620A">
      <w:pPr>
        <w:ind w:firstLine="567"/>
        <w:jc w:val="both"/>
        <w:rPr>
          <w:rFonts w:ascii="GHEA Grapalat" w:hAnsi="GHEA Grapalat" w:cs="Sylfaen"/>
          <w:sz w:val="20"/>
          <w:szCs w:val="20"/>
          <w:lang w:val="hy-AM"/>
        </w:rPr>
      </w:pPr>
      <w:r w:rsidRPr="0083785E">
        <w:rPr>
          <w:rFonts w:ascii="GHEA Grapalat" w:hAnsi="GHEA Grapalat" w:cs="Sylfaen"/>
          <w:sz w:val="20"/>
          <w:szCs w:val="20"/>
          <w:lang w:val="hy-AM"/>
        </w:rPr>
        <w:t xml:space="preserve">Ընդ որում հայտով ներկայացվում է կանխիկ փողի վճարումը հավաստող բնօրինակ փաստաթղթի </w:t>
      </w:r>
      <w:r w:rsidR="00945118" w:rsidRPr="0083785E">
        <w:rPr>
          <w:rFonts w:ascii="GHEA Grapalat" w:hAnsi="GHEA Grapalat" w:cs="Sylfaen"/>
          <w:sz w:val="20"/>
          <w:szCs w:val="20"/>
          <w:lang w:val="hy-AM"/>
        </w:rPr>
        <w:t xml:space="preserve"> </w:t>
      </w:r>
      <w:r w:rsidRPr="0083785E">
        <w:rPr>
          <w:rFonts w:ascii="GHEA Grapalat" w:hAnsi="GHEA Grapalat" w:cs="Sylfaen"/>
          <w:sz w:val="20"/>
          <w:szCs w:val="20"/>
          <w:lang w:val="hy-AM"/>
        </w:rPr>
        <w:t xml:space="preserve">կամ </w:t>
      </w:r>
    </w:p>
    <w:p w:rsidR="00CF1E11" w:rsidRPr="0073620A" w:rsidRDefault="00CF1E11" w:rsidP="0073620A">
      <w:pPr>
        <w:ind w:firstLine="567"/>
        <w:jc w:val="both"/>
        <w:rPr>
          <w:rFonts w:ascii="GHEA Grapalat" w:hAnsi="GHEA Grapalat" w:cs="Sylfaen"/>
          <w:sz w:val="20"/>
          <w:szCs w:val="20"/>
          <w:lang w:val="hy-AM"/>
        </w:rPr>
      </w:pPr>
      <w:r w:rsidRPr="0083785E">
        <w:rPr>
          <w:rFonts w:ascii="GHEA Grapalat" w:hAnsi="GHEA Grapalat" w:cs="Sylfaen"/>
          <w:sz w:val="20"/>
          <w:szCs w:val="20"/>
          <w:lang w:val="hy-AM"/>
        </w:rPr>
        <w:t>բանկային երաշխիքի բնօրինակը</w:t>
      </w:r>
      <w:r w:rsidRPr="0083785E">
        <w:rPr>
          <w:rFonts w:ascii="GHEA Grapalat" w:hAnsi="GHEA Grapalat" w:cs="Sylfaen"/>
          <w:sz w:val="20"/>
          <w:szCs w:val="20"/>
          <w:lang w:val="af-ZA"/>
        </w:rPr>
        <w:t>:</w:t>
      </w:r>
      <w:r w:rsidRPr="0083785E" w:rsidDel="00B26608">
        <w:rPr>
          <w:rFonts w:ascii="GHEA Grapalat" w:hAnsi="GHEA Grapalat" w:cs="Sylfaen"/>
          <w:sz w:val="20"/>
          <w:szCs w:val="20"/>
          <w:lang w:val="hy-AM"/>
        </w:rPr>
        <w:t xml:space="preserve"> </w:t>
      </w:r>
      <w:r w:rsidRPr="0083785E">
        <w:rPr>
          <w:rStyle w:val="af6"/>
          <w:rFonts w:ascii="GHEA Grapalat" w:hAnsi="GHEA Grapalat"/>
          <w:color w:val="FFFFFF"/>
          <w:sz w:val="20"/>
          <w:szCs w:val="20"/>
          <w:lang w:val="hy-AM"/>
        </w:rPr>
        <w:footnoteReference w:id="5"/>
      </w:r>
    </w:p>
    <w:p w:rsidR="002B3155" w:rsidRPr="0083785E" w:rsidRDefault="00E51562" w:rsidP="00EF4630">
      <w:pPr>
        <w:pStyle w:val="norm"/>
        <w:spacing w:line="276" w:lineRule="auto"/>
        <w:ind w:firstLine="567"/>
        <w:rPr>
          <w:rFonts w:ascii="GHEA Grapalat" w:hAnsi="GHEA Grapalat" w:cs="Sylfaen"/>
          <w:sz w:val="20"/>
          <w:lang w:val="hy-AM" w:eastAsia="en-US"/>
        </w:rPr>
      </w:pPr>
      <w:r w:rsidRPr="0083785E">
        <w:rPr>
          <w:rFonts w:ascii="GHEA Grapalat" w:hAnsi="GHEA Grapalat" w:cs="Sylfaen"/>
          <w:sz w:val="20"/>
          <w:lang w:val="hy-AM"/>
        </w:rPr>
        <w:t xml:space="preserve">2.3 </w:t>
      </w:r>
      <w:r w:rsidR="00C96127" w:rsidRPr="0083785E">
        <w:rPr>
          <w:rFonts w:ascii="GHEA Grapalat" w:hAnsi="GHEA Grapalat" w:cs="Sylfaen"/>
          <w:sz w:val="20"/>
          <w:lang w:val="af-ZA"/>
        </w:rPr>
        <w:t xml:space="preserve">ենթակապալի </w:t>
      </w:r>
      <w:r w:rsidR="00EF4630" w:rsidRPr="0083785E">
        <w:rPr>
          <w:rFonts w:ascii="GHEA Grapalat" w:hAnsi="GHEA Grapalat" w:cs="Sylfaen"/>
          <w:sz w:val="20"/>
          <w:lang w:val="hy-AM" w:eastAsia="en-US"/>
        </w:rPr>
        <w:t>պայմանագրի</w:t>
      </w:r>
      <w:r w:rsidR="00EF4630" w:rsidRPr="0083785E">
        <w:rPr>
          <w:rFonts w:ascii="GHEA Grapalat" w:hAnsi="GHEA Grapalat" w:cs="Sylfaen"/>
          <w:sz w:val="20"/>
          <w:lang w:val="af-ZA" w:eastAsia="en-US"/>
        </w:rPr>
        <w:t xml:space="preserve"> </w:t>
      </w:r>
      <w:r w:rsidR="00EF4630" w:rsidRPr="0083785E">
        <w:rPr>
          <w:rFonts w:ascii="GHEA Grapalat" w:hAnsi="GHEA Grapalat" w:cs="Sylfaen"/>
          <w:sz w:val="20"/>
          <w:lang w:val="hy-AM" w:eastAsia="en-US"/>
        </w:rPr>
        <w:t>պատճենը</w:t>
      </w:r>
      <w:r w:rsidR="00EF4630" w:rsidRPr="0083785E">
        <w:rPr>
          <w:rFonts w:ascii="GHEA Grapalat" w:hAnsi="GHEA Grapalat" w:cs="Sylfaen"/>
          <w:sz w:val="20"/>
          <w:lang w:val="af-ZA" w:eastAsia="en-US"/>
        </w:rPr>
        <w:t xml:space="preserve"> </w:t>
      </w:r>
      <w:r w:rsidR="00EF4630" w:rsidRPr="0083785E">
        <w:rPr>
          <w:rFonts w:ascii="GHEA Grapalat" w:hAnsi="GHEA Grapalat" w:cs="Sylfaen"/>
          <w:sz w:val="20"/>
          <w:lang w:val="hy-AM" w:eastAsia="en-US"/>
        </w:rPr>
        <w:t>և</w:t>
      </w:r>
      <w:r w:rsidR="00EF4630" w:rsidRPr="0083785E">
        <w:rPr>
          <w:rFonts w:ascii="GHEA Grapalat" w:hAnsi="GHEA Grapalat" w:cs="Sylfaen"/>
          <w:sz w:val="20"/>
          <w:lang w:val="af-ZA" w:eastAsia="en-US"/>
        </w:rPr>
        <w:t xml:space="preserve"> </w:t>
      </w:r>
      <w:r w:rsidR="00EF4630" w:rsidRPr="0083785E">
        <w:rPr>
          <w:rFonts w:ascii="GHEA Grapalat" w:hAnsi="GHEA Grapalat" w:cs="Sylfaen"/>
          <w:sz w:val="20"/>
          <w:lang w:val="hy-AM" w:eastAsia="en-US"/>
        </w:rPr>
        <w:t>դրա</w:t>
      </w:r>
      <w:r w:rsidR="00EF4630" w:rsidRPr="0083785E">
        <w:rPr>
          <w:rFonts w:ascii="GHEA Grapalat" w:hAnsi="GHEA Grapalat" w:cs="Sylfaen"/>
          <w:sz w:val="20"/>
          <w:lang w:val="af-ZA" w:eastAsia="en-US"/>
        </w:rPr>
        <w:t xml:space="preserve"> </w:t>
      </w:r>
      <w:r w:rsidR="00EF4630" w:rsidRPr="0083785E">
        <w:rPr>
          <w:rFonts w:ascii="GHEA Grapalat" w:hAnsi="GHEA Grapalat" w:cs="Sylfaen"/>
          <w:sz w:val="20"/>
          <w:lang w:val="hy-AM" w:eastAsia="en-US"/>
        </w:rPr>
        <w:t>կողմ</w:t>
      </w:r>
      <w:r w:rsidR="00EF4630" w:rsidRPr="0083785E">
        <w:rPr>
          <w:rFonts w:ascii="GHEA Grapalat" w:hAnsi="GHEA Grapalat" w:cs="Sylfaen"/>
          <w:sz w:val="20"/>
          <w:lang w:val="af-ZA" w:eastAsia="en-US"/>
        </w:rPr>
        <w:t xml:space="preserve"> </w:t>
      </w:r>
      <w:r w:rsidR="00EF4630" w:rsidRPr="0083785E">
        <w:rPr>
          <w:rFonts w:ascii="GHEA Grapalat" w:hAnsi="GHEA Grapalat" w:cs="Sylfaen"/>
          <w:sz w:val="20"/>
          <w:lang w:val="hy-AM" w:eastAsia="en-US"/>
        </w:rPr>
        <w:t>հանդիսացող</w:t>
      </w:r>
      <w:r w:rsidR="00EF4630" w:rsidRPr="0083785E">
        <w:rPr>
          <w:rFonts w:ascii="GHEA Grapalat" w:hAnsi="GHEA Grapalat" w:cs="Sylfaen"/>
          <w:sz w:val="20"/>
          <w:lang w:val="af-ZA" w:eastAsia="en-US"/>
        </w:rPr>
        <w:t xml:space="preserve"> </w:t>
      </w:r>
      <w:r w:rsidR="00EF4630" w:rsidRPr="0083785E">
        <w:rPr>
          <w:rFonts w:ascii="GHEA Grapalat" w:hAnsi="GHEA Grapalat" w:cs="Sylfaen"/>
          <w:sz w:val="20"/>
          <w:lang w:val="hy-AM" w:eastAsia="en-US"/>
        </w:rPr>
        <w:t>անձի</w:t>
      </w:r>
      <w:r w:rsidR="00EF4630" w:rsidRPr="0083785E">
        <w:rPr>
          <w:rFonts w:ascii="GHEA Grapalat" w:hAnsi="GHEA Grapalat" w:cs="Sylfaen"/>
          <w:sz w:val="20"/>
          <w:lang w:val="af-ZA" w:eastAsia="en-US"/>
        </w:rPr>
        <w:t xml:space="preserve"> </w:t>
      </w:r>
      <w:r w:rsidR="00EF4630" w:rsidRPr="0083785E">
        <w:rPr>
          <w:rFonts w:ascii="GHEA Grapalat" w:hAnsi="GHEA Grapalat" w:cs="Sylfaen"/>
          <w:sz w:val="20"/>
          <w:lang w:val="hy-AM" w:eastAsia="en-US"/>
        </w:rPr>
        <w:t>տվյալները</w:t>
      </w:r>
      <w:r w:rsidR="00EF4630" w:rsidRPr="0083785E">
        <w:rPr>
          <w:rFonts w:ascii="GHEA Grapalat" w:hAnsi="GHEA Grapalat" w:cs="Sylfaen"/>
          <w:sz w:val="20"/>
          <w:lang w:val="af-ZA" w:eastAsia="en-US"/>
        </w:rPr>
        <w:t xml:space="preserve">, </w:t>
      </w:r>
      <w:r w:rsidR="00EF4630" w:rsidRPr="0083785E">
        <w:rPr>
          <w:rFonts w:ascii="GHEA Grapalat" w:hAnsi="GHEA Grapalat" w:cs="Sylfaen"/>
          <w:sz w:val="20"/>
          <w:lang w:val="hy-AM" w:eastAsia="en-US"/>
        </w:rPr>
        <w:t>եթե</w:t>
      </w:r>
      <w:r w:rsidR="00EF4630" w:rsidRPr="0083785E">
        <w:rPr>
          <w:rFonts w:ascii="GHEA Grapalat" w:hAnsi="GHEA Grapalat" w:cs="Sylfaen"/>
          <w:sz w:val="20"/>
          <w:lang w:val="af-ZA" w:eastAsia="en-US"/>
        </w:rPr>
        <w:t xml:space="preserve"> </w:t>
      </w:r>
    </w:p>
    <w:p w:rsidR="00EF4630" w:rsidRPr="0083785E" w:rsidRDefault="00EF4630" w:rsidP="00EF4630">
      <w:pPr>
        <w:pStyle w:val="norm"/>
        <w:spacing w:line="276" w:lineRule="auto"/>
        <w:ind w:firstLine="567"/>
        <w:rPr>
          <w:rFonts w:ascii="GHEA Grapalat" w:hAnsi="GHEA Grapalat" w:cs="Sylfaen"/>
          <w:sz w:val="20"/>
          <w:lang w:val="af-ZA" w:eastAsia="en-US"/>
        </w:rPr>
      </w:pPr>
      <w:r w:rsidRPr="0083785E">
        <w:rPr>
          <w:rFonts w:ascii="GHEA Grapalat" w:hAnsi="GHEA Grapalat" w:cs="Sylfaen"/>
          <w:sz w:val="20"/>
          <w:lang w:val="hy-AM" w:eastAsia="en-US"/>
        </w:rPr>
        <w:t>պայմանագիրն</w:t>
      </w:r>
      <w:r w:rsidRPr="0083785E">
        <w:rPr>
          <w:rFonts w:ascii="GHEA Grapalat" w:hAnsi="GHEA Grapalat" w:cs="Sylfaen"/>
          <w:sz w:val="20"/>
          <w:lang w:val="af-ZA" w:eastAsia="en-US"/>
        </w:rPr>
        <w:t xml:space="preserve"> </w:t>
      </w:r>
      <w:r w:rsidRPr="0083785E">
        <w:rPr>
          <w:rFonts w:ascii="GHEA Grapalat" w:hAnsi="GHEA Grapalat" w:cs="Sylfaen"/>
          <w:sz w:val="20"/>
          <w:lang w:val="hy-AM" w:eastAsia="en-US"/>
        </w:rPr>
        <w:t>իրականացվելու</w:t>
      </w:r>
      <w:r w:rsidRPr="0083785E">
        <w:rPr>
          <w:rFonts w:ascii="GHEA Grapalat" w:hAnsi="GHEA Grapalat" w:cs="Sylfaen"/>
          <w:sz w:val="20"/>
          <w:lang w:val="af-ZA" w:eastAsia="en-US"/>
        </w:rPr>
        <w:t xml:space="preserve"> </w:t>
      </w:r>
      <w:r w:rsidRPr="0083785E">
        <w:rPr>
          <w:rFonts w:ascii="GHEA Grapalat" w:hAnsi="GHEA Grapalat" w:cs="Sylfaen"/>
          <w:sz w:val="20"/>
          <w:lang w:val="hy-AM" w:eastAsia="en-US"/>
        </w:rPr>
        <w:t>է</w:t>
      </w:r>
      <w:r w:rsidRPr="0083785E">
        <w:rPr>
          <w:rFonts w:ascii="GHEA Grapalat" w:hAnsi="GHEA Grapalat" w:cs="Sylfaen"/>
          <w:sz w:val="20"/>
          <w:lang w:val="af-ZA" w:eastAsia="en-US"/>
        </w:rPr>
        <w:t xml:space="preserve"> </w:t>
      </w:r>
      <w:r w:rsidRPr="0083785E">
        <w:rPr>
          <w:rFonts w:ascii="GHEA Grapalat" w:hAnsi="GHEA Grapalat" w:cs="Sylfaen"/>
          <w:sz w:val="20"/>
          <w:lang w:val="hy-AM" w:eastAsia="en-US"/>
        </w:rPr>
        <w:t>գործակալության</w:t>
      </w:r>
      <w:r w:rsidRPr="0083785E">
        <w:rPr>
          <w:rFonts w:ascii="GHEA Grapalat" w:hAnsi="GHEA Grapalat" w:cs="Sylfaen"/>
          <w:sz w:val="20"/>
          <w:lang w:val="af-ZA" w:eastAsia="en-US"/>
        </w:rPr>
        <w:t xml:space="preserve"> </w:t>
      </w:r>
      <w:r w:rsidRPr="0083785E">
        <w:rPr>
          <w:rFonts w:ascii="GHEA Grapalat" w:hAnsi="GHEA Grapalat" w:cs="Sylfaen"/>
          <w:sz w:val="20"/>
          <w:lang w:val="hy-AM" w:eastAsia="en-US"/>
        </w:rPr>
        <w:t>միջոցով</w:t>
      </w:r>
      <w:r w:rsidRPr="0083785E">
        <w:rPr>
          <w:rFonts w:ascii="GHEA Grapalat" w:hAnsi="GHEA Grapalat" w:cs="Sylfaen"/>
          <w:sz w:val="20"/>
          <w:lang w:val="af-ZA" w:eastAsia="en-US"/>
        </w:rPr>
        <w:t>.</w:t>
      </w:r>
    </w:p>
    <w:p w:rsidR="002B3155" w:rsidRPr="0083785E" w:rsidRDefault="00E51562" w:rsidP="00505AD4">
      <w:pPr>
        <w:pStyle w:val="norm"/>
        <w:spacing w:line="240" w:lineRule="auto"/>
        <w:ind w:firstLine="567"/>
        <w:rPr>
          <w:rFonts w:ascii="GHEA Grapalat" w:hAnsi="GHEA Grapalat" w:cs="Sylfaen"/>
          <w:sz w:val="20"/>
          <w:lang w:val="hy-AM" w:eastAsia="en-US"/>
        </w:rPr>
      </w:pPr>
      <w:r w:rsidRPr="0083785E">
        <w:rPr>
          <w:rFonts w:ascii="GHEA Grapalat" w:hAnsi="GHEA Grapalat" w:cs="Sylfaen"/>
          <w:sz w:val="20"/>
          <w:lang w:val="af-ZA" w:eastAsia="en-US"/>
        </w:rPr>
        <w:t>2.</w:t>
      </w:r>
      <w:r w:rsidRPr="0083785E">
        <w:rPr>
          <w:rFonts w:ascii="GHEA Grapalat" w:hAnsi="GHEA Grapalat" w:cs="Sylfaen"/>
          <w:sz w:val="20"/>
          <w:lang w:val="hy-AM" w:eastAsia="en-US"/>
        </w:rPr>
        <w:t>4</w:t>
      </w:r>
      <w:r w:rsidR="00EF4630" w:rsidRPr="0083785E">
        <w:rPr>
          <w:rFonts w:ascii="GHEA Grapalat" w:hAnsi="GHEA Grapalat" w:cs="Sylfaen"/>
          <w:sz w:val="20"/>
          <w:lang w:val="af-ZA" w:eastAsia="en-US"/>
        </w:rPr>
        <w:t xml:space="preserve"> </w:t>
      </w:r>
      <w:r w:rsidR="00EF4630" w:rsidRPr="0083785E">
        <w:rPr>
          <w:rFonts w:ascii="GHEA Grapalat" w:hAnsi="GHEA Grapalat" w:cs="Sylfaen"/>
          <w:sz w:val="20"/>
          <w:lang w:eastAsia="en-US"/>
        </w:rPr>
        <w:t>համատեղ</w:t>
      </w:r>
      <w:r w:rsidR="00EF4630" w:rsidRPr="0083785E">
        <w:rPr>
          <w:rFonts w:ascii="GHEA Grapalat" w:hAnsi="GHEA Grapalat" w:cs="Sylfaen"/>
          <w:sz w:val="20"/>
          <w:lang w:val="af-ZA" w:eastAsia="en-US"/>
        </w:rPr>
        <w:t xml:space="preserve"> </w:t>
      </w:r>
      <w:r w:rsidR="00EF4630" w:rsidRPr="0083785E">
        <w:rPr>
          <w:rFonts w:ascii="GHEA Grapalat" w:hAnsi="GHEA Grapalat" w:cs="Sylfaen"/>
          <w:sz w:val="20"/>
          <w:lang w:eastAsia="en-US"/>
        </w:rPr>
        <w:t>գործունեության</w:t>
      </w:r>
      <w:r w:rsidR="00EF4630" w:rsidRPr="0083785E">
        <w:rPr>
          <w:rFonts w:ascii="GHEA Grapalat" w:hAnsi="GHEA Grapalat" w:cs="Sylfaen"/>
          <w:sz w:val="20"/>
          <w:lang w:val="af-ZA" w:eastAsia="en-US"/>
        </w:rPr>
        <w:t xml:space="preserve"> </w:t>
      </w:r>
      <w:r w:rsidR="00EF4630" w:rsidRPr="0083785E">
        <w:rPr>
          <w:rFonts w:ascii="GHEA Grapalat" w:hAnsi="GHEA Grapalat" w:cs="Sylfaen"/>
          <w:sz w:val="20"/>
          <w:lang w:eastAsia="en-US"/>
        </w:rPr>
        <w:t>պայմանագիրը</w:t>
      </w:r>
      <w:r w:rsidR="00EF4630" w:rsidRPr="0083785E">
        <w:rPr>
          <w:rFonts w:ascii="GHEA Grapalat" w:hAnsi="GHEA Grapalat" w:cs="Sylfaen"/>
          <w:sz w:val="20"/>
          <w:lang w:val="af-ZA" w:eastAsia="en-US"/>
        </w:rPr>
        <w:t xml:space="preserve">, </w:t>
      </w:r>
      <w:r w:rsidR="00EF4630" w:rsidRPr="0083785E">
        <w:rPr>
          <w:rFonts w:ascii="GHEA Grapalat" w:hAnsi="GHEA Grapalat" w:cs="Sylfaen"/>
          <w:sz w:val="20"/>
          <w:lang w:eastAsia="en-US"/>
        </w:rPr>
        <w:t>եթե</w:t>
      </w:r>
      <w:r w:rsidR="00EF4630" w:rsidRPr="0083785E">
        <w:rPr>
          <w:rFonts w:ascii="GHEA Grapalat" w:hAnsi="GHEA Grapalat" w:cs="Sylfaen"/>
          <w:sz w:val="20"/>
          <w:lang w:val="af-ZA" w:eastAsia="en-US"/>
        </w:rPr>
        <w:t xml:space="preserve"> </w:t>
      </w:r>
      <w:r w:rsidR="00EF4630" w:rsidRPr="0083785E">
        <w:rPr>
          <w:rFonts w:ascii="GHEA Grapalat" w:hAnsi="GHEA Grapalat" w:cs="Sylfaen"/>
          <w:sz w:val="20"/>
          <w:lang w:eastAsia="en-US"/>
        </w:rPr>
        <w:t>մասնակիցները</w:t>
      </w:r>
      <w:r w:rsidR="00EF4630" w:rsidRPr="0083785E">
        <w:rPr>
          <w:rFonts w:ascii="GHEA Grapalat" w:hAnsi="GHEA Grapalat" w:cs="Sylfaen"/>
          <w:sz w:val="20"/>
          <w:lang w:val="af-ZA" w:eastAsia="en-US"/>
        </w:rPr>
        <w:t xml:space="preserve"> </w:t>
      </w:r>
      <w:r w:rsidR="00EF4630" w:rsidRPr="0083785E">
        <w:rPr>
          <w:rFonts w:ascii="GHEA Grapalat" w:hAnsi="GHEA Grapalat" w:cs="Sylfaen"/>
          <w:sz w:val="20"/>
          <w:lang w:eastAsia="en-US"/>
        </w:rPr>
        <w:t>գնման</w:t>
      </w:r>
      <w:r w:rsidR="00EF4630" w:rsidRPr="0083785E">
        <w:rPr>
          <w:rFonts w:ascii="GHEA Grapalat" w:hAnsi="GHEA Grapalat" w:cs="Sylfaen"/>
          <w:sz w:val="20"/>
          <w:lang w:val="af-ZA" w:eastAsia="en-US"/>
        </w:rPr>
        <w:t xml:space="preserve"> </w:t>
      </w:r>
      <w:r w:rsidR="00EF4630" w:rsidRPr="0083785E">
        <w:rPr>
          <w:rFonts w:ascii="GHEA Grapalat" w:hAnsi="GHEA Grapalat" w:cs="Sylfaen"/>
          <w:sz w:val="20"/>
          <w:lang w:eastAsia="en-US"/>
        </w:rPr>
        <w:t>ընթացակարգին</w:t>
      </w:r>
      <w:r w:rsidR="00EF4630" w:rsidRPr="0083785E">
        <w:rPr>
          <w:rFonts w:ascii="GHEA Grapalat" w:hAnsi="GHEA Grapalat" w:cs="Sylfaen"/>
          <w:sz w:val="20"/>
          <w:lang w:val="af-ZA" w:eastAsia="en-US"/>
        </w:rPr>
        <w:t xml:space="preserve"> </w:t>
      </w:r>
    </w:p>
    <w:p w:rsidR="00EF4630" w:rsidRPr="0083785E" w:rsidRDefault="00EF4630" w:rsidP="00505AD4">
      <w:pPr>
        <w:pStyle w:val="norm"/>
        <w:spacing w:line="240" w:lineRule="auto"/>
        <w:ind w:firstLine="567"/>
        <w:rPr>
          <w:rFonts w:ascii="GHEA Grapalat" w:hAnsi="GHEA Grapalat" w:cs="Sylfaen"/>
          <w:color w:val="FFFFFF"/>
          <w:sz w:val="20"/>
          <w:lang w:val="af-ZA" w:eastAsia="en-US"/>
        </w:rPr>
      </w:pPr>
      <w:r w:rsidRPr="0083785E">
        <w:rPr>
          <w:rFonts w:ascii="GHEA Grapalat" w:hAnsi="GHEA Grapalat" w:cs="Sylfaen"/>
          <w:sz w:val="20"/>
          <w:lang w:val="hy-AM" w:eastAsia="en-US"/>
        </w:rPr>
        <w:t>մասնակցում</w:t>
      </w:r>
      <w:r w:rsidRPr="0083785E">
        <w:rPr>
          <w:rFonts w:ascii="GHEA Grapalat" w:hAnsi="GHEA Grapalat" w:cs="Sylfaen"/>
          <w:sz w:val="20"/>
          <w:lang w:val="af-ZA" w:eastAsia="en-US"/>
        </w:rPr>
        <w:t xml:space="preserve"> </w:t>
      </w:r>
      <w:r w:rsidRPr="0083785E">
        <w:rPr>
          <w:rFonts w:ascii="GHEA Grapalat" w:hAnsi="GHEA Grapalat" w:cs="Sylfaen"/>
          <w:sz w:val="20"/>
          <w:lang w:val="hy-AM" w:eastAsia="en-US"/>
        </w:rPr>
        <w:t>են</w:t>
      </w:r>
      <w:r w:rsidRPr="0083785E">
        <w:rPr>
          <w:rFonts w:ascii="GHEA Grapalat" w:hAnsi="GHEA Grapalat" w:cs="Sylfaen"/>
          <w:sz w:val="20"/>
          <w:lang w:val="af-ZA" w:eastAsia="en-US"/>
        </w:rPr>
        <w:t xml:space="preserve"> </w:t>
      </w:r>
      <w:r w:rsidRPr="0083785E">
        <w:rPr>
          <w:rFonts w:ascii="GHEA Grapalat" w:hAnsi="GHEA Grapalat" w:cs="Sylfaen"/>
          <w:sz w:val="20"/>
          <w:lang w:val="hy-AM" w:eastAsia="en-US"/>
        </w:rPr>
        <w:t>համատեղ</w:t>
      </w:r>
      <w:r w:rsidRPr="0083785E">
        <w:rPr>
          <w:rFonts w:ascii="GHEA Grapalat" w:hAnsi="GHEA Grapalat" w:cs="Sylfaen"/>
          <w:sz w:val="20"/>
          <w:lang w:val="af-ZA" w:eastAsia="en-US"/>
        </w:rPr>
        <w:t xml:space="preserve"> </w:t>
      </w:r>
      <w:r w:rsidRPr="0083785E">
        <w:rPr>
          <w:rFonts w:ascii="GHEA Grapalat" w:hAnsi="GHEA Grapalat" w:cs="Sylfaen"/>
          <w:sz w:val="20"/>
          <w:lang w:val="hy-AM" w:eastAsia="en-US"/>
        </w:rPr>
        <w:t>գործունեության</w:t>
      </w:r>
      <w:r w:rsidRPr="0083785E">
        <w:rPr>
          <w:rFonts w:ascii="GHEA Grapalat" w:hAnsi="GHEA Grapalat" w:cs="Sylfaen"/>
          <w:sz w:val="20"/>
          <w:lang w:val="af-ZA" w:eastAsia="en-US"/>
        </w:rPr>
        <w:t xml:space="preserve"> </w:t>
      </w:r>
      <w:r w:rsidRPr="0083785E">
        <w:rPr>
          <w:rFonts w:ascii="GHEA Grapalat" w:hAnsi="GHEA Grapalat" w:cs="Sylfaen"/>
          <w:sz w:val="20"/>
          <w:lang w:val="hy-AM" w:eastAsia="en-US"/>
        </w:rPr>
        <w:t>կարգով</w:t>
      </w:r>
      <w:r w:rsidRPr="0083785E">
        <w:rPr>
          <w:rFonts w:ascii="GHEA Grapalat" w:hAnsi="GHEA Grapalat" w:cs="Sylfaen"/>
          <w:sz w:val="20"/>
          <w:lang w:val="af-ZA" w:eastAsia="en-US"/>
        </w:rPr>
        <w:t xml:space="preserve"> (</w:t>
      </w:r>
      <w:r w:rsidRPr="0083785E">
        <w:rPr>
          <w:rFonts w:ascii="GHEA Grapalat" w:hAnsi="GHEA Grapalat" w:cs="Sylfaen"/>
          <w:sz w:val="20"/>
          <w:lang w:val="hy-AM" w:eastAsia="en-US"/>
        </w:rPr>
        <w:t>կոնսորցիումով</w:t>
      </w:r>
      <w:r w:rsidRPr="0083785E">
        <w:rPr>
          <w:rFonts w:ascii="GHEA Grapalat" w:hAnsi="GHEA Grapalat" w:cs="Sylfaen"/>
          <w:sz w:val="20"/>
          <w:lang w:val="af-ZA" w:eastAsia="en-US"/>
        </w:rPr>
        <w:t>).</w:t>
      </w:r>
      <w:r w:rsidR="00FF3C84" w:rsidRPr="0083785E">
        <w:rPr>
          <w:rFonts w:ascii="GHEA Grapalat" w:hAnsi="GHEA Grapalat" w:cs="Sylfaen"/>
          <w:sz w:val="20"/>
          <w:lang w:val="af-ZA" w:eastAsia="en-US"/>
        </w:rPr>
        <w:t xml:space="preserve"> </w:t>
      </w:r>
      <w:r w:rsidR="00FF3C84" w:rsidRPr="0083785E">
        <w:rPr>
          <w:rFonts w:ascii="GHEA Grapalat" w:hAnsi="GHEA Grapalat" w:cs="Sylfaen"/>
          <w:color w:val="FFFFFF"/>
          <w:sz w:val="20"/>
          <w:lang w:val="af-ZA" w:eastAsia="en-US"/>
        </w:rPr>
        <w:t xml:space="preserve">   </w:t>
      </w:r>
      <w:r w:rsidRPr="0083785E">
        <w:rPr>
          <w:rStyle w:val="af6"/>
          <w:rFonts w:ascii="GHEA Grapalat" w:hAnsi="GHEA Grapalat" w:cs="Sylfaen"/>
          <w:color w:val="FFFFFF"/>
          <w:sz w:val="20"/>
          <w:lang w:val="af-ZA" w:eastAsia="en-US"/>
        </w:rPr>
        <w:footnoteReference w:id="6"/>
      </w:r>
    </w:p>
    <w:p w:rsidR="002E11D1" w:rsidRPr="0083785E" w:rsidRDefault="00096865" w:rsidP="00EF3662">
      <w:pPr>
        <w:ind w:firstLine="567"/>
        <w:jc w:val="both"/>
        <w:rPr>
          <w:rFonts w:ascii="GHEA Grapalat" w:hAnsi="GHEA Grapalat" w:cs="Sylfaen"/>
          <w:sz w:val="20"/>
          <w:szCs w:val="20"/>
          <w:lang w:val="af-ZA"/>
        </w:rPr>
      </w:pPr>
      <w:r w:rsidRPr="0083785E">
        <w:rPr>
          <w:rFonts w:ascii="GHEA Grapalat" w:hAnsi="GHEA Grapalat" w:cs="Sylfaen"/>
          <w:sz w:val="20"/>
          <w:szCs w:val="20"/>
          <w:lang w:val="af-ZA"/>
        </w:rPr>
        <w:t>2.</w:t>
      </w:r>
      <w:r w:rsidR="00E51562" w:rsidRPr="0083785E">
        <w:rPr>
          <w:rFonts w:ascii="GHEA Grapalat" w:hAnsi="GHEA Grapalat" w:cs="Sylfaen"/>
          <w:sz w:val="20"/>
          <w:szCs w:val="20"/>
          <w:lang w:val="hy-AM"/>
        </w:rPr>
        <w:t>5</w:t>
      </w:r>
      <w:r w:rsidR="00FF3C84" w:rsidRPr="0083785E">
        <w:rPr>
          <w:rFonts w:ascii="GHEA Grapalat" w:hAnsi="GHEA Grapalat" w:cs="Sylfaen"/>
          <w:sz w:val="20"/>
          <w:szCs w:val="20"/>
          <w:lang w:val="af-ZA"/>
        </w:rPr>
        <w:t xml:space="preserve"> </w:t>
      </w:r>
      <w:r w:rsidR="00E67BA7" w:rsidRPr="0083785E">
        <w:rPr>
          <w:rFonts w:ascii="GHEA Grapalat" w:hAnsi="GHEA Grapalat" w:cs="Sylfaen"/>
          <w:sz w:val="20"/>
          <w:szCs w:val="20"/>
          <w:lang w:val="hy-AM"/>
        </w:rPr>
        <w:t>գնային</w:t>
      </w:r>
      <w:r w:rsidR="00E67BA7" w:rsidRPr="0083785E">
        <w:rPr>
          <w:rFonts w:ascii="GHEA Grapalat" w:hAnsi="GHEA Grapalat" w:cs="Sylfaen"/>
          <w:sz w:val="20"/>
          <w:szCs w:val="20"/>
          <w:lang w:val="af-ZA"/>
        </w:rPr>
        <w:t xml:space="preserve"> </w:t>
      </w:r>
      <w:r w:rsidR="00E67BA7" w:rsidRPr="0083785E">
        <w:rPr>
          <w:rFonts w:ascii="GHEA Grapalat" w:hAnsi="GHEA Grapalat" w:cs="Sylfaen"/>
          <w:sz w:val="20"/>
          <w:szCs w:val="20"/>
          <w:lang w:val="hy-AM"/>
        </w:rPr>
        <w:t>առաջարկ</w:t>
      </w:r>
      <w:r w:rsidR="00294FFF" w:rsidRPr="0083785E">
        <w:rPr>
          <w:rFonts w:ascii="GHEA Grapalat" w:hAnsi="GHEA Grapalat" w:cs="Sylfaen"/>
          <w:sz w:val="20"/>
          <w:szCs w:val="20"/>
          <w:lang w:val="af-ZA"/>
        </w:rPr>
        <w:t xml:space="preserve">` </w:t>
      </w:r>
      <w:r w:rsidR="00294FFF" w:rsidRPr="0083785E">
        <w:rPr>
          <w:rFonts w:ascii="GHEA Grapalat" w:hAnsi="GHEA Grapalat" w:cs="Sylfaen"/>
          <w:sz w:val="20"/>
          <w:szCs w:val="20"/>
          <w:lang w:val="hy-AM"/>
        </w:rPr>
        <w:t>համաձայն</w:t>
      </w:r>
      <w:r w:rsidR="00294FFF" w:rsidRPr="0083785E">
        <w:rPr>
          <w:rFonts w:ascii="GHEA Grapalat" w:hAnsi="GHEA Grapalat" w:cs="Sylfaen"/>
          <w:sz w:val="20"/>
          <w:szCs w:val="20"/>
          <w:lang w:val="af-ZA"/>
        </w:rPr>
        <w:t xml:space="preserve"> </w:t>
      </w:r>
      <w:r w:rsidR="00294FFF" w:rsidRPr="0083785E">
        <w:rPr>
          <w:rFonts w:ascii="GHEA Grapalat" w:hAnsi="GHEA Grapalat" w:cs="Sylfaen"/>
          <w:sz w:val="20"/>
          <w:szCs w:val="20"/>
          <w:lang w:val="hy-AM"/>
        </w:rPr>
        <w:t>հավելված</w:t>
      </w:r>
      <w:r w:rsidR="00294FFF" w:rsidRPr="0083785E">
        <w:rPr>
          <w:rFonts w:ascii="GHEA Grapalat" w:hAnsi="GHEA Grapalat" w:cs="Sylfaen"/>
          <w:sz w:val="20"/>
          <w:szCs w:val="20"/>
          <w:lang w:val="af-ZA"/>
        </w:rPr>
        <w:t xml:space="preserve"> N </w:t>
      </w:r>
      <w:r w:rsidR="004D557A" w:rsidRPr="0083785E">
        <w:rPr>
          <w:rFonts w:ascii="GHEA Grapalat" w:hAnsi="GHEA Grapalat" w:cs="Sylfaen"/>
          <w:sz w:val="20"/>
          <w:szCs w:val="20"/>
          <w:lang w:val="af-ZA"/>
        </w:rPr>
        <w:t>2</w:t>
      </w:r>
      <w:r w:rsidR="00294FFF" w:rsidRPr="0083785E">
        <w:rPr>
          <w:rFonts w:ascii="GHEA Grapalat" w:hAnsi="GHEA Grapalat" w:cs="Sylfaen"/>
          <w:sz w:val="20"/>
          <w:szCs w:val="20"/>
          <w:lang w:val="af-ZA"/>
        </w:rPr>
        <w:t>-</w:t>
      </w:r>
      <w:r w:rsidR="00294FFF" w:rsidRPr="0083785E">
        <w:rPr>
          <w:rFonts w:ascii="GHEA Grapalat" w:hAnsi="GHEA Grapalat" w:cs="Sylfaen"/>
          <w:sz w:val="20"/>
          <w:szCs w:val="20"/>
          <w:lang w:val="hy-AM"/>
        </w:rPr>
        <w:t>ի</w:t>
      </w:r>
      <w:r w:rsidR="00294FFF" w:rsidRPr="0083785E">
        <w:rPr>
          <w:rFonts w:ascii="GHEA Grapalat" w:hAnsi="GHEA Grapalat" w:cs="Sylfaen"/>
          <w:sz w:val="20"/>
          <w:szCs w:val="20"/>
          <w:lang w:val="af-ZA"/>
        </w:rPr>
        <w:t>: Գնային առաջարկը</w:t>
      </w:r>
      <w:r w:rsidR="00E67BA7" w:rsidRPr="0083785E">
        <w:rPr>
          <w:rFonts w:ascii="GHEA Grapalat" w:hAnsi="GHEA Grapalat" w:cs="Sylfaen"/>
          <w:sz w:val="20"/>
          <w:szCs w:val="20"/>
          <w:lang w:val="af-ZA"/>
        </w:rPr>
        <w:t xml:space="preserve"> </w:t>
      </w:r>
      <w:r w:rsidR="00E67BA7" w:rsidRPr="0083785E">
        <w:rPr>
          <w:rFonts w:ascii="GHEA Grapalat" w:hAnsi="GHEA Grapalat" w:cs="Sylfaen"/>
          <w:sz w:val="20"/>
          <w:szCs w:val="20"/>
          <w:lang w:val="hy-AM"/>
        </w:rPr>
        <w:t>ներկայացվում</w:t>
      </w:r>
      <w:r w:rsidR="00E67BA7" w:rsidRPr="0083785E">
        <w:rPr>
          <w:rFonts w:ascii="GHEA Grapalat" w:hAnsi="GHEA Grapalat" w:cs="Sylfaen"/>
          <w:sz w:val="20"/>
          <w:szCs w:val="20"/>
          <w:lang w:val="af-ZA"/>
        </w:rPr>
        <w:t xml:space="preserve"> </w:t>
      </w:r>
      <w:r w:rsidR="00E67BA7" w:rsidRPr="0083785E">
        <w:rPr>
          <w:rFonts w:ascii="GHEA Grapalat" w:hAnsi="GHEA Grapalat" w:cs="Sylfaen"/>
          <w:sz w:val="20"/>
          <w:szCs w:val="20"/>
          <w:lang w:val="hy-AM"/>
        </w:rPr>
        <w:t>է</w:t>
      </w:r>
      <w:r w:rsidR="00E67BA7" w:rsidRPr="0083785E">
        <w:rPr>
          <w:rFonts w:ascii="GHEA Grapalat" w:hAnsi="GHEA Grapalat" w:cs="Sylfaen"/>
          <w:sz w:val="20"/>
          <w:szCs w:val="20"/>
          <w:lang w:val="af-ZA"/>
        </w:rPr>
        <w:t xml:space="preserve"> </w:t>
      </w:r>
      <w:r w:rsidR="005A1D54" w:rsidRPr="0083785E">
        <w:rPr>
          <w:rFonts w:ascii="GHEA Grapalat" w:hAnsi="GHEA Grapalat" w:cs="Sylfaen"/>
          <w:sz w:val="20"/>
          <w:szCs w:val="20"/>
          <w:lang w:val="hy-AM"/>
        </w:rPr>
        <w:t xml:space="preserve">արժեք, </w:t>
      </w:r>
      <w:r w:rsidR="00357C32" w:rsidRPr="0083785E">
        <w:rPr>
          <w:rFonts w:ascii="GHEA Grapalat" w:hAnsi="GHEA Grapalat" w:cs="Sylfaen"/>
          <w:sz w:val="20"/>
          <w:szCs w:val="20"/>
          <w:lang w:val="af-ZA"/>
        </w:rPr>
        <w:t xml:space="preserve">(ինքնարժեքի և կանխատեսվող շահույթի հանրագումարը) </w:t>
      </w:r>
      <w:r w:rsidR="00E67BA7" w:rsidRPr="0083785E">
        <w:rPr>
          <w:rFonts w:ascii="GHEA Grapalat" w:hAnsi="GHEA Grapalat" w:cs="Sylfaen"/>
          <w:sz w:val="20"/>
          <w:szCs w:val="20"/>
          <w:lang w:val="hy-AM"/>
        </w:rPr>
        <w:t>և</w:t>
      </w:r>
      <w:r w:rsidR="00E67BA7" w:rsidRPr="0083785E">
        <w:rPr>
          <w:rFonts w:ascii="GHEA Grapalat" w:hAnsi="GHEA Grapalat" w:cs="Sylfaen"/>
          <w:sz w:val="20"/>
          <w:szCs w:val="20"/>
          <w:lang w:val="af-ZA"/>
        </w:rPr>
        <w:t xml:space="preserve"> </w:t>
      </w:r>
      <w:r w:rsidR="00E67BA7" w:rsidRPr="0083785E">
        <w:rPr>
          <w:rFonts w:ascii="GHEA Grapalat" w:hAnsi="GHEA Grapalat" w:cs="Sylfaen"/>
          <w:sz w:val="20"/>
          <w:szCs w:val="20"/>
          <w:lang w:val="hy-AM"/>
        </w:rPr>
        <w:t>ավելացված</w:t>
      </w:r>
      <w:r w:rsidR="00E67BA7" w:rsidRPr="0083785E">
        <w:rPr>
          <w:rFonts w:ascii="GHEA Grapalat" w:hAnsi="GHEA Grapalat" w:cs="Sylfaen"/>
          <w:sz w:val="20"/>
          <w:szCs w:val="20"/>
          <w:lang w:val="af-ZA"/>
        </w:rPr>
        <w:t xml:space="preserve"> </w:t>
      </w:r>
      <w:r w:rsidR="00E67BA7" w:rsidRPr="0083785E">
        <w:rPr>
          <w:rFonts w:ascii="GHEA Grapalat" w:hAnsi="GHEA Grapalat" w:cs="Sylfaen"/>
          <w:sz w:val="20"/>
          <w:szCs w:val="20"/>
          <w:lang w:val="hy-AM"/>
        </w:rPr>
        <w:t>արժեքի</w:t>
      </w:r>
      <w:r w:rsidR="00E67BA7" w:rsidRPr="0083785E">
        <w:rPr>
          <w:rFonts w:ascii="GHEA Grapalat" w:hAnsi="GHEA Grapalat" w:cs="Sylfaen"/>
          <w:sz w:val="20"/>
          <w:szCs w:val="20"/>
          <w:lang w:val="af-ZA"/>
        </w:rPr>
        <w:t xml:space="preserve"> </w:t>
      </w:r>
      <w:r w:rsidR="00E67BA7" w:rsidRPr="0083785E">
        <w:rPr>
          <w:rFonts w:ascii="GHEA Grapalat" w:hAnsi="GHEA Grapalat" w:cs="Sylfaen"/>
          <w:sz w:val="20"/>
          <w:szCs w:val="20"/>
          <w:lang w:val="hy-AM"/>
        </w:rPr>
        <w:t>հարկ</w:t>
      </w:r>
      <w:r w:rsidR="00E67BA7" w:rsidRPr="0083785E" w:rsidDel="001A1F55">
        <w:rPr>
          <w:rFonts w:ascii="GHEA Grapalat" w:hAnsi="GHEA Grapalat" w:cs="Sylfaen"/>
          <w:sz w:val="20"/>
          <w:szCs w:val="20"/>
          <w:lang w:val="af-ZA"/>
        </w:rPr>
        <w:t xml:space="preserve"> </w:t>
      </w:r>
      <w:r w:rsidR="00E67BA7" w:rsidRPr="0083785E">
        <w:rPr>
          <w:rFonts w:ascii="GHEA Grapalat" w:hAnsi="GHEA Grapalat" w:cs="Sylfaen"/>
          <w:sz w:val="20"/>
          <w:szCs w:val="20"/>
          <w:lang w:val="hy-AM"/>
        </w:rPr>
        <w:t>ընդհանրական</w:t>
      </w:r>
      <w:r w:rsidR="00E67BA7" w:rsidRPr="0083785E">
        <w:rPr>
          <w:rFonts w:ascii="GHEA Grapalat" w:hAnsi="GHEA Grapalat" w:cs="Sylfaen"/>
          <w:sz w:val="20"/>
          <w:szCs w:val="20"/>
          <w:lang w:val="af-ZA"/>
        </w:rPr>
        <w:t xml:space="preserve"> </w:t>
      </w:r>
      <w:r w:rsidR="00E67BA7" w:rsidRPr="0083785E">
        <w:rPr>
          <w:rFonts w:ascii="GHEA Grapalat" w:hAnsi="GHEA Grapalat" w:cs="Sylfaen"/>
          <w:sz w:val="20"/>
          <w:szCs w:val="20"/>
          <w:lang w:val="hy-AM"/>
        </w:rPr>
        <w:t>բաղադրիչներից</w:t>
      </w:r>
      <w:r w:rsidR="00E67BA7" w:rsidRPr="0083785E">
        <w:rPr>
          <w:rFonts w:ascii="GHEA Grapalat" w:hAnsi="GHEA Grapalat" w:cs="Sylfaen"/>
          <w:sz w:val="20"/>
          <w:szCs w:val="20"/>
          <w:lang w:val="af-ZA"/>
        </w:rPr>
        <w:t xml:space="preserve"> </w:t>
      </w:r>
      <w:r w:rsidR="00E67BA7" w:rsidRPr="0083785E">
        <w:rPr>
          <w:rFonts w:ascii="GHEA Grapalat" w:hAnsi="GHEA Grapalat" w:cs="Sylfaen"/>
          <w:sz w:val="20"/>
          <w:szCs w:val="20"/>
          <w:lang w:val="hy-AM"/>
        </w:rPr>
        <w:t>բաղկացած</w:t>
      </w:r>
      <w:r w:rsidR="00E67BA7" w:rsidRPr="0083785E">
        <w:rPr>
          <w:rFonts w:ascii="GHEA Grapalat" w:hAnsi="GHEA Grapalat" w:cs="Sylfaen"/>
          <w:sz w:val="20"/>
          <w:szCs w:val="20"/>
          <w:lang w:val="af-ZA"/>
        </w:rPr>
        <w:t xml:space="preserve"> </w:t>
      </w:r>
      <w:r w:rsidR="00E67BA7" w:rsidRPr="0083785E">
        <w:rPr>
          <w:rFonts w:ascii="GHEA Grapalat" w:hAnsi="GHEA Grapalat" w:cs="Sylfaen"/>
          <w:sz w:val="20"/>
          <w:szCs w:val="20"/>
          <w:lang w:val="hy-AM"/>
        </w:rPr>
        <w:t>հաշվարկի</w:t>
      </w:r>
      <w:r w:rsidR="00E67BA7" w:rsidRPr="0083785E">
        <w:rPr>
          <w:rFonts w:ascii="GHEA Grapalat" w:hAnsi="GHEA Grapalat" w:cs="Sylfaen"/>
          <w:sz w:val="20"/>
          <w:szCs w:val="20"/>
          <w:lang w:val="af-ZA"/>
        </w:rPr>
        <w:t xml:space="preserve"> </w:t>
      </w:r>
      <w:r w:rsidR="00E67BA7" w:rsidRPr="0083785E">
        <w:rPr>
          <w:rFonts w:ascii="GHEA Grapalat" w:hAnsi="GHEA Grapalat" w:cs="Sylfaen"/>
          <w:sz w:val="20"/>
          <w:szCs w:val="20"/>
          <w:lang w:val="hy-AM"/>
        </w:rPr>
        <w:t>ձևով։</w:t>
      </w:r>
      <w:r w:rsidR="00E67BA7" w:rsidRPr="0083785E">
        <w:rPr>
          <w:rFonts w:ascii="GHEA Grapalat" w:hAnsi="GHEA Grapalat" w:cs="Sylfaen"/>
          <w:sz w:val="20"/>
          <w:szCs w:val="20"/>
          <w:lang w:val="af-ZA"/>
        </w:rPr>
        <w:t xml:space="preserve"> </w:t>
      </w:r>
      <w:r w:rsidR="00357C32" w:rsidRPr="0083785E">
        <w:rPr>
          <w:rFonts w:ascii="GHEA Grapalat" w:hAnsi="GHEA Grapalat" w:cs="Sylfaen"/>
          <w:sz w:val="20"/>
          <w:szCs w:val="20"/>
        </w:rPr>
        <w:t>Ա</w:t>
      </w:r>
      <w:r w:rsidR="005A1D54" w:rsidRPr="0083785E">
        <w:rPr>
          <w:rFonts w:ascii="GHEA Grapalat" w:hAnsi="GHEA Grapalat" w:cs="Sylfaen"/>
          <w:sz w:val="20"/>
          <w:szCs w:val="20"/>
          <w:lang w:val="hy-AM"/>
        </w:rPr>
        <w:t>րժեքի</w:t>
      </w:r>
      <w:r w:rsidR="005A1D54" w:rsidRPr="0083785E">
        <w:rPr>
          <w:rFonts w:ascii="GHEA Grapalat" w:hAnsi="GHEA Grapalat" w:cs="Sylfaen"/>
          <w:sz w:val="20"/>
          <w:szCs w:val="20"/>
          <w:lang w:val="af-ZA"/>
        </w:rPr>
        <w:t xml:space="preserve"> </w:t>
      </w:r>
      <w:r w:rsidR="00E67BA7" w:rsidRPr="0083785E">
        <w:rPr>
          <w:rFonts w:ascii="GHEA Grapalat" w:hAnsi="GHEA Grapalat" w:cs="Sylfaen"/>
          <w:sz w:val="20"/>
          <w:szCs w:val="20"/>
          <w:lang w:val="ru-RU"/>
        </w:rPr>
        <w:t>բաղադրիչների</w:t>
      </w:r>
      <w:r w:rsidR="00E67BA7" w:rsidRPr="0083785E">
        <w:rPr>
          <w:rFonts w:ascii="GHEA Grapalat" w:hAnsi="GHEA Grapalat" w:cs="Sylfaen"/>
          <w:sz w:val="20"/>
          <w:szCs w:val="20"/>
          <w:lang w:val="af-ZA"/>
        </w:rPr>
        <w:t xml:space="preserve"> </w:t>
      </w:r>
      <w:r w:rsidR="00E67BA7" w:rsidRPr="0083785E">
        <w:rPr>
          <w:rFonts w:ascii="GHEA Grapalat" w:hAnsi="GHEA Grapalat" w:cs="Sylfaen"/>
          <w:sz w:val="20"/>
          <w:szCs w:val="20"/>
          <w:lang w:val="ru-RU"/>
        </w:rPr>
        <w:t>հաշվարկ</w:t>
      </w:r>
      <w:r w:rsidR="00E67BA7" w:rsidRPr="0083785E">
        <w:rPr>
          <w:rFonts w:ascii="GHEA Grapalat" w:hAnsi="GHEA Grapalat" w:cs="Sylfaen"/>
          <w:sz w:val="20"/>
          <w:szCs w:val="20"/>
          <w:lang w:val="af-ZA"/>
        </w:rPr>
        <w:t xml:space="preserve">` </w:t>
      </w:r>
      <w:r w:rsidR="00E67BA7" w:rsidRPr="0083785E">
        <w:rPr>
          <w:rFonts w:ascii="GHEA Grapalat" w:hAnsi="GHEA Grapalat" w:cs="Sylfaen"/>
          <w:sz w:val="20"/>
          <w:szCs w:val="20"/>
          <w:lang w:val="ru-RU"/>
        </w:rPr>
        <w:t>բացվածք</w:t>
      </w:r>
      <w:r w:rsidR="00E67BA7" w:rsidRPr="0083785E">
        <w:rPr>
          <w:rFonts w:ascii="GHEA Grapalat" w:hAnsi="GHEA Grapalat" w:cs="Sylfaen"/>
          <w:sz w:val="20"/>
          <w:szCs w:val="20"/>
          <w:lang w:val="af-ZA"/>
        </w:rPr>
        <w:t xml:space="preserve"> </w:t>
      </w:r>
      <w:r w:rsidR="00E67BA7" w:rsidRPr="0083785E">
        <w:rPr>
          <w:rFonts w:ascii="GHEA Grapalat" w:hAnsi="GHEA Grapalat" w:cs="Sylfaen"/>
          <w:sz w:val="20"/>
          <w:szCs w:val="20"/>
          <w:lang w:val="ru-RU"/>
        </w:rPr>
        <w:t>կամ</w:t>
      </w:r>
      <w:r w:rsidR="00E67BA7" w:rsidRPr="0083785E">
        <w:rPr>
          <w:rFonts w:ascii="GHEA Grapalat" w:hAnsi="GHEA Grapalat" w:cs="Sylfaen"/>
          <w:sz w:val="20"/>
          <w:szCs w:val="20"/>
          <w:lang w:val="af-ZA"/>
        </w:rPr>
        <w:t xml:space="preserve"> </w:t>
      </w:r>
      <w:r w:rsidR="00E67BA7" w:rsidRPr="0083785E">
        <w:rPr>
          <w:rFonts w:ascii="GHEA Grapalat" w:hAnsi="GHEA Grapalat" w:cs="Sylfaen"/>
          <w:sz w:val="20"/>
          <w:szCs w:val="20"/>
          <w:lang w:val="ru-RU"/>
        </w:rPr>
        <w:t>այլ</w:t>
      </w:r>
      <w:r w:rsidR="00E67BA7" w:rsidRPr="0083785E">
        <w:rPr>
          <w:rFonts w:ascii="GHEA Grapalat" w:hAnsi="GHEA Grapalat" w:cs="Sylfaen"/>
          <w:sz w:val="20"/>
          <w:szCs w:val="20"/>
          <w:lang w:val="af-ZA"/>
        </w:rPr>
        <w:t xml:space="preserve"> </w:t>
      </w:r>
      <w:r w:rsidR="00E67BA7" w:rsidRPr="0083785E">
        <w:rPr>
          <w:rFonts w:ascii="GHEA Grapalat" w:hAnsi="GHEA Grapalat" w:cs="Sylfaen"/>
          <w:sz w:val="20"/>
          <w:szCs w:val="20"/>
          <w:lang w:val="ru-RU"/>
        </w:rPr>
        <w:t>մանրամասներ</w:t>
      </w:r>
      <w:r w:rsidR="00E67BA7" w:rsidRPr="0083785E">
        <w:rPr>
          <w:rFonts w:ascii="GHEA Grapalat" w:hAnsi="GHEA Grapalat" w:cs="Sylfaen"/>
          <w:sz w:val="20"/>
          <w:szCs w:val="20"/>
          <w:lang w:val="af-ZA"/>
        </w:rPr>
        <w:t xml:space="preserve"> </w:t>
      </w:r>
      <w:r w:rsidR="00E67BA7" w:rsidRPr="0083785E">
        <w:rPr>
          <w:rFonts w:ascii="GHEA Grapalat" w:hAnsi="GHEA Grapalat" w:cs="Sylfaen"/>
          <w:sz w:val="20"/>
          <w:szCs w:val="20"/>
          <w:lang w:val="ru-RU"/>
        </w:rPr>
        <w:t>չեն</w:t>
      </w:r>
      <w:r w:rsidR="00E67BA7" w:rsidRPr="0083785E">
        <w:rPr>
          <w:rFonts w:ascii="GHEA Grapalat" w:hAnsi="GHEA Grapalat" w:cs="Sylfaen"/>
          <w:sz w:val="20"/>
          <w:szCs w:val="20"/>
          <w:lang w:val="af-ZA"/>
        </w:rPr>
        <w:t xml:space="preserve"> </w:t>
      </w:r>
      <w:r w:rsidR="00E67BA7" w:rsidRPr="0083785E">
        <w:rPr>
          <w:rFonts w:ascii="GHEA Grapalat" w:hAnsi="GHEA Grapalat" w:cs="Sylfaen"/>
          <w:sz w:val="20"/>
          <w:szCs w:val="20"/>
          <w:lang w:val="ru-RU"/>
        </w:rPr>
        <w:t>պահանջվում</w:t>
      </w:r>
      <w:r w:rsidR="00E67BA7" w:rsidRPr="0083785E">
        <w:rPr>
          <w:rFonts w:ascii="GHEA Grapalat" w:hAnsi="GHEA Grapalat" w:cs="Sylfaen"/>
          <w:sz w:val="20"/>
          <w:szCs w:val="20"/>
          <w:lang w:val="af-ZA"/>
        </w:rPr>
        <w:t xml:space="preserve"> </w:t>
      </w:r>
      <w:r w:rsidR="00E67BA7" w:rsidRPr="0083785E">
        <w:rPr>
          <w:rFonts w:ascii="GHEA Grapalat" w:hAnsi="GHEA Grapalat" w:cs="Sylfaen"/>
          <w:sz w:val="20"/>
          <w:szCs w:val="20"/>
          <w:lang w:val="ru-RU"/>
        </w:rPr>
        <w:t>և</w:t>
      </w:r>
      <w:r w:rsidR="00E67BA7" w:rsidRPr="0083785E">
        <w:rPr>
          <w:rFonts w:ascii="GHEA Grapalat" w:hAnsi="GHEA Grapalat" w:cs="Sylfaen"/>
          <w:sz w:val="20"/>
          <w:szCs w:val="20"/>
          <w:lang w:val="af-ZA"/>
        </w:rPr>
        <w:t xml:space="preserve"> </w:t>
      </w:r>
      <w:r w:rsidR="00E67BA7" w:rsidRPr="0083785E">
        <w:rPr>
          <w:rFonts w:ascii="GHEA Grapalat" w:hAnsi="GHEA Grapalat" w:cs="Sylfaen"/>
          <w:sz w:val="20"/>
          <w:szCs w:val="20"/>
          <w:lang w:val="ru-RU"/>
        </w:rPr>
        <w:t>ներկայացվում</w:t>
      </w:r>
      <w:r w:rsidR="002E11D1" w:rsidRPr="0083785E">
        <w:rPr>
          <w:rFonts w:ascii="GHEA Grapalat" w:hAnsi="GHEA Grapalat" w:cs="Sylfaen"/>
          <w:sz w:val="20"/>
          <w:szCs w:val="20"/>
          <w:lang w:val="af-ZA"/>
        </w:rPr>
        <w:t>.</w:t>
      </w:r>
    </w:p>
    <w:p w:rsidR="002E11D1" w:rsidRPr="0083785E" w:rsidRDefault="002E11D1" w:rsidP="002E11D1">
      <w:pPr>
        <w:pStyle w:val="norm"/>
        <w:spacing w:line="240" w:lineRule="auto"/>
        <w:ind w:firstLine="567"/>
        <w:rPr>
          <w:rFonts w:ascii="GHEA Grapalat" w:hAnsi="GHEA Grapalat" w:cs="Sylfaen"/>
          <w:sz w:val="20"/>
          <w:lang w:val="af-ZA" w:eastAsia="en-US"/>
        </w:rPr>
      </w:pPr>
      <w:r w:rsidRPr="0083785E">
        <w:rPr>
          <w:rFonts w:ascii="GHEA Grapalat" w:hAnsi="GHEA Grapalat"/>
          <w:sz w:val="20"/>
          <w:lang w:val="af-ZA"/>
        </w:rPr>
        <w:t xml:space="preserve">2.6 </w:t>
      </w:r>
      <w:r w:rsidRPr="0083785E">
        <w:rPr>
          <w:rFonts w:ascii="GHEA Grapalat" w:hAnsi="GHEA Grapalat" w:cs="Sylfaen"/>
          <w:sz w:val="20"/>
          <w:lang w:eastAsia="en-US"/>
        </w:rPr>
        <w:t>շինարարական</w:t>
      </w:r>
      <w:r w:rsidRPr="0083785E">
        <w:rPr>
          <w:rFonts w:ascii="GHEA Grapalat" w:hAnsi="GHEA Grapalat" w:cs="Sylfaen"/>
          <w:sz w:val="20"/>
          <w:lang w:val="af-ZA" w:eastAsia="en-US"/>
        </w:rPr>
        <w:t xml:space="preserve"> </w:t>
      </w:r>
      <w:r w:rsidRPr="0083785E">
        <w:rPr>
          <w:rFonts w:ascii="GHEA Grapalat" w:hAnsi="GHEA Grapalat" w:cs="Sylfaen"/>
          <w:sz w:val="20"/>
          <w:lang w:eastAsia="en-US"/>
        </w:rPr>
        <w:t>աշխատանքների</w:t>
      </w:r>
      <w:r w:rsidRPr="0083785E">
        <w:rPr>
          <w:rFonts w:ascii="GHEA Grapalat" w:hAnsi="GHEA Grapalat" w:cs="Sylfaen"/>
          <w:sz w:val="20"/>
          <w:lang w:val="af-ZA" w:eastAsia="en-US"/>
        </w:rPr>
        <w:t xml:space="preserve"> </w:t>
      </w:r>
      <w:r w:rsidRPr="0083785E">
        <w:rPr>
          <w:rFonts w:ascii="GHEA Grapalat" w:hAnsi="GHEA Grapalat" w:cs="Sylfaen"/>
          <w:sz w:val="20"/>
          <w:lang w:eastAsia="en-US"/>
        </w:rPr>
        <w:t>գնման</w:t>
      </w:r>
      <w:r w:rsidRPr="0083785E">
        <w:rPr>
          <w:rFonts w:ascii="GHEA Grapalat" w:hAnsi="GHEA Grapalat" w:cs="Sylfaen"/>
          <w:sz w:val="20"/>
          <w:lang w:val="af-ZA" w:eastAsia="en-US"/>
        </w:rPr>
        <w:t xml:space="preserve"> </w:t>
      </w:r>
      <w:r w:rsidRPr="0083785E">
        <w:rPr>
          <w:rFonts w:ascii="GHEA Grapalat" w:hAnsi="GHEA Grapalat" w:cs="Sylfaen"/>
          <w:sz w:val="20"/>
          <w:lang w:eastAsia="en-US"/>
        </w:rPr>
        <w:t>դեպքում՝</w:t>
      </w:r>
    </w:p>
    <w:p w:rsidR="002E11D1" w:rsidRPr="0083785E" w:rsidRDefault="002E11D1" w:rsidP="002E11D1">
      <w:pPr>
        <w:pStyle w:val="norm"/>
        <w:spacing w:line="240" w:lineRule="auto"/>
        <w:rPr>
          <w:rFonts w:ascii="GHEA Grapalat" w:hAnsi="GHEA Grapalat" w:cs="Sylfaen"/>
          <w:b/>
          <w:sz w:val="20"/>
          <w:lang w:val="af-ZA" w:eastAsia="en-US"/>
        </w:rPr>
      </w:pP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իր</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կողմից</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հաստատված՝</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լրացված</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ծավալաթերթ</w:t>
      </w:r>
      <w:r w:rsidRPr="0083785E">
        <w:rPr>
          <w:rFonts w:ascii="GHEA Grapalat" w:hAnsi="GHEA Grapalat" w:cs="Sylfaen"/>
          <w:b/>
          <w:sz w:val="20"/>
          <w:lang w:val="af-ZA" w:eastAsia="en-US"/>
        </w:rPr>
        <w:t>-</w:t>
      </w:r>
      <w:r w:rsidRPr="0083785E">
        <w:rPr>
          <w:rFonts w:ascii="GHEA Grapalat" w:hAnsi="GHEA Grapalat" w:cs="Sylfaen"/>
          <w:b/>
          <w:sz w:val="20"/>
          <w:lang w:eastAsia="en-US"/>
        </w:rPr>
        <w:t>նախահաշիվ</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հաշվի</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առնելով</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սույն</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հրավերին</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կցված</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ծավալաթերթով</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ըստ</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աշխատանքների</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նախահաշվային</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բաժինների</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համար</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սահմանված</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առավելագույն</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կշիռները</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Ընդ</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որում</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կշիռները</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կիրառվում</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են</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մասնակցի</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կողմից</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ներկայացված</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գնային</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առաջարկի</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նկատմամբ</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նկատի</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ունենալով</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որ</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շեղումը</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չի</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կարող</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ավել</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կամ</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պակաս</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լինել</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սույն</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հրավերին</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կցված</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ծավալաթերթով</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տվյալ</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բաժնի</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համար</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սահմանված</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կշռի</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չափի</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տաս</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տոկոսից</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Աշխատանքների</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բաժինները</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չեն</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կարող</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արհեստականորեն</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միավորվել</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կամ</w:t>
      </w:r>
      <w:r w:rsidRPr="0083785E">
        <w:rPr>
          <w:rFonts w:ascii="GHEA Grapalat" w:hAnsi="GHEA Grapalat" w:cs="Sylfaen"/>
          <w:b/>
          <w:sz w:val="20"/>
          <w:lang w:val="af-ZA" w:eastAsia="en-US"/>
        </w:rPr>
        <w:t xml:space="preserve"> </w:t>
      </w:r>
      <w:r w:rsidRPr="0083785E">
        <w:rPr>
          <w:rFonts w:ascii="GHEA Grapalat" w:hAnsi="GHEA Grapalat" w:cs="Sylfaen"/>
          <w:b/>
          <w:sz w:val="20"/>
          <w:lang w:eastAsia="en-US"/>
        </w:rPr>
        <w:t>առանձնացվել</w:t>
      </w:r>
      <w:r w:rsidRPr="0083785E">
        <w:rPr>
          <w:rFonts w:ascii="GHEA Grapalat" w:hAnsi="GHEA Grapalat" w:cs="Sylfaen"/>
          <w:b/>
          <w:sz w:val="20"/>
          <w:lang w:val="af-ZA" w:eastAsia="en-US"/>
        </w:rPr>
        <w:t xml:space="preserve">. </w:t>
      </w:r>
    </w:p>
    <w:p w:rsidR="00E51562" w:rsidRPr="0083785E" w:rsidRDefault="00E51562" w:rsidP="00B26608">
      <w:pPr>
        <w:jc w:val="center"/>
        <w:rPr>
          <w:rFonts w:ascii="GHEA Grapalat" w:hAnsi="GHEA Grapalat"/>
          <w:b/>
          <w:sz w:val="20"/>
          <w:szCs w:val="20"/>
          <w:lang w:val="hy-AM"/>
        </w:rPr>
      </w:pPr>
    </w:p>
    <w:p w:rsidR="00B26608" w:rsidRPr="00E6597C" w:rsidRDefault="00B26608" w:rsidP="00B26608">
      <w:pPr>
        <w:jc w:val="center"/>
        <w:rPr>
          <w:rFonts w:ascii="GHEA Grapalat" w:hAnsi="GHEA Grapalat" w:cs="Sylfaen"/>
          <w:b/>
          <w:sz w:val="20"/>
          <w:lang w:val="es-ES"/>
        </w:rPr>
      </w:pPr>
      <w:r w:rsidRPr="00E6597C">
        <w:rPr>
          <w:rFonts w:ascii="GHEA Grapalat" w:hAnsi="GHEA Grapalat"/>
          <w:b/>
          <w:sz w:val="20"/>
          <w:lang w:val="es-ES"/>
        </w:rPr>
        <w:t xml:space="preserve">3. </w:t>
      </w:r>
      <w:r w:rsidRPr="00E6597C">
        <w:rPr>
          <w:rFonts w:ascii="GHEA Grapalat" w:hAnsi="GHEA Grapalat" w:cs="Sylfaen"/>
          <w:b/>
          <w:sz w:val="20"/>
          <w:lang w:val="es-ES"/>
        </w:rPr>
        <w:t>ՀԱՅՏԸ</w:t>
      </w:r>
      <w:r w:rsidRPr="00E6597C">
        <w:rPr>
          <w:rFonts w:ascii="GHEA Grapalat" w:hAnsi="GHEA Grapalat" w:cs="Arial"/>
          <w:b/>
          <w:sz w:val="20"/>
          <w:lang w:val="es-ES"/>
        </w:rPr>
        <w:t xml:space="preserve">  </w:t>
      </w:r>
      <w:r w:rsidRPr="00E6597C">
        <w:rPr>
          <w:rFonts w:ascii="GHEA Grapalat" w:hAnsi="GHEA Grapalat" w:cs="Sylfaen"/>
          <w:b/>
          <w:sz w:val="20"/>
          <w:lang w:val="es-ES"/>
        </w:rPr>
        <w:t>ՊԱՏՐԱՍՏԵԼՈՒ</w:t>
      </w:r>
      <w:r w:rsidRPr="00E6597C">
        <w:rPr>
          <w:rFonts w:ascii="GHEA Grapalat" w:hAnsi="GHEA Grapalat" w:cs="Arial"/>
          <w:b/>
          <w:sz w:val="20"/>
          <w:lang w:val="es-ES"/>
        </w:rPr>
        <w:t xml:space="preserve">  </w:t>
      </w:r>
      <w:r w:rsidRPr="00E6597C">
        <w:rPr>
          <w:rFonts w:ascii="GHEA Grapalat" w:hAnsi="GHEA Grapalat" w:cs="Sylfaen"/>
          <w:b/>
          <w:sz w:val="20"/>
          <w:lang w:val="es-ES"/>
        </w:rPr>
        <w:t>ԿԱՐԳԸ</w:t>
      </w:r>
    </w:p>
    <w:p w:rsidR="00B26608" w:rsidRPr="00E6597C" w:rsidRDefault="00B26608" w:rsidP="00B26608">
      <w:pPr>
        <w:jc w:val="center"/>
        <w:rPr>
          <w:rFonts w:ascii="GHEA Grapalat" w:hAnsi="GHEA Grapalat" w:cs="Sylfaen"/>
          <w:b/>
          <w:sz w:val="20"/>
          <w:lang w:val="es-ES"/>
        </w:rPr>
      </w:pPr>
    </w:p>
    <w:p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914E60">
        <w:rPr>
          <w:rFonts w:ascii="GHEA Grapalat" w:hAnsi="GHEA Grapalat" w:cs="Sylfaen"/>
          <w:sz w:val="20"/>
          <w:szCs w:val="20"/>
          <w:lang w:val="hy-AM"/>
        </w:rPr>
        <w:t>Մասնակիցը</w:t>
      </w:r>
      <w:r w:rsidRPr="00E6597C">
        <w:rPr>
          <w:rFonts w:ascii="GHEA Grapalat" w:hAnsi="GHEA Grapalat" w:cs="Sylfaen"/>
          <w:sz w:val="20"/>
          <w:szCs w:val="20"/>
          <w:lang w:val="es-ES"/>
        </w:rPr>
        <w:t xml:space="preserve"> </w:t>
      </w:r>
      <w:r w:rsidRPr="00914E60">
        <w:rPr>
          <w:rFonts w:ascii="GHEA Grapalat" w:hAnsi="GHEA Grapalat" w:cs="Sylfaen"/>
          <w:sz w:val="20"/>
          <w:szCs w:val="20"/>
          <w:lang w:val="hy-AM"/>
        </w:rPr>
        <w:t>հայտը</w:t>
      </w:r>
      <w:r w:rsidRPr="00E6597C">
        <w:rPr>
          <w:rFonts w:ascii="GHEA Grapalat" w:hAnsi="GHEA Grapalat" w:cs="Sylfaen"/>
          <w:sz w:val="20"/>
          <w:szCs w:val="20"/>
          <w:lang w:val="es-ES"/>
        </w:rPr>
        <w:t xml:space="preserve"> </w:t>
      </w:r>
      <w:r w:rsidRPr="00914E60">
        <w:rPr>
          <w:rFonts w:ascii="GHEA Grapalat" w:hAnsi="GHEA Grapalat" w:cs="Sylfaen"/>
          <w:sz w:val="20"/>
          <w:szCs w:val="20"/>
          <w:lang w:val="hy-AM"/>
        </w:rPr>
        <w:t>ներկայացնում</w:t>
      </w:r>
      <w:r w:rsidRPr="00E6597C">
        <w:rPr>
          <w:rFonts w:ascii="GHEA Grapalat" w:hAnsi="GHEA Grapalat" w:cs="Sylfaen"/>
          <w:sz w:val="20"/>
          <w:szCs w:val="20"/>
          <w:lang w:val="es-ES"/>
        </w:rPr>
        <w:t xml:space="preserve"> </w:t>
      </w:r>
      <w:r w:rsidRPr="00914E60">
        <w:rPr>
          <w:rFonts w:ascii="GHEA Grapalat" w:hAnsi="GHEA Grapalat" w:cs="Sylfaen"/>
          <w:sz w:val="20"/>
          <w:szCs w:val="20"/>
          <w:lang w:val="hy-AM"/>
        </w:rPr>
        <w:t>է</w:t>
      </w:r>
      <w:r w:rsidRPr="00E6597C">
        <w:rPr>
          <w:rFonts w:ascii="GHEA Grapalat" w:hAnsi="GHEA Grapalat" w:cs="Sylfaen"/>
          <w:sz w:val="20"/>
          <w:szCs w:val="20"/>
          <w:lang w:val="es-ES"/>
        </w:rPr>
        <w:t xml:space="preserve"> </w:t>
      </w:r>
      <w:r w:rsidRPr="00914E60">
        <w:rPr>
          <w:rFonts w:ascii="GHEA Grapalat" w:hAnsi="GHEA Grapalat" w:cs="Sylfaen"/>
          <w:sz w:val="20"/>
          <w:szCs w:val="20"/>
          <w:lang w:val="hy-AM"/>
        </w:rPr>
        <w:t>սույն</w:t>
      </w:r>
      <w:r w:rsidRPr="00E6597C">
        <w:rPr>
          <w:rFonts w:ascii="GHEA Grapalat" w:hAnsi="GHEA Grapalat" w:cs="Sylfaen"/>
          <w:sz w:val="20"/>
          <w:szCs w:val="20"/>
          <w:lang w:val="es-ES"/>
        </w:rPr>
        <w:t xml:space="preserve"> </w:t>
      </w:r>
      <w:r w:rsidRPr="00914E60">
        <w:rPr>
          <w:rFonts w:ascii="GHEA Grapalat" w:hAnsi="GHEA Grapalat" w:cs="Sylfaen"/>
          <w:sz w:val="20"/>
          <w:szCs w:val="20"/>
          <w:lang w:val="hy-AM"/>
        </w:rPr>
        <w:t>հրավերով</w:t>
      </w:r>
      <w:r w:rsidRPr="00E6597C">
        <w:rPr>
          <w:rFonts w:ascii="GHEA Grapalat" w:hAnsi="GHEA Grapalat" w:cs="Sylfaen"/>
          <w:sz w:val="20"/>
          <w:szCs w:val="20"/>
          <w:lang w:val="es-ES"/>
        </w:rPr>
        <w:t xml:space="preserve"> </w:t>
      </w:r>
      <w:r w:rsidRPr="00914E60">
        <w:rPr>
          <w:rFonts w:ascii="GHEA Grapalat" w:hAnsi="GHEA Grapalat" w:cs="Sylfaen"/>
          <w:sz w:val="20"/>
          <w:szCs w:val="20"/>
          <w:lang w:val="hy-AM"/>
        </w:rPr>
        <w:t>սահմանված</w:t>
      </w:r>
      <w:r w:rsidRPr="00E6597C">
        <w:rPr>
          <w:rFonts w:ascii="GHEA Grapalat" w:hAnsi="GHEA Grapalat" w:cs="Sylfaen"/>
          <w:sz w:val="20"/>
          <w:szCs w:val="20"/>
          <w:lang w:val="es-ES"/>
        </w:rPr>
        <w:t xml:space="preserve"> </w:t>
      </w:r>
      <w:r w:rsidRPr="00914E60">
        <w:rPr>
          <w:rFonts w:ascii="GHEA Grapalat" w:hAnsi="GHEA Grapalat" w:cs="Sylfaen"/>
          <w:sz w:val="20"/>
          <w:szCs w:val="20"/>
          <w:lang w:val="hy-AM"/>
        </w:rPr>
        <w:t>կարգով։</w:t>
      </w:r>
      <w:r w:rsidRPr="00E6597C">
        <w:rPr>
          <w:rFonts w:ascii="GHEA Grapalat" w:hAnsi="GHEA Grapalat" w:cs="Sylfaen"/>
          <w:sz w:val="20"/>
          <w:szCs w:val="20"/>
          <w:lang w:val="es-ES"/>
        </w:rPr>
        <w:t xml:space="preserve"> </w:t>
      </w:r>
    </w:p>
    <w:p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FA08F6">
        <w:rPr>
          <w:rFonts w:ascii="GHEA Grapalat" w:hAnsi="GHEA Grapalat"/>
          <w:sz w:val="20"/>
          <w:szCs w:val="20"/>
          <w:lang w:val="hy-AM"/>
        </w:rPr>
        <w:t xml:space="preserve">1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rsidR="00E67BA7" w:rsidRPr="00E6597C" w:rsidRDefault="00E67BA7" w:rsidP="00EF3662">
      <w:pPr>
        <w:ind w:firstLine="567"/>
        <w:jc w:val="both"/>
        <w:rPr>
          <w:rFonts w:ascii="GHEA Grapalat" w:hAnsi="GHEA Grapalat" w:cs="Sylfaen"/>
          <w:sz w:val="20"/>
          <w:lang w:val="af-ZA"/>
        </w:rPr>
      </w:pPr>
    </w:p>
    <w:p w:rsidR="00AB0304" w:rsidRPr="00E6597C" w:rsidRDefault="00AB0304" w:rsidP="00EF3662">
      <w:pPr>
        <w:ind w:firstLine="567"/>
        <w:jc w:val="both"/>
        <w:rPr>
          <w:rFonts w:ascii="GHEA Grapalat" w:hAnsi="GHEA Grapalat"/>
          <w:b/>
          <w:sz w:val="20"/>
          <w:lang w:val="af-ZA"/>
        </w:rPr>
      </w:pPr>
    </w:p>
    <w:p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rsidR="00B2572B" w:rsidRPr="00E6597C" w:rsidRDefault="00B15C39" w:rsidP="00EF3662">
      <w:pPr>
        <w:pStyle w:val="31"/>
        <w:spacing w:line="240" w:lineRule="auto"/>
        <w:jc w:val="right"/>
        <w:rPr>
          <w:rFonts w:ascii="GHEA Grapalat" w:hAnsi="GHEA Grapalat" w:cs="Arial"/>
          <w:b/>
          <w:lang w:val="es-ES"/>
        </w:rPr>
      </w:pPr>
      <w:r w:rsidRPr="00D27E90">
        <w:rPr>
          <w:rFonts w:ascii="GHEA Grapalat" w:hAnsi="GHEA Grapalat"/>
          <w:b/>
          <w:lang w:val="hy-AM"/>
        </w:rPr>
        <w:t>&lt;&lt;ԿՄԱՀ-ԳՀԱՇՁԲ-20/0</w:t>
      </w:r>
      <w:r w:rsidR="00C72B44" w:rsidRPr="00D27E90">
        <w:rPr>
          <w:rFonts w:ascii="GHEA Grapalat" w:hAnsi="GHEA Grapalat"/>
          <w:b/>
          <w:lang w:val="hy-AM"/>
        </w:rPr>
        <w:t>5</w:t>
      </w:r>
      <w:r w:rsidRPr="00D27E90">
        <w:rPr>
          <w:rFonts w:ascii="GHEA Grapalat" w:hAnsi="GHEA Grapalat"/>
          <w:b/>
          <w:lang w:val="hy-AM"/>
        </w:rPr>
        <w:t>&gt;&gt;</w:t>
      </w:r>
      <w:r w:rsidRPr="0033189A">
        <w:rPr>
          <w:rFonts w:ascii="GHEA Grapalat" w:hAnsi="GHEA Grapalat"/>
          <w:b/>
          <w:i/>
          <w:lang w:val="hy-AM"/>
        </w:rPr>
        <w:t xml:space="preserve"> </w:t>
      </w:r>
      <w:r w:rsidR="00B2572B" w:rsidRPr="00E6597C">
        <w:rPr>
          <w:rFonts w:ascii="GHEA Grapalat" w:hAnsi="GHEA Grapalat" w:cs="Sylfaen"/>
          <w:b/>
          <w:lang w:val="es-ES"/>
        </w:rPr>
        <w:t>ծածկագրով</w:t>
      </w:r>
    </w:p>
    <w:p w:rsidR="00B2572B" w:rsidRPr="00E6597C" w:rsidRDefault="008017D8" w:rsidP="00EF3662">
      <w:pPr>
        <w:pStyle w:val="31"/>
        <w:spacing w:line="240" w:lineRule="auto"/>
        <w:jc w:val="right"/>
        <w:rPr>
          <w:rFonts w:ascii="GHEA Grapalat" w:hAnsi="GHEA Grapalat" w:cs="Arial"/>
          <w:b/>
          <w:lang w:val="es-ES"/>
        </w:rPr>
      </w:pPr>
      <w:r w:rsidRPr="008017D8">
        <w:rPr>
          <w:rFonts w:ascii="GHEA Grapalat" w:hAnsi="GHEA Grapalat" w:cs="Arial"/>
          <w:b/>
          <w:i/>
          <w:lang w:val="hy-AM"/>
        </w:rPr>
        <w:t>գնանշման հարցման</w:t>
      </w:r>
      <w:r>
        <w:rPr>
          <w:rFonts w:ascii="GHEA Grapalat" w:hAnsi="GHEA Grapalat" w:cs="Arial"/>
          <w:lang w:val="hy-AM"/>
        </w:rPr>
        <w:t xml:space="preserve"> </w:t>
      </w:r>
      <w:r w:rsidRPr="00E6597C">
        <w:rPr>
          <w:rFonts w:ascii="GHEA Grapalat" w:hAnsi="GHEA Grapalat" w:cs="Arial"/>
          <w:lang w:val="es-ES"/>
        </w:rPr>
        <w:t xml:space="preserve"> </w:t>
      </w:r>
      <w:r w:rsidR="00B2572B" w:rsidRPr="00E6597C">
        <w:rPr>
          <w:rFonts w:ascii="GHEA Grapalat" w:hAnsi="GHEA Grapalat" w:cs="Sylfaen"/>
          <w:b/>
          <w:lang w:val="es-ES"/>
        </w:rPr>
        <w:t>հրավերի</w:t>
      </w:r>
    </w:p>
    <w:p w:rsidR="00B2572B" w:rsidRPr="00E6597C" w:rsidRDefault="00B2572B" w:rsidP="00EF3662">
      <w:pPr>
        <w:jc w:val="center"/>
        <w:rPr>
          <w:rFonts w:ascii="GHEA Grapalat" w:hAnsi="GHEA Grapalat" w:cs="Sylfaen"/>
          <w:b/>
          <w:lang w:val="es-ES"/>
        </w:rPr>
      </w:pPr>
    </w:p>
    <w:p w:rsidR="00B2572B" w:rsidRPr="00B15C39" w:rsidRDefault="00B2572B" w:rsidP="00EF3662">
      <w:pPr>
        <w:jc w:val="center"/>
        <w:rPr>
          <w:rFonts w:ascii="GHEA Grapalat" w:hAnsi="GHEA Grapalat" w:cs="Arial"/>
          <w:b/>
          <w:lang w:val="hy-AM"/>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p>
    <w:p w:rsidR="00B2572B" w:rsidRPr="00576F84" w:rsidRDefault="00576F84" w:rsidP="00EF3662">
      <w:pPr>
        <w:pStyle w:val="6"/>
        <w:jc w:val="center"/>
        <w:rPr>
          <w:rFonts w:ascii="GHEA Grapalat" w:hAnsi="GHEA Grapalat" w:cs="Arial"/>
          <w:color w:val="auto"/>
          <w:sz w:val="24"/>
          <w:szCs w:val="24"/>
          <w:lang w:val="es-ES"/>
        </w:rPr>
      </w:pPr>
      <w:r w:rsidRPr="00576F84">
        <w:rPr>
          <w:rFonts w:ascii="GHEA Grapalat" w:hAnsi="GHEA Grapalat" w:cs="Arial"/>
          <w:sz w:val="24"/>
          <w:szCs w:val="24"/>
          <w:lang w:val="hy-AM"/>
        </w:rPr>
        <w:t xml:space="preserve">Գնանշման Հարցմանը </w:t>
      </w:r>
      <w:r w:rsidRPr="00576F84">
        <w:rPr>
          <w:rFonts w:ascii="GHEA Grapalat" w:hAnsi="GHEA Grapalat" w:cs="Arial"/>
          <w:sz w:val="24"/>
          <w:szCs w:val="24"/>
          <w:lang w:val="es-ES"/>
        </w:rPr>
        <w:t xml:space="preserve"> </w:t>
      </w:r>
      <w:r w:rsidR="00B2572B" w:rsidRPr="00576F84">
        <w:rPr>
          <w:rFonts w:ascii="GHEA Grapalat" w:hAnsi="GHEA Grapalat" w:cs="Sylfaen"/>
          <w:color w:val="auto"/>
          <w:sz w:val="24"/>
          <w:szCs w:val="24"/>
          <w:lang w:val="es-ES"/>
        </w:rPr>
        <w:t>մասնակցելու</w:t>
      </w:r>
      <w:r w:rsidR="00B2572B" w:rsidRPr="00576F84">
        <w:rPr>
          <w:rFonts w:ascii="GHEA Grapalat" w:hAnsi="GHEA Grapalat" w:cs="Arial"/>
          <w:color w:val="auto"/>
          <w:sz w:val="24"/>
          <w:szCs w:val="24"/>
          <w:lang w:val="es-ES"/>
        </w:rPr>
        <w:t xml:space="preserve">  </w:t>
      </w:r>
    </w:p>
    <w:p w:rsidR="00B2572B" w:rsidRPr="00E6597C" w:rsidRDefault="00B2572B" w:rsidP="00EF3662">
      <w:pPr>
        <w:rPr>
          <w:lang w:val="es-ES" w:eastAsia="ru-RU"/>
        </w:rPr>
      </w:pPr>
    </w:p>
    <w:p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sidRPr="009B15DB">
        <w:rPr>
          <w:rFonts w:ascii="GHEA Grapalat" w:hAnsi="GHEA Grapalat"/>
          <w:sz w:val="22"/>
          <w:szCs w:val="22"/>
          <w:lang w:val="es-ES"/>
        </w:rPr>
        <w:t xml:space="preserve"> </w:t>
      </w:r>
      <w:r w:rsidR="009B15DB" w:rsidRPr="00C75B35">
        <w:rPr>
          <w:rFonts w:ascii="GHEA Grapalat" w:hAnsi="GHEA Grapalat"/>
          <w:b/>
          <w:sz w:val="16"/>
          <w:szCs w:val="16"/>
          <w:lang w:val="hy-AM"/>
        </w:rPr>
        <w:t>&lt;&lt;</w:t>
      </w:r>
      <w:r w:rsidR="009B15DB" w:rsidRPr="00C75B35">
        <w:rPr>
          <w:rFonts w:ascii="GHEA Grapalat" w:hAnsi="GHEA Grapalat"/>
          <w:b/>
          <w:sz w:val="20"/>
          <w:szCs w:val="20"/>
          <w:lang w:val="hy-AM"/>
        </w:rPr>
        <w:t>ԿՄԱՀ-ԳՀԱՇՁԲ-20/0</w:t>
      </w:r>
      <w:r w:rsidR="00C72B44">
        <w:rPr>
          <w:rFonts w:ascii="GHEA Grapalat" w:hAnsi="GHEA Grapalat"/>
          <w:b/>
          <w:sz w:val="20"/>
          <w:szCs w:val="20"/>
          <w:lang w:val="hy-AM"/>
        </w:rPr>
        <w:t>5</w:t>
      </w:r>
      <w:r w:rsidR="009B15DB" w:rsidRPr="00C75B35">
        <w:rPr>
          <w:rFonts w:ascii="GHEA Grapalat" w:hAnsi="GHEA Grapalat"/>
          <w:b/>
          <w:sz w:val="16"/>
          <w:szCs w:val="16"/>
          <w:lang w:val="hy-AM"/>
        </w:rPr>
        <w:t>&gt;&gt;</w:t>
      </w:r>
      <w:r w:rsidR="009B15DB" w:rsidRPr="0033189A">
        <w:rPr>
          <w:rFonts w:ascii="GHEA Grapalat" w:hAnsi="GHEA Grapalat"/>
          <w:b/>
          <w:i/>
          <w:lang w:val="hy-AM"/>
        </w:rPr>
        <w:t xml:space="preserve"> </w:t>
      </w:r>
      <w:r w:rsidRPr="00E6597C">
        <w:rPr>
          <w:rFonts w:ascii="GHEA Grapalat" w:hAnsi="GHEA Grapalat" w:cs="Sylfaen"/>
          <w:sz w:val="20"/>
          <w:szCs w:val="20"/>
          <w:lang w:val="es-ES"/>
        </w:rPr>
        <w:t>ծածկագրով հայտարարված</w:t>
      </w:r>
    </w:p>
    <w:p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lastRenderedPageBreak/>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rsidR="00B2572B" w:rsidRPr="00E6597C" w:rsidRDefault="009B15DB" w:rsidP="00EF3662">
      <w:pPr>
        <w:jc w:val="both"/>
        <w:rPr>
          <w:rFonts w:ascii="GHEA Grapalat" w:hAnsi="GHEA Grapalat" w:cs="Sylfaen"/>
          <w:sz w:val="20"/>
          <w:szCs w:val="20"/>
          <w:lang w:val="es-ES"/>
        </w:rPr>
      </w:pPr>
      <w:r w:rsidRPr="00D84DE4">
        <w:rPr>
          <w:rFonts w:ascii="GHEA Grapalat" w:hAnsi="GHEA Grapalat" w:cs="Arial"/>
          <w:sz w:val="20"/>
          <w:szCs w:val="20"/>
          <w:lang w:val="hy-AM"/>
        </w:rPr>
        <w:t>գնանշման հարցման</w:t>
      </w:r>
      <w:r>
        <w:rPr>
          <w:rFonts w:ascii="GHEA Grapalat" w:hAnsi="GHEA Grapalat" w:cs="Arial"/>
          <w:sz w:val="20"/>
          <w:szCs w:val="20"/>
          <w:lang w:val="hy-AM"/>
        </w:rPr>
        <w:t xml:space="preserve"> </w:t>
      </w:r>
      <w:r w:rsidRPr="00E6597C">
        <w:rPr>
          <w:rFonts w:ascii="GHEA Grapalat" w:hAnsi="GHEA Grapalat" w:cs="Arial"/>
          <w:sz w:val="20"/>
          <w:szCs w:val="20"/>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rsidR="00B2572B" w:rsidRPr="00E6597C" w:rsidRDefault="00B2572B" w:rsidP="00EF3662">
      <w:pPr>
        <w:jc w:val="both"/>
        <w:rPr>
          <w:rFonts w:ascii="GHEA Grapalat" w:hAnsi="GHEA Grapalat"/>
          <w:sz w:val="12"/>
          <w:szCs w:val="12"/>
          <w:u w:val="single"/>
          <w:lang w:val="es-ES"/>
        </w:rPr>
      </w:pP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rsidR="00B2572B" w:rsidRPr="00E6597C" w:rsidDel="00437CDB" w:rsidRDefault="00B2572B" w:rsidP="00EF3662">
      <w:pPr>
        <w:jc w:val="both"/>
        <w:rPr>
          <w:rFonts w:ascii="GHEA Grapalat" w:hAnsi="GHEA Grapalat" w:cs="Sylfaen"/>
          <w:sz w:val="20"/>
          <w:szCs w:val="20"/>
          <w:lang w:val="es-ES"/>
        </w:rPr>
      </w:pP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rsidR="00B2572B" w:rsidRPr="008747C6" w:rsidRDefault="00B2572B" w:rsidP="00EF3662">
      <w:pPr>
        <w:jc w:val="right"/>
        <w:rPr>
          <w:rFonts w:ascii="GHEA Grapalat" w:hAnsi="GHEA Grapalat"/>
          <w:sz w:val="10"/>
          <w:szCs w:val="10"/>
          <w:u w:val="single"/>
          <w:lang w:val="es-ES"/>
        </w:rPr>
      </w:pPr>
    </w:p>
    <w:p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rsidR="003257F0" w:rsidRPr="008747C6" w:rsidRDefault="003257F0" w:rsidP="003257F0">
      <w:pPr>
        <w:jc w:val="right"/>
        <w:rPr>
          <w:rFonts w:ascii="GHEA Grapalat" w:hAnsi="GHEA Grapalat"/>
          <w:sz w:val="10"/>
          <w:szCs w:val="10"/>
          <w:lang w:val="hy-AM"/>
        </w:rPr>
      </w:pPr>
    </w:p>
    <w:p w:rsidR="003257F0" w:rsidRPr="008747C6" w:rsidRDefault="003257F0" w:rsidP="003257F0">
      <w:pPr>
        <w:ind w:firstLine="708"/>
        <w:jc w:val="both"/>
        <w:rPr>
          <w:rFonts w:ascii="GHEA Grapalat" w:hAnsi="GHEA Grapalat" w:cs="Arial"/>
          <w:sz w:val="20"/>
          <w:szCs w:val="20"/>
          <w:lang w:val="hy-AM"/>
        </w:rPr>
      </w:pPr>
    </w:p>
    <w:p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rsidR="006C3873" w:rsidRPr="00E6597C" w:rsidRDefault="006C3873" w:rsidP="00975F7E">
      <w:pPr>
        <w:ind w:firstLine="709"/>
        <w:jc w:val="both"/>
        <w:rPr>
          <w:rFonts w:ascii="GHEA Grapalat" w:hAnsi="GHEA Grapalat"/>
          <w:sz w:val="20"/>
          <w:lang w:val="es-ES"/>
        </w:rPr>
      </w:pPr>
      <w:r w:rsidRPr="00E6597C">
        <w:rPr>
          <w:rFonts w:ascii="GHEA Grapalat" w:hAnsi="GHEA Grapalat" w:cs="Arial"/>
          <w:sz w:val="20"/>
          <w:szCs w:val="20"/>
          <w:lang w:val="es-ES"/>
        </w:rPr>
        <w:t>Սույնով</w:t>
      </w:r>
      <w:r w:rsidRPr="00E6597C">
        <w:rPr>
          <w:rFonts w:ascii="GHEA Grapalat" w:hAnsi="GHEA Grapalat"/>
          <w:sz w:val="20"/>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es-ES"/>
        </w:rPr>
        <w:t xml:space="preserve">                         </w:t>
      </w:r>
      <w:r w:rsidRPr="00E6597C">
        <w:rPr>
          <w:rFonts w:ascii="GHEA Grapalat" w:hAnsi="GHEA Grapalat"/>
          <w:sz w:val="20"/>
          <w:u w:val="single"/>
          <w:lang w:val="hy-AM"/>
        </w:rPr>
        <w:t xml:space="preserve">          </w:t>
      </w:r>
      <w:r w:rsidRPr="00E6597C">
        <w:rPr>
          <w:rFonts w:ascii="GHEA Grapalat" w:hAnsi="GHEA Grapalat"/>
          <w:lang w:val="hy-AM"/>
        </w:rPr>
        <w:t>-</w:t>
      </w:r>
      <w:r w:rsidRPr="00E6597C">
        <w:rPr>
          <w:rFonts w:ascii="GHEA Grapalat" w:hAnsi="GHEA Grapalat" w:cs="Arial"/>
          <w:sz w:val="20"/>
          <w:szCs w:val="20"/>
          <w:lang w:val="es-ES"/>
        </w:rPr>
        <w:t>ն հայտարարում և հավաստում է, որ՝</w:t>
      </w:r>
      <w:r w:rsidRPr="00E6597C">
        <w:rPr>
          <w:rFonts w:ascii="GHEA Grapalat" w:hAnsi="GHEA Grapalat" w:cs="Arial"/>
          <w:lang w:val="hy-AM"/>
        </w:rPr>
        <w:t xml:space="preserve"> </w:t>
      </w:r>
    </w:p>
    <w:p w:rsidR="006C3873" w:rsidRPr="00E6597C" w:rsidRDefault="006C3873" w:rsidP="00975F7E">
      <w:pPr>
        <w:jc w:val="both"/>
        <w:rPr>
          <w:rFonts w:ascii="GHEA Grapalat" w:hAnsi="GHEA Grapalat"/>
          <w:i/>
          <w:sz w:val="16"/>
          <w:vertAlign w:val="superscript"/>
          <w:lang w:val="es-ES"/>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es-ES"/>
        </w:rPr>
        <w:t xml:space="preserve">                                    </w:t>
      </w:r>
      <w:r w:rsidRPr="00E6597C">
        <w:rPr>
          <w:rFonts w:ascii="GHEA Grapalat" w:hAnsi="GHEA Grapalat" w:cs="Sylfaen"/>
          <w:vertAlign w:val="superscript"/>
          <w:lang w:val="hy-AM"/>
        </w:rPr>
        <w:t>մասնակցի անվանում</w:t>
      </w:r>
    </w:p>
    <w:p w:rsidR="008747C6" w:rsidRDefault="006C3873" w:rsidP="00975F7E">
      <w:pPr>
        <w:ind w:firstLine="708"/>
        <w:jc w:val="both"/>
        <w:rPr>
          <w:rFonts w:ascii="GHEA Grapalat" w:hAnsi="GHEA Grapalat" w:cs="Sylfaen"/>
          <w:sz w:val="20"/>
          <w:lang w:val="hy-AM"/>
        </w:rPr>
      </w:pPr>
      <w:r w:rsidRPr="00E6597C">
        <w:rPr>
          <w:rFonts w:ascii="GHEA Grapalat" w:hAnsi="GHEA Grapalat" w:cs="Arial"/>
          <w:sz w:val="20"/>
          <w:szCs w:val="20"/>
          <w:lang w:val="es-ES"/>
        </w:rPr>
        <w:t xml:space="preserve">1) բավարարում է </w:t>
      </w:r>
      <w:r w:rsidR="00B15C39" w:rsidRPr="00B15C39">
        <w:rPr>
          <w:rFonts w:ascii="GHEA Grapalat" w:hAnsi="GHEA Grapalat"/>
          <w:sz w:val="20"/>
          <w:szCs w:val="20"/>
          <w:lang w:val="hy-AM"/>
        </w:rPr>
        <w:t>&lt;&lt;ԿՄԱՀ-ԳՀԱՇՁԲ-20/0</w:t>
      </w:r>
      <w:r w:rsidR="00D75B65">
        <w:rPr>
          <w:rFonts w:ascii="GHEA Grapalat" w:hAnsi="GHEA Grapalat"/>
          <w:sz w:val="20"/>
          <w:szCs w:val="20"/>
          <w:lang w:val="hy-AM"/>
        </w:rPr>
        <w:t>5</w:t>
      </w:r>
      <w:r w:rsidR="00B15C39" w:rsidRPr="00B15C39">
        <w:rPr>
          <w:rFonts w:ascii="GHEA Grapalat" w:hAnsi="GHEA Grapalat"/>
          <w:sz w:val="20"/>
          <w:szCs w:val="20"/>
          <w:lang w:val="hy-AM"/>
        </w:rPr>
        <w:t>&gt;&gt;</w:t>
      </w:r>
      <w:r w:rsidR="00B15C39" w:rsidRPr="0033189A">
        <w:rPr>
          <w:rFonts w:ascii="GHEA Grapalat" w:hAnsi="GHEA Grapalat"/>
          <w:b/>
          <w:i/>
          <w:lang w:val="hy-AM"/>
        </w:rPr>
        <w:t xml:space="preserve"> </w:t>
      </w:r>
      <w:r w:rsidRPr="00E6597C">
        <w:rPr>
          <w:rFonts w:ascii="GHEA Grapalat" w:hAnsi="GHEA Grapalat" w:cs="Arial"/>
          <w:sz w:val="20"/>
          <w:szCs w:val="20"/>
          <w:lang w:val="es-ES"/>
        </w:rPr>
        <w:t xml:space="preserve">ծածկագրով  </w:t>
      </w:r>
      <w:r w:rsidR="00576F84">
        <w:rPr>
          <w:rFonts w:ascii="GHEA Grapalat" w:hAnsi="GHEA Grapalat" w:cs="Arial"/>
          <w:sz w:val="20"/>
          <w:szCs w:val="20"/>
          <w:lang w:val="hy-AM"/>
        </w:rPr>
        <w:t xml:space="preserve">գնանշման հարցման </w:t>
      </w:r>
      <w:r w:rsidR="00576F84" w:rsidRPr="00E6597C">
        <w:rPr>
          <w:rFonts w:ascii="GHEA Grapalat" w:hAnsi="GHEA Grapalat" w:cs="Arial"/>
          <w:sz w:val="20"/>
          <w:szCs w:val="20"/>
          <w:lang w:val="es-ES"/>
        </w:rPr>
        <w:t xml:space="preserve"> </w:t>
      </w:r>
      <w:r w:rsidRPr="00E6597C">
        <w:rPr>
          <w:rFonts w:ascii="GHEA Grapalat" w:hAnsi="GHEA Grapalat" w:cs="Arial"/>
          <w:sz w:val="20"/>
          <w:szCs w:val="20"/>
          <w:lang w:val="es-ES"/>
        </w:rPr>
        <w:t xml:space="preserve">հրավերով սահմանված մասնակցության իրավունքի պահանջներին </w:t>
      </w:r>
      <w:r w:rsidR="00EB07BB" w:rsidRPr="00E6597C">
        <w:rPr>
          <w:rFonts w:ascii="GHEA Grapalat" w:hAnsi="GHEA Grapalat" w:cs="Arial"/>
          <w:sz w:val="20"/>
          <w:szCs w:val="20"/>
          <w:lang w:val="hy-AM"/>
        </w:rPr>
        <w:t xml:space="preserve"> և </w:t>
      </w:r>
      <w:r w:rsidR="00361308" w:rsidRPr="00E6597C">
        <w:rPr>
          <w:rFonts w:ascii="GHEA Grapalat" w:hAnsi="GHEA Grapalat" w:cs="Sylfaen"/>
          <w:sz w:val="20"/>
          <w:lang w:val="hy-AM"/>
        </w:rPr>
        <w:t>պարտավորվում</w:t>
      </w:r>
      <w:r w:rsidR="00EB07BB" w:rsidRPr="00E6597C">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E6597C">
        <w:rPr>
          <w:rFonts w:ascii="GHEA Grapalat" w:hAnsi="GHEA Grapalat" w:cs="Sylfaen"/>
          <w:sz w:val="20"/>
          <w:lang w:val="hy-AM"/>
        </w:rPr>
        <w:t>նել</w:t>
      </w:r>
      <w:r w:rsidR="00EB07BB" w:rsidRPr="00E6597C">
        <w:rPr>
          <w:rFonts w:ascii="GHEA Grapalat" w:hAnsi="GHEA Grapalat" w:cs="Sylfaen"/>
          <w:sz w:val="20"/>
          <w:lang w:val="hy-AM"/>
        </w:rPr>
        <w:t xml:space="preserve"> գնային առաջարկի չափով որակավորման ապահովում</w:t>
      </w:r>
      <w:r w:rsidR="00E97AB0" w:rsidRPr="004605D7">
        <w:rPr>
          <w:rFonts w:ascii="GHEA Grapalat" w:hAnsi="GHEA Grapalat" w:cs="Sylfaen"/>
          <w:sz w:val="20"/>
          <w:lang w:val="es-ES"/>
        </w:rPr>
        <w:t>.</w:t>
      </w:r>
      <w:r w:rsidR="00EB07BB" w:rsidRPr="00E6597C">
        <w:rPr>
          <w:rFonts w:ascii="GHEA Grapalat" w:hAnsi="GHEA Grapalat" w:cs="Sylfaen"/>
          <w:sz w:val="20"/>
          <w:lang w:val="hy-AM"/>
        </w:rPr>
        <w:t xml:space="preserve"> </w:t>
      </w:r>
    </w:p>
    <w:p w:rsidR="006C3873" w:rsidRPr="00E6597C" w:rsidRDefault="00887807" w:rsidP="00975F7E">
      <w:pPr>
        <w:ind w:firstLine="708"/>
        <w:jc w:val="both"/>
        <w:rPr>
          <w:rFonts w:ascii="GHEA Grapalat" w:hAnsi="GHEA Grapalat" w:cs="Arial"/>
          <w:sz w:val="22"/>
          <w:szCs w:val="22"/>
          <w:lang w:val="es-ES"/>
        </w:rPr>
      </w:pPr>
      <w:r w:rsidRPr="00E6597C">
        <w:rPr>
          <w:rFonts w:ascii="GHEA Grapalat" w:hAnsi="GHEA Grapalat" w:cs="Arial"/>
          <w:sz w:val="20"/>
          <w:szCs w:val="20"/>
          <w:lang w:val="hy-AM"/>
        </w:rPr>
        <w:t>2</w:t>
      </w:r>
      <w:r w:rsidR="006C3873" w:rsidRPr="00E6597C">
        <w:rPr>
          <w:rFonts w:ascii="GHEA Grapalat" w:hAnsi="GHEA Grapalat" w:cs="Arial"/>
          <w:sz w:val="20"/>
          <w:szCs w:val="20"/>
          <w:lang w:val="es-ES"/>
        </w:rPr>
        <w:t xml:space="preserve">) </w:t>
      </w:r>
      <w:r w:rsidR="00D75B65">
        <w:rPr>
          <w:rFonts w:ascii="GHEA Grapalat" w:hAnsi="GHEA Grapalat"/>
          <w:sz w:val="20"/>
          <w:szCs w:val="20"/>
          <w:lang w:val="hy-AM"/>
        </w:rPr>
        <w:t>&lt;&lt;ԿՄԱՀ-ԳՀԱՇՁԲ-20/05</w:t>
      </w:r>
      <w:r w:rsidR="00B15C39" w:rsidRPr="00B15C39">
        <w:rPr>
          <w:rFonts w:ascii="GHEA Grapalat" w:hAnsi="GHEA Grapalat"/>
          <w:sz w:val="20"/>
          <w:szCs w:val="20"/>
          <w:lang w:val="hy-AM"/>
        </w:rPr>
        <w:t>&gt;&gt;</w:t>
      </w:r>
      <w:r w:rsidR="00B15C39" w:rsidRPr="0033189A">
        <w:rPr>
          <w:rFonts w:ascii="GHEA Grapalat" w:hAnsi="GHEA Grapalat"/>
          <w:b/>
          <w:i/>
          <w:lang w:val="hy-AM"/>
        </w:rPr>
        <w:t xml:space="preserve"> </w:t>
      </w:r>
      <w:r w:rsidR="006C3873" w:rsidRPr="00E6597C">
        <w:rPr>
          <w:rFonts w:ascii="GHEA Grapalat" w:hAnsi="GHEA Grapalat" w:cs="Arial"/>
          <w:sz w:val="20"/>
          <w:szCs w:val="20"/>
          <w:lang w:val="es-ES"/>
        </w:rPr>
        <w:t xml:space="preserve">ծածկագրով </w:t>
      </w:r>
      <w:r w:rsidR="00576F84">
        <w:rPr>
          <w:rFonts w:ascii="GHEA Grapalat" w:hAnsi="GHEA Grapalat" w:cs="Arial"/>
          <w:sz w:val="20"/>
          <w:szCs w:val="20"/>
          <w:lang w:val="hy-AM"/>
        </w:rPr>
        <w:t xml:space="preserve">գնանշման հարցման </w:t>
      </w:r>
      <w:r w:rsidR="006C3873" w:rsidRPr="00E6597C">
        <w:rPr>
          <w:rFonts w:ascii="GHEA Grapalat" w:hAnsi="GHEA Grapalat" w:cs="Arial"/>
          <w:sz w:val="20"/>
          <w:szCs w:val="20"/>
          <w:lang w:val="es-ES"/>
        </w:rPr>
        <w:t xml:space="preserve"> մասնակցելու շրջանակում`</w:t>
      </w:r>
      <w:r w:rsidR="006C3873" w:rsidRPr="00E6597C">
        <w:rPr>
          <w:rFonts w:ascii="GHEA Grapalat" w:hAnsi="GHEA Grapalat" w:cs="Sylfaen"/>
          <w:sz w:val="22"/>
          <w:szCs w:val="22"/>
          <w:lang w:val="es-ES"/>
        </w:rPr>
        <w:t xml:space="preserve">  </w:t>
      </w:r>
    </w:p>
    <w:p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C3873" w:rsidRPr="00E6597C" w:rsidRDefault="006C3873" w:rsidP="00975F7E">
      <w:pPr>
        <w:numPr>
          <w:ilvl w:val="0"/>
          <w:numId w:val="18"/>
        </w:numPr>
        <w:ind w:left="0" w:firstLine="720"/>
        <w:jc w:val="both"/>
        <w:rPr>
          <w:rFonts w:ascii="GHEA Grapalat" w:hAnsi="GHEA Grapalat" w:cs="Sylfaen"/>
          <w:sz w:val="20"/>
          <w:lang w:val="es-ES"/>
        </w:rPr>
      </w:pPr>
      <w:r w:rsidRPr="00E6597C">
        <w:rPr>
          <w:rFonts w:ascii="GHEA Grapalat" w:hAnsi="GHEA Grapalat" w:cs="Arial"/>
          <w:sz w:val="20"/>
          <w:szCs w:val="20"/>
          <w:lang w:val="es-ES"/>
        </w:rPr>
        <w:t>ստորև ներկայացնում է հայտը ներկայացնելու օրվա դրությամբ ա</w:t>
      </w:r>
      <w:r w:rsidRPr="00E6597C">
        <w:rPr>
          <w:rFonts w:ascii="GHEA Grapalat" w:hAnsi="GHEA Grapalat" w:cs="Sylfaen"/>
          <w:sz w:val="20"/>
        </w:rPr>
        <w:t>յն</w:t>
      </w:r>
      <w:r w:rsidRPr="00E6597C">
        <w:rPr>
          <w:rFonts w:ascii="GHEA Grapalat" w:hAnsi="GHEA Grapalat" w:cs="Sylfaen"/>
          <w:sz w:val="20"/>
          <w:lang w:val="es-ES"/>
        </w:rPr>
        <w:t xml:space="preserve"> </w:t>
      </w:r>
      <w:r w:rsidRPr="00E6597C">
        <w:rPr>
          <w:rFonts w:ascii="GHEA Grapalat" w:hAnsi="GHEA Grapalat" w:cs="Sylfaen"/>
          <w:sz w:val="20"/>
        </w:rPr>
        <w:t>ֆիզիկական</w:t>
      </w:r>
      <w:r w:rsidRPr="00E6597C">
        <w:rPr>
          <w:rFonts w:ascii="GHEA Grapalat" w:hAnsi="GHEA Grapalat" w:cs="Sylfaen"/>
          <w:sz w:val="20"/>
          <w:lang w:val="es-ES"/>
        </w:rPr>
        <w:t xml:space="preserve"> </w:t>
      </w:r>
      <w:r w:rsidRPr="00E6597C">
        <w:rPr>
          <w:rFonts w:ascii="GHEA Grapalat" w:hAnsi="GHEA Grapalat" w:cs="Sylfaen"/>
          <w:sz w:val="20"/>
        </w:rPr>
        <w:t>անձի</w:t>
      </w:r>
      <w:r w:rsidRPr="00E6597C">
        <w:rPr>
          <w:rFonts w:ascii="GHEA Grapalat" w:hAnsi="GHEA Grapalat" w:cs="Sylfaen"/>
          <w:sz w:val="20"/>
          <w:lang w:val="es-ES"/>
        </w:rPr>
        <w:t xml:space="preserve"> (</w:t>
      </w:r>
      <w:r w:rsidRPr="00E6597C">
        <w:rPr>
          <w:rFonts w:ascii="GHEA Grapalat" w:hAnsi="GHEA Grapalat" w:cs="Sylfaen"/>
          <w:sz w:val="20"/>
        </w:rPr>
        <w:t>անձանց</w:t>
      </w:r>
      <w:r w:rsidRPr="00E6597C">
        <w:rPr>
          <w:rFonts w:ascii="GHEA Grapalat" w:hAnsi="GHEA Grapalat" w:cs="Sylfaen"/>
          <w:sz w:val="20"/>
          <w:lang w:val="es-ES"/>
        </w:rPr>
        <w:t xml:space="preserve">) </w:t>
      </w:r>
      <w:r w:rsidRPr="00E6597C">
        <w:rPr>
          <w:rFonts w:ascii="GHEA Grapalat" w:hAnsi="GHEA Grapalat" w:cs="Sylfaen"/>
          <w:sz w:val="20"/>
        </w:rPr>
        <w:t>տվյալները</w:t>
      </w:r>
      <w:r w:rsidRPr="00E6597C">
        <w:rPr>
          <w:rFonts w:ascii="GHEA Grapalat" w:hAnsi="GHEA Grapalat" w:cs="Sylfaen"/>
          <w:sz w:val="20"/>
          <w:lang w:val="es-ES"/>
        </w:rPr>
        <w:t xml:space="preserve">, </w:t>
      </w:r>
      <w:r w:rsidRPr="00E6597C">
        <w:rPr>
          <w:rFonts w:ascii="GHEA Grapalat" w:hAnsi="GHEA Grapalat" w:cs="Sylfaen"/>
          <w:sz w:val="20"/>
        </w:rPr>
        <w:t>ով</w:t>
      </w:r>
      <w:r w:rsidRPr="00E6597C">
        <w:rPr>
          <w:rFonts w:ascii="GHEA Grapalat" w:hAnsi="GHEA Grapalat" w:cs="Sylfaen"/>
          <w:sz w:val="20"/>
          <w:lang w:val="es-ES"/>
        </w:rPr>
        <w:t xml:space="preserve"> </w:t>
      </w:r>
      <w:r w:rsidRPr="00E6597C">
        <w:rPr>
          <w:rFonts w:ascii="GHEA Grapalat" w:hAnsi="GHEA Grapalat" w:cs="Sylfaen"/>
          <w:sz w:val="20"/>
        </w:rPr>
        <w:t>ուղղակի</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անուղղակի</w:t>
      </w:r>
      <w:r w:rsidRPr="00E6597C">
        <w:rPr>
          <w:rFonts w:ascii="GHEA Grapalat" w:hAnsi="GHEA Grapalat" w:cs="Sylfaen"/>
          <w:sz w:val="20"/>
          <w:lang w:val="es-ES"/>
        </w:rPr>
        <w:t xml:space="preserve"> </w:t>
      </w:r>
      <w:r w:rsidRPr="00E6597C">
        <w:rPr>
          <w:rFonts w:ascii="GHEA Grapalat" w:hAnsi="GHEA Grapalat" w:cs="Sylfaen"/>
          <w:sz w:val="20"/>
        </w:rPr>
        <w:t>ունի</w:t>
      </w:r>
      <w:r w:rsidRPr="00E6597C">
        <w:rPr>
          <w:rFonts w:ascii="GHEA Grapalat" w:hAnsi="GHEA Grapalat" w:cs="Sylfaen"/>
          <w:sz w:val="20"/>
          <w:lang w:val="es-ES"/>
        </w:rPr>
        <w:t xml:space="preserve"> </w:t>
      </w:r>
      <w:r w:rsidRPr="00E6597C">
        <w:rPr>
          <w:rFonts w:ascii="GHEA Grapalat" w:hAnsi="GHEA Grapalat" w:cs="Sylfaen"/>
          <w:sz w:val="20"/>
        </w:rPr>
        <w:t>մասնակցի</w:t>
      </w:r>
      <w:r w:rsidRPr="00E6597C">
        <w:rPr>
          <w:rFonts w:ascii="GHEA Grapalat" w:hAnsi="GHEA Grapalat" w:cs="Sylfaen"/>
          <w:sz w:val="20"/>
          <w:lang w:val="es-ES"/>
        </w:rPr>
        <w:t xml:space="preserve"> </w:t>
      </w:r>
      <w:r w:rsidRPr="00E6597C">
        <w:rPr>
          <w:rFonts w:ascii="GHEA Grapalat" w:hAnsi="GHEA Grapalat" w:cs="Sylfaen"/>
          <w:sz w:val="20"/>
        </w:rPr>
        <w:t>կանոնադրական</w:t>
      </w:r>
      <w:r w:rsidRPr="00E6597C">
        <w:rPr>
          <w:rFonts w:ascii="GHEA Grapalat" w:hAnsi="GHEA Grapalat" w:cs="Sylfaen"/>
          <w:sz w:val="20"/>
          <w:lang w:val="es-ES"/>
        </w:rPr>
        <w:t xml:space="preserve"> </w:t>
      </w:r>
      <w:r w:rsidRPr="00E6597C">
        <w:rPr>
          <w:rFonts w:ascii="GHEA Grapalat" w:hAnsi="GHEA Grapalat" w:cs="Sylfaen"/>
          <w:sz w:val="20"/>
        </w:rPr>
        <w:t>կապիտալում</w:t>
      </w:r>
      <w:r w:rsidRPr="00E6597C">
        <w:rPr>
          <w:rFonts w:ascii="GHEA Grapalat" w:hAnsi="GHEA Grapalat" w:cs="Sylfaen"/>
          <w:sz w:val="20"/>
          <w:lang w:val="es-ES"/>
        </w:rPr>
        <w:t xml:space="preserve"> </w:t>
      </w:r>
      <w:r w:rsidRPr="00E6597C">
        <w:rPr>
          <w:rFonts w:ascii="GHEA Grapalat" w:hAnsi="GHEA Grapalat" w:cs="Sylfaen"/>
          <w:sz w:val="20"/>
        </w:rPr>
        <w:t>քվեարկող</w:t>
      </w:r>
      <w:r w:rsidRPr="00E6597C">
        <w:rPr>
          <w:rFonts w:ascii="GHEA Grapalat" w:hAnsi="GHEA Grapalat" w:cs="Sylfaen"/>
          <w:sz w:val="20"/>
          <w:lang w:val="es-ES"/>
        </w:rPr>
        <w:t xml:space="preserve"> </w:t>
      </w:r>
      <w:r w:rsidRPr="00E6597C">
        <w:rPr>
          <w:rFonts w:ascii="GHEA Grapalat" w:hAnsi="GHEA Grapalat" w:cs="Sylfaen"/>
          <w:sz w:val="20"/>
        </w:rPr>
        <w:t>բաժնետոմսերի</w:t>
      </w:r>
      <w:r w:rsidRPr="00E6597C">
        <w:rPr>
          <w:rFonts w:ascii="GHEA Grapalat" w:hAnsi="GHEA Grapalat" w:cs="Sylfaen"/>
          <w:sz w:val="20"/>
          <w:lang w:val="es-ES"/>
        </w:rPr>
        <w:t xml:space="preserve"> (</w:t>
      </w:r>
      <w:r w:rsidRPr="00E6597C">
        <w:rPr>
          <w:rFonts w:ascii="GHEA Grapalat" w:hAnsi="GHEA Grapalat" w:cs="Sylfaen"/>
          <w:sz w:val="20"/>
        </w:rPr>
        <w:t>բաժնեմասերի</w:t>
      </w:r>
      <w:r w:rsidRPr="00E6597C">
        <w:rPr>
          <w:rFonts w:ascii="GHEA Grapalat" w:hAnsi="GHEA Grapalat" w:cs="Sylfaen"/>
          <w:sz w:val="20"/>
          <w:lang w:val="es-ES"/>
        </w:rPr>
        <w:t xml:space="preserve">, </w:t>
      </w:r>
      <w:r w:rsidRPr="00E6597C">
        <w:rPr>
          <w:rFonts w:ascii="GHEA Grapalat" w:hAnsi="GHEA Grapalat" w:cs="Sylfaen"/>
          <w:sz w:val="20"/>
        </w:rPr>
        <w:t>փայերի</w:t>
      </w:r>
      <w:r w:rsidRPr="00E6597C">
        <w:rPr>
          <w:rFonts w:ascii="GHEA Grapalat" w:hAnsi="GHEA Grapalat" w:cs="Sylfaen"/>
          <w:sz w:val="20"/>
          <w:lang w:val="es-ES"/>
        </w:rPr>
        <w:t xml:space="preserve">) </w:t>
      </w:r>
      <w:r w:rsidRPr="00E6597C">
        <w:rPr>
          <w:rFonts w:ascii="GHEA Grapalat" w:hAnsi="GHEA Grapalat" w:cs="Sylfaen"/>
          <w:sz w:val="20"/>
        </w:rPr>
        <w:t>ավել</w:t>
      </w:r>
      <w:r w:rsidRPr="00E6597C">
        <w:rPr>
          <w:rFonts w:ascii="GHEA Grapalat" w:hAnsi="GHEA Grapalat" w:cs="Sylfaen"/>
          <w:sz w:val="20"/>
          <w:lang w:val="es-ES"/>
        </w:rPr>
        <w:t xml:space="preserve"> </w:t>
      </w:r>
      <w:r w:rsidRPr="00E6597C">
        <w:rPr>
          <w:rFonts w:ascii="GHEA Grapalat" w:hAnsi="GHEA Grapalat" w:cs="Sylfaen"/>
          <w:sz w:val="20"/>
        </w:rPr>
        <w:t>քան</w:t>
      </w:r>
      <w:r w:rsidRPr="00E6597C">
        <w:rPr>
          <w:rFonts w:ascii="GHEA Grapalat" w:hAnsi="GHEA Grapalat" w:cs="Sylfaen"/>
          <w:sz w:val="20"/>
          <w:lang w:val="es-ES"/>
        </w:rPr>
        <w:t xml:space="preserve"> </w:t>
      </w:r>
      <w:r w:rsidRPr="00E6597C">
        <w:rPr>
          <w:rFonts w:ascii="GHEA Grapalat" w:hAnsi="GHEA Grapalat" w:cs="Sylfaen"/>
          <w:sz w:val="20"/>
        </w:rPr>
        <w:t>տաս</w:t>
      </w:r>
      <w:r w:rsidRPr="00E6597C">
        <w:rPr>
          <w:rFonts w:ascii="GHEA Grapalat" w:hAnsi="GHEA Grapalat" w:cs="Sylfaen"/>
          <w:sz w:val="20"/>
          <w:lang w:val="es-ES"/>
        </w:rPr>
        <w:t xml:space="preserve"> </w:t>
      </w:r>
      <w:r w:rsidRPr="00E6597C">
        <w:rPr>
          <w:rFonts w:ascii="GHEA Grapalat" w:hAnsi="GHEA Grapalat" w:cs="Sylfaen"/>
          <w:sz w:val="20"/>
        </w:rPr>
        <w:t>տոկոսը</w:t>
      </w:r>
      <w:r w:rsidRPr="00E6597C">
        <w:rPr>
          <w:rFonts w:ascii="GHEA Grapalat" w:hAnsi="GHEA Grapalat" w:cs="Sylfaen"/>
          <w:sz w:val="20"/>
          <w:lang w:val="es-ES"/>
        </w:rPr>
        <w:t xml:space="preserve">, </w:t>
      </w:r>
      <w:r w:rsidRPr="00E6597C">
        <w:rPr>
          <w:rFonts w:ascii="GHEA Grapalat" w:hAnsi="GHEA Grapalat" w:cs="Sylfaen"/>
          <w:sz w:val="20"/>
        </w:rPr>
        <w:t>ներառյալ</w:t>
      </w:r>
      <w:r w:rsidRPr="00E6597C">
        <w:rPr>
          <w:rFonts w:ascii="GHEA Grapalat" w:hAnsi="GHEA Grapalat" w:cs="Sylfaen"/>
          <w:sz w:val="20"/>
          <w:lang w:val="es-ES"/>
        </w:rPr>
        <w:t xml:space="preserve"> </w:t>
      </w:r>
      <w:r w:rsidRPr="00E6597C">
        <w:rPr>
          <w:rFonts w:ascii="GHEA Grapalat" w:hAnsi="GHEA Grapalat" w:cs="Sylfaen"/>
          <w:sz w:val="20"/>
        </w:rPr>
        <w:t>ըստ</w:t>
      </w:r>
      <w:r w:rsidRPr="00E6597C">
        <w:rPr>
          <w:rFonts w:ascii="GHEA Grapalat" w:hAnsi="GHEA Grapalat" w:cs="Sylfaen"/>
          <w:sz w:val="20"/>
          <w:lang w:val="es-ES"/>
        </w:rPr>
        <w:t xml:space="preserve"> </w:t>
      </w:r>
      <w:r w:rsidRPr="00E6597C">
        <w:rPr>
          <w:rFonts w:ascii="GHEA Grapalat" w:hAnsi="GHEA Grapalat" w:cs="Sylfaen"/>
          <w:sz w:val="20"/>
        </w:rPr>
        <w:t>ներկայացնողի</w:t>
      </w:r>
      <w:r w:rsidRPr="00E6597C">
        <w:rPr>
          <w:rFonts w:ascii="GHEA Grapalat" w:hAnsi="GHEA Grapalat" w:cs="Sylfaen"/>
          <w:sz w:val="20"/>
          <w:lang w:val="es-ES"/>
        </w:rPr>
        <w:t xml:space="preserve"> </w:t>
      </w:r>
      <w:r w:rsidRPr="00E6597C">
        <w:rPr>
          <w:rFonts w:ascii="GHEA Grapalat" w:hAnsi="GHEA Grapalat" w:cs="Sylfaen"/>
          <w:sz w:val="20"/>
        </w:rPr>
        <w:t>բաժնետոմսերը</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այն</w:t>
      </w:r>
      <w:r w:rsidRPr="00E6597C">
        <w:rPr>
          <w:rFonts w:ascii="GHEA Grapalat" w:hAnsi="GHEA Grapalat" w:cs="Sylfaen"/>
          <w:sz w:val="20"/>
          <w:lang w:val="es-ES"/>
        </w:rPr>
        <w:t xml:space="preserve"> </w:t>
      </w:r>
      <w:r w:rsidRPr="00E6597C">
        <w:rPr>
          <w:rFonts w:ascii="GHEA Grapalat" w:hAnsi="GHEA Grapalat" w:cs="Sylfaen"/>
          <w:sz w:val="20"/>
        </w:rPr>
        <w:t>անձի</w:t>
      </w:r>
      <w:r w:rsidRPr="00E6597C">
        <w:rPr>
          <w:rFonts w:ascii="GHEA Grapalat" w:hAnsi="GHEA Grapalat" w:cs="Sylfaen"/>
          <w:sz w:val="20"/>
          <w:lang w:val="es-ES"/>
        </w:rPr>
        <w:t xml:space="preserve"> (</w:t>
      </w:r>
      <w:r w:rsidRPr="00E6597C">
        <w:rPr>
          <w:rFonts w:ascii="GHEA Grapalat" w:hAnsi="GHEA Grapalat" w:cs="Sylfaen"/>
          <w:sz w:val="20"/>
        </w:rPr>
        <w:t>անձանց</w:t>
      </w:r>
      <w:r w:rsidRPr="00E6597C">
        <w:rPr>
          <w:rFonts w:ascii="GHEA Grapalat" w:hAnsi="GHEA Grapalat" w:cs="Sylfaen"/>
          <w:sz w:val="20"/>
          <w:lang w:val="es-ES"/>
        </w:rPr>
        <w:t xml:space="preserve">) </w:t>
      </w:r>
      <w:r w:rsidRPr="00E6597C">
        <w:rPr>
          <w:rFonts w:ascii="GHEA Grapalat" w:hAnsi="GHEA Grapalat" w:cs="Sylfaen"/>
          <w:sz w:val="20"/>
        </w:rPr>
        <w:t>տվյալները</w:t>
      </w:r>
      <w:r w:rsidRPr="00E6597C">
        <w:rPr>
          <w:rFonts w:ascii="GHEA Grapalat" w:hAnsi="GHEA Grapalat" w:cs="Sylfaen"/>
          <w:sz w:val="20"/>
          <w:lang w:val="es-ES"/>
        </w:rPr>
        <w:t xml:space="preserve">, </w:t>
      </w:r>
      <w:r w:rsidRPr="00E6597C">
        <w:rPr>
          <w:rFonts w:ascii="GHEA Grapalat" w:hAnsi="GHEA Grapalat" w:cs="Sylfaen"/>
          <w:sz w:val="20"/>
        </w:rPr>
        <w:t>ով</w:t>
      </w:r>
      <w:r w:rsidRPr="00E6597C">
        <w:rPr>
          <w:rFonts w:ascii="GHEA Grapalat" w:hAnsi="GHEA Grapalat" w:cs="Sylfaen"/>
          <w:sz w:val="20"/>
          <w:lang w:val="es-ES"/>
        </w:rPr>
        <w:t xml:space="preserve"> </w:t>
      </w:r>
      <w:r w:rsidRPr="00E6597C">
        <w:rPr>
          <w:rFonts w:ascii="GHEA Grapalat" w:hAnsi="GHEA Grapalat" w:cs="Sylfaen"/>
          <w:sz w:val="20"/>
        </w:rPr>
        <w:t>իրավունք</w:t>
      </w:r>
      <w:r w:rsidRPr="00E6597C">
        <w:rPr>
          <w:rFonts w:ascii="GHEA Grapalat" w:hAnsi="GHEA Grapalat" w:cs="Sylfaen"/>
          <w:sz w:val="20"/>
          <w:lang w:val="es-ES"/>
        </w:rPr>
        <w:t xml:space="preserve"> </w:t>
      </w:r>
      <w:r w:rsidRPr="00E6597C">
        <w:rPr>
          <w:rFonts w:ascii="GHEA Grapalat" w:hAnsi="GHEA Grapalat" w:cs="Sylfaen"/>
          <w:sz w:val="20"/>
        </w:rPr>
        <w:t>ունի</w:t>
      </w:r>
      <w:r w:rsidRPr="00E6597C">
        <w:rPr>
          <w:rFonts w:ascii="GHEA Grapalat" w:hAnsi="GHEA Grapalat" w:cs="Sylfaen"/>
          <w:sz w:val="20"/>
          <w:lang w:val="es-ES"/>
        </w:rPr>
        <w:t xml:space="preserve"> </w:t>
      </w:r>
      <w:r w:rsidRPr="00E6597C">
        <w:rPr>
          <w:rFonts w:ascii="GHEA Grapalat" w:hAnsi="GHEA Grapalat" w:cs="Sylfaen"/>
          <w:sz w:val="20"/>
        </w:rPr>
        <w:t>նշանակելու</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ազատելու</w:t>
      </w:r>
      <w:r w:rsidRPr="00E6597C">
        <w:rPr>
          <w:rFonts w:ascii="GHEA Grapalat" w:hAnsi="GHEA Grapalat" w:cs="Sylfaen"/>
          <w:sz w:val="20"/>
          <w:lang w:val="es-ES"/>
        </w:rPr>
        <w:t xml:space="preserve"> </w:t>
      </w:r>
      <w:r w:rsidRPr="00E6597C">
        <w:rPr>
          <w:rFonts w:ascii="GHEA Grapalat" w:hAnsi="GHEA Grapalat" w:cs="Sylfaen"/>
          <w:sz w:val="20"/>
        </w:rPr>
        <w:t>մասնակցի</w:t>
      </w:r>
      <w:r w:rsidRPr="00E6597C">
        <w:rPr>
          <w:rFonts w:ascii="GHEA Grapalat" w:hAnsi="GHEA Grapalat" w:cs="Sylfaen"/>
          <w:sz w:val="20"/>
          <w:lang w:val="es-ES"/>
        </w:rPr>
        <w:t xml:space="preserve"> </w:t>
      </w:r>
      <w:r w:rsidRPr="00E6597C">
        <w:rPr>
          <w:rFonts w:ascii="GHEA Grapalat" w:hAnsi="GHEA Grapalat" w:cs="Sylfaen"/>
          <w:sz w:val="20"/>
        </w:rPr>
        <w:t>գործադիր</w:t>
      </w:r>
      <w:r w:rsidRPr="00E6597C">
        <w:rPr>
          <w:rFonts w:ascii="GHEA Grapalat" w:hAnsi="GHEA Grapalat" w:cs="Sylfaen"/>
          <w:sz w:val="20"/>
          <w:lang w:val="es-ES"/>
        </w:rPr>
        <w:t xml:space="preserve"> </w:t>
      </w:r>
      <w:r w:rsidRPr="00E6597C">
        <w:rPr>
          <w:rFonts w:ascii="GHEA Grapalat" w:hAnsi="GHEA Grapalat" w:cs="Sylfaen"/>
          <w:sz w:val="20"/>
        </w:rPr>
        <w:t>մարմնի</w:t>
      </w:r>
      <w:r w:rsidRPr="00E6597C">
        <w:rPr>
          <w:rFonts w:ascii="GHEA Grapalat" w:hAnsi="GHEA Grapalat" w:cs="Sylfaen"/>
          <w:sz w:val="20"/>
          <w:lang w:val="es-ES"/>
        </w:rPr>
        <w:t xml:space="preserve"> </w:t>
      </w:r>
      <w:r w:rsidRPr="00E6597C">
        <w:rPr>
          <w:rFonts w:ascii="GHEA Grapalat" w:hAnsi="GHEA Grapalat" w:cs="Sylfaen"/>
          <w:sz w:val="20"/>
        </w:rPr>
        <w:t>անդամներին</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ստանում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մասնակցի</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իրականացվող</w:t>
      </w:r>
      <w:r w:rsidRPr="00E6597C">
        <w:rPr>
          <w:rFonts w:ascii="GHEA Grapalat" w:hAnsi="GHEA Grapalat" w:cs="Sylfaen"/>
          <w:sz w:val="20"/>
          <w:lang w:val="es-ES"/>
        </w:rPr>
        <w:t xml:space="preserve"> </w:t>
      </w:r>
      <w:r w:rsidRPr="00E6597C">
        <w:rPr>
          <w:rFonts w:ascii="GHEA Grapalat" w:hAnsi="GHEA Grapalat" w:cs="Sylfaen"/>
          <w:sz w:val="20"/>
        </w:rPr>
        <w:t>ձեռնարկատիրական</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այլ</w:t>
      </w:r>
      <w:r w:rsidRPr="00E6597C">
        <w:rPr>
          <w:rFonts w:ascii="GHEA Grapalat" w:hAnsi="GHEA Grapalat" w:cs="Sylfaen"/>
          <w:sz w:val="20"/>
          <w:lang w:val="es-ES"/>
        </w:rPr>
        <w:t xml:space="preserve"> </w:t>
      </w:r>
      <w:r w:rsidRPr="00E6597C">
        <w:rPr>
          <w:rFonts w:ascii="GHEA Grapalat" w:hAnsi="GHEA Grapalat" w:cs="Sylfaen"/>
          <w:sz w:val="20"/>
        </w:rPr>
        <w:t>գործունեության</w:t>
      </w:r>
      <w:r w:rsidRPr="00E6597C">
        <w:rPr>
          <w:rFonts w:ascii="GHEA Grapalat" w:hAnsi="GHEA Grapalat" w:cs="Sylfaen"/>
          <w:sz w:val="20"/>
          <w:lang w:val="es-ES"/>
        </w:rPr>
        <w:t xml:space="preserve"> </w:t>
      </w:r>
      <w:r w:rsidRPr="00E6597C">
        <w:rPr>
          <w:rFonts w:ascii="GHEA Grapalat" w:hAnsi="GHEA Grapalat" w:cs="Sylfaen"/>
          <w:sz w:val="20"/>
        </w:rPr>
        <w:t>արդյունքում</w:t>
      </w:r>
      <w:r w:rsidRPr="00E6597C">
        <w:rPr>
          <w:rFonts w:ascii="GHEA Grapalat" w:hAnsi="GHEA Grapalat" w:cs="Sylfaen"/>
          <w:sz w:val="20"/>
          <w:lang w:val="es-ES"/>
        </w:rPr>
        <w:t xml:space="preserve"> </w:t>
      </w:r>
      <w:r w:rsidRPr="00E6597C">
        <w:rPr>
          <w:rFonts w:ascii="GHEA Grapalat" w:hAnsi="GHEA Grapalat" w:cs="Sylfaen"/>
          <w:sz w:val="20"/>
        </w:rPr>
        <w:t>ստացված</w:t>
      </w:r>
      <w:r w:rsidRPr="00E6597C">
        <w:rPr>
          <w:rFonts w:ascii="GHEA Grapalat" w:hAnsi="GHEA Grapalat" w:cs="Sylfaen"/>
          <w:sz w:val="20"/>
          <w:lang w:val="es-ES"/>
        </w:rPr>
        <w:t xml:space="preserve"> </w:t>
      </w:r>
      <w:r w:rsidRPr="00E6597C">
        <w:rPr>
          <w:rFonts w:ascii="GHEA Grapalat" w:hAnsi="GHEA Grapalat" w:cs="Sylfaen"/>
          <w:sz w:val="20"/>
        </w:rPr>
        <w:t>շահույթի</w:t>
      </w:r>
      <w:r w:rsidRPr="00E6597C">
        <w:rPr>
          <w:rFonts w:ascii="GHEA Grapalat" w:hAnsi="GHEA Grapalat" w:cs="Sylfaen"/>
          <w:sz w:val="20"/>
          <w:lang w:val="es-ES"/>
        </w:rPr>
        <w:t xml:space="preserve"> </w:t>
      </w:r>
      <w:r w:rsidRPr="00E6597C">
        <w:rPr>
          <w:rFonts w:ascii="GHEA Grapalat" w:hAnsi="GHEA Grapalat" w:cs="Sylfaen"/>
          <w:sz w:val="20"/>
        </w:rPr>
        <w:t>տասնհինգ</w:t>
      </w:r>
      <w:r w:rsidRPr="00E6597C">
        <w:rPr>
          <w:rFonts w:ascii="GHEA Grapalat" w:hAnsi="GHEA Grapalat" w:cs="Sylfaen"/>
          <w:sz w:val="20"/>
          <w:lang w:val="es-ES"/>
        </w:rPr>
        <w:t xml:space="preserve"> </w:t>
      </w:r>
      <w:r w:rsidRPr="00E6597C">
        <w:rPr>
          <w:rFonts w:ascii="GHEA Grapalat" w:hAnsi="GHEA Grapalat" w:cs="Sylfaen"/>
          <w:sz w:val="20"/>
        </w:rPr>
        <w:t>տոկոսից</w:t>
      </w:r>
      <w:r w:rsidRPr="00E6597C">
        <w:rPr>
          <w:rFonts w:ascii="GHEA Grapalat" w:hAnsi="GHEA Grapalat" w:cs="Sylfaen"/>
          <w:sz w:val="20"/>
          <w:lang w:val="es-ES"/>
        </w:rPr>
        <w:t xml:space="preserve"> </w:t>
      </w:r>
      <w:r w:rsidRPr="00E6597C">
        <w:rPr>
          <w:rFonts w:ascii="GHEA Grapalat" w:hAnsi="GHEA Grapalat" w:cs="Sylfaen"/>
          <w:sz w:val="20"/>
        </w:rPr>
        <w:t>ավելին</w:t>
      </w:r>
      <w:r w:rsidRPr="00E6597C">
        <w:rPr>
          <w:rFonts w:ascii="GHEA Grapalat" w:hAnsi="GHEA Grapalat" w:cs="Sylfaen"/>
          <w:sz w:val="20"/>
          <w:lang w:val="es-ES"/>
        </w:rPr>
        <w:t xml:space="preserve"> (</w:t>
      </w:r>
      <w:r w:rsidRPr="00E6597C">
        <w:rPr>
          <w:rFonts w:ascii="GHEA Grapalat" w:hAnsi="GHEA Grapalat" w:cs="Sylfaen"/>
          <w:sz w:val="20"/>
        </w:rPr>
        <w:t>իրական</w:t>
      </w:r>
      <w:r w:rsidRPr="00E6597C">
        <w:rPr>
          <w:rFonts w:ascii="GHEA Grapalat" w:hAnsi="GHEA Grapalat" w:cs="Sylfaen"/>
          <w:sz w:val="20"/>
          <w:lang w:val="es-ES"/>
        </w:rPr>
        <w:t xml:space="preserve"> </w:t>
      </w:r>
      <w:r w:rsidRPr="00E6597C">
        <w:rPr>
          <w:rFonts w:ascii="GHEA Grapalat" w:hAnsi="GHEA Grapalat" w:cs="Sylfaen"/>
          <w:sz w:val="20"/>
        </w:rPr>
        <w:t>շահառուներ</w:t>
      </w:r>
      <w:r w:rsidRPr="00E6597C">
        <w:rPr>
          <w:rFonts w:ascii="GHEA Grapalat" w:hAnsi="GHEA Grapalat" w:cs="Sylfaen"/>
          <w:sz w:val="20"/>
          <w:lang w:val="es-ES"/>
        </w:rPr>
        <w:t>)</w:t>
      </w:r>
      <w:r w:rsidR="007B6E43">
        <w:rPr>
          <w:rFonts w:ascii="GHEA Grapalat" w:hAnsi="GHEA Grapalat" w:cs="Sylfaen"/>
          <w:sz w:val="20"/>
          <w:lang w:val="hy-AM"/>
        </w:rPr>
        <w:t xml:space="preserve"> </w:t>
      </w:r>
      <w:r w:rsidRPr="00E6597C">
        <w:rPr>
          <w:rFonts w:ascii="GHEA Grapalat" w:hAnsi="GHEA Grapalat" w:cs="Sylfaen"/>
          <w:sz w:val="20"/>
          <w:lang w:val="es-ES"/>
        </w:rPr>
        <w:t xml:space="preserve">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661A2C" w:rsidTr="00CE3A99">
        <w:trPr>
          <w:jc w:val="center"/>
        </w:trPr>
        <w:tc>
          <w:tcPr>
            <w:tcW w:w="2570" w:type="dxa"/>
            <w:vAlign w:val="center"/>
          </w:tcPr>
          <w:p w:rsidR="00CE3A99" w:rsidRPr="00E6597C" w:rsidRDefault="00CE3A99" w:rsidP="001635B8">
            <w:pPr>
              <w:pStyle w:val="31"/>
              <w:spacing w:line="240" w:lineRule="auto"/>
              <w:ind w:firstLine="0"/>
              <w:jc w:val="center"/>
              <w:rPr>
                <w:rFonts w:ascii="GHEA Grapalat" w:hAnsi="GHEA Grapalat"/>
                <w:sz w:val="28"/>
                <w:vertAlign w:val="superscript"/>
                <w:lang w:val="es-ES"/>
              </w:rPr>
            </w:pPr>
            <w:r w:rsidRPr="0010542B">
              <w:rPr>
                <w:rFonts w:ascii="GHEA Grapalat" w:hAnsi="GHEA Grapalat"/>
                <w:sz w:val="28"/>
                <w:vertAlign w:val="superscript"/>
              </w:rPr>
              <w:t>Անունը</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Ազգանունը</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Հայրանունը</w:t>
            </w:r>
          </w:p>
        </w:tc>
        <w:tc>
          <w:tcPr>
            <w:tcW w:w="3960" w:type="dxa"/>
            <w:vAlign w:val="center"/>
          </w:tcPr>
          <w:p w:rsidR="00CE3A99" w:rsidRPr="00E6597C" w:rsidRDefault="00CE3A99" w:rsidP="001635B8">
            <w:pPr>
              <w:pStyle w:val="31"/>
              <w:spacing w:line="240" w:lineRule="auto"/>
              <w:ind w:firstLine="0"/>
              <w:jc w:val="center"/>
              <w:rPr>
                <w:rFonts w:ascii="GHEA Grapalat" w:hAnsi="GHEA Grapalat"/>
                <w:sz w:val="28"/>
                <w:vertAlign w:val="superscript"/>
                <w:lang w:val="es-ES"/>
              </w:rPr>
            </w:pPr>
            <w:r w:rsidRPr="0010542B">
              <w:rPr>
                <w:rFonts w:ascii="GHEA Grapalat" w:hAnsi="GHEA Grapalat"/>
                <w:sz w:val="28"/>
                <w:vertAlign w:val="superscript"/>
              </w:rPr>
              <w:t>ՀՀ</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քաղաքացիների</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համար</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նույնականացման</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քարտի</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կամ</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անձնագրի</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կամ</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ՀՀ</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օրենսդրությամբ</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նախատեսված</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անձը</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հաստատող</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փաստաթղթի</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տեսակը</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և</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համարը</w:t>
            </w:r>
            <w:r w:rsidRPr="00E6597C">
              <w:rPr>
                <w:rFonts w:ascii="GHEA Grapalat" w:hAnsi="GHEA Grapalat"/>
                <w:sz w:val="28"/>
                <w:vertAlign w:val="superscript"/>
                <w:lang w:val="es-ES"/>
              </w:rPr>
              <w:t xml:space="preserve"> </w:t>
            </w:r>
          </w:p>
        </w:tc>
        <w:tc>
          <w:tcPr>
            <w:tcW w:w="3370" w:type="dxa"/>
          </w:tcPr>
          <w:p w:rsidR="00CE3A99" w:rsidRPr="00E6597C" w:rsidRDefault="00CE3A99" w:rsidP="001635B8">
            <w:pPr>
              <w:pStyle w:val="31"/>
              <w:spacing w:line="240" w:lineRule="auto"/>
              <w:ind w:firstLine="0"/>
              <w:jc w:val="center"/>
              <w:rPr>
                <w:rFonts w:ascii="GHEA Grapalat" w:hAnsi="GHEA Grapalat"/>
                <w:sz w:val="28"/>
                <w:vertAlign w:val="superscript"/>
                <w:lang w:val="es-ES"/>
              </w:rPr>
            </w:pPr>
            <w:r w:rsidRPr="0010542B">
              <w:rPr>
                <w:rFonts w:ascii="GHEA Grapalat" w:hAnsi="GHEA Grapalat"/>
                <w:sz w:val="28"/>
                <w:vertAlign w:val="superscript"/>
              </w:rPr>
              <w:t>Օտարերկրյա</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քաղաքացիների</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համար</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համապատասխան</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երկրի</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օրենսդրությամբ</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նախատեսված</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անձը</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հաստատող</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փաստաթղթի</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տեսակը</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և</w:t>
            </w:r>
            <w:r w:rsidRPr="00E6597C">
              <w:rPr>
                <w:rFonts w:ascii="GHEA Grapalat" w:hAnsi="GHEA Grapalat"/>
                <w:sz w:val="28"/>
                <w:vertAlign w:val="superscript"/>
                <w:lang w:val="es-ES"/>
              </w:rPr>
              <w:t xml:space="preserve"> </w:t>
            </w:r>
            <w:r w:rsidRPr="0010542B">
              <w:rPr>
                <w:rFonts w:ascii="GHEA Grapalat" w:hAnsi="GHEA Grapalat"/>
                <w:sz w:val="28"/>
                <w:vertAlign w:val="superscript"/>
              </w:rPr>
              <w:t>համարը</w:t>
            </w:r>
            <w:r w:rsidRPr="00E6597C">
              <w:rPr>
                <w:rFonts w:ascii="GHEA Grapalat" w:hAnsi="GHEA Grapalat"/>
                <w:sz w:val="28"/>
                <w:vertAlign w:val="superscript"/>
                <w:lang w:val="es-ES"/>
              </w:rPr>
              <w:t xml:space="preserve"> </w:t>
            </w:r>
          </w:p>
        </w:tc>
      </w:tr>
      <w:tr w:rsidR="00CE3A99" w:rsidRPr="00661A2C" w:rsidTr="00AD3372">
        <w:trPr>
          <w:trHeight w:val="141"/>
          <w:jc w:val="center"/>
        </w:trPr>
        <w:tc>
          <w:tcPr>
            <w:tcW w:w="2570" w:type="dxa"/>
            <w:vAlign w:val="center"/>
          </w:tcPr>
          <w:p w:rsidR="00CE3A99" w:rsidRPr="00E6597C" w:rsidRDefault="00CE3A99" w:rsidP="001635B8">
            <w:pPr>
              <w:pStyle w:val="31"/>
              <w:spacing w:line="240" w:lineRule="auto"/>
              <w:ind w:firstLine="0"/>
              <w:jc w:val="center"/>
              <w:rPr>
                <w:rFonts w:ascii="Sylfaen" w:hAnsi="Sylfaen"/>
                <w:sz w:val="26"/>
                <w:vertAlign w:val="superscript"/>
                <w:lang w:val="hy-AM"/>
              </w:rPr>
            </w:pPr>
          </w:p>
        </w:tc>
        <w:tc>
          <w:tcPr>
            <w:tcW w:w="3960" w:type="dxa"/>
            <w:vAlign w:val="center"/>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r>
      <w:tr w:rsidR="00CE3A99" w:rsidRPr="00661A2C" w:rsidTr="00CE3A99">
        <w:trPr>
          <w:jc w:val="center"/>
        </w:trPr>
        <w:tc>
          <w:tcPr>
            <w:tcW w:w="2570" w:type="dxa"/>
            <w:vAlign w:val="center"/>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r>
      <w:tr w:rsidR="00CE3A99" w:rsidRPr="00661A2C" w:rsidTr="00CE3A99">
        <w:trPr>
          <w:jc w:val="center"/>
        </w:trPr>
        <w:tc>
          <w:tcPr>
            <w:tcW w:w="2570" w:type="dxa"/>
            <w:vAlign w:val="center"/>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E6597C" w:rsidRDefault="00CE3A99" w:rsidP="001635B8">
            <w:pPr>
              <w:pStyle w:val="31"/>
              <w:spacing w:line="240" w:lineRule="auto"/>
              <w:ind w:firstLine="0"/>
              <w:jc w:val="center"/>
              <w:rPr>
                <w:rFonts w:ascii="GHEA Grapalat" w:hAnsi="GHEA Grapalat"/>
                <w:sz w:val="26"/>
                <w:vertAlign w:val="superscript"/>
                <w:lang w:val="es-ES"/>
              </w:rPr>
            </w:pPr>
          </w:p>
        </w:tc>
      </w:tr>
    </w:tbl>
    <w:p w:rsidR="006C3873" w:rsidRPr="00E6597C" w:rsidRDefault="006C3873" w:rsidP="006C3873">
      <w:pPr>
        <w:jc w:val="right"/>
        <w:rPr>
          <w:rFonts w:ascii="GHEA Grapalat" w:hAnsi="GHEA Grapalat"/>
          <w:sz w:val="10"/>
          <w:szCs w:val="10"/>
          <w:lang w:val="es-ES"/>
        </w:rPr>
      </w:pPr>
    </w:p>
    <w:p w:rsidR="002E11D1" w:rsidRPr="00E6597C" w:rsidRDefault="002E11D1" w:rsidP="00CE3A99">
      <w:pPr>
        <w:ind w:firstLine="708"/>
        <w:jc w:val="both"/>
        <w:rPr>
          <w:rFonts w:ascii="GHEA Grapalat" w:hAnsi="GHEA Grapalat"/>
          <w:sz w:val="20"/>
          <w:lang w:val="es-ES"/>
        </w:rPr>
      </w:pPr>
    </w:p>
    <w:p w:rsidR="00E97AB0" w:rsidRPr="00E6597C" w:rsidRDefault="00E97AB0" w:rsidP="00CE3A99">
      <w:pPr>
        <w:ind w:firstLine="708"/>
        <w:jc w:val="both"/>
        <w:rPr>
          <w:rFonts w:ascii="GHEA Grapalat" w:hAnsi="GHEA Grapalat"/>
          <w:sz w:val="20"/>
          <w:lang w:val="es-ES"/>
        </w:rPr>
      </w:pPr>
    </w:p>
    <w:p w:rsidR="00E97AB0" w:rsidRPr="00E6597C" w:rsidRDefault="00E97AB0" w:rsidP="00CE3A99">
      <w:pPr>
        <w:ind w:firstLine="708"/>
        <w:jc w:val="both"/>
        <w:rPr>
          <w:rFonts w:ascii="GHEA Grapalat" w:hAnsi="GHEA Grapalat"/>
          <w:sz w:val="20"/>
          <w:lang w:val="es-ES"/>
        </w:rPr>
      </w:pPr>
    </w:p>
    <w:p w:rsidR="00B2572B" w:rsidRPr="00E6597C" w:rsidRDefault="00B2572B" w:rsidP="00EF3662">
      <w:pPr>
        <w:jc w:val="both"/>
        <w:rPr>
          <w:rFonts w:ascii="GHEA Grapalat" w:hAnsi="GHEA Grapalat"/>
          <w:sz w:val="20"/>
          <w:lang w:val="es-ES"/>
        </w:rPr>
      </w:pPr>
    </w:p>
    <w:p w:rsidR="00B2572B" w:rsidRPr="00E6597C" w:rsidRDefault="00B2572B" w:rsidP="00EF3662">
      <w:pPr>
        <w:jc w:val="both"/>
        <w:rPr>
          <w:rFonts w:ascii="GHEA Grapalat" w:hAnsi="GHEA Grapalat"/>
          <w:sz w:val="20"/>
          <w:lang w:val="es-ES"/>
        </w:rPr>
      </w:pPr>
    </w:p>
    <w:p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rsidR="00B2572B" w:rsidRPr="00E6597C" w:rsidRDefault="00B2572B" w:rsidP="00EF3662">
      <w:pPr>
        <w:jc w:val="both"/>
        <w:rPr>
          <w:rFonts w:ascii="GHEA Grapalat" w:hAnsi="GHEA Grapalat"/>
          <w:sz w:val="20"/>
          <w:lang w:val="hy-AM"/>
        </w:rPr>
      </w:pPr>
      <w:r w:rsidRPr="00E6597C">
        <w:rPr>
          <w:rFonts w:ascii="GHEA Grapalat" w:hAnsi="GHEA Grapalat"/>
          <w:sz w:val="20"/>
          <w:lang w:val="hy-AM"/>
        </w:rPr>
        <w:t xml:space="preserve">    </w:t>
      </w:r>
    </w:p>
    <w:p w:rsidR="00B2572B" w:rsidRPr="00E6597C" w:rsidRDefault="00B2572B" w:rsidP="00EF3662">
      <w:pPr>
        <w:jc w:val="right"/>
        <w:rPr>
          <w:rFonts w:ascii="GHEA Grapalat" w:hAnsi="GHEA Grapalat" w:cs="Arial"/>
          <w:sz w:val="20"/>
          <w:lang w:val="hy-AM"/>
        </w:rPr>
      </w:pPr>
      <w:r w:rsidRPr="00E6597C">
        <w:rPr>
          <w:rFonts w:ascii="GHEA Grapalat" w:hAnsi="GHEA Grapalat" w:cs="Sylfaen"/>
          <w:sz w:val="20"/>
          <w:lang w:val="hy-AM"/>
        </w:rPr>
        <w:t>Կ</w:t>
      </w:r>
      <w:r w:rsidRPr="00E6597C">
        <w:rPr>
          <w:rFonts w:ascii="GHEA Grapalat" w:hAnsi="GHEA Grapalat" w:cs="Arial"/>
          <w:sz w:val="20"/>
          <w:lang w:val="hy-AM"/>
        </w:rPr>
        <w:t xml:space="preserve">. </w:t>
      </w:r>
      <w:r w:rsidRPr="00E6597C">
        <w:rPr>
          <w:rFonts w:ascii="GHEA Grapalat" w:hAnsi="GHEA Grapalat" w:cs="Sylfaen"/>
          <w:sz w:val="20"/>
          <w:lang w:val="hy-AM"/>
        </w:rPr>
        <w:t>Տ</w:t>
      </w:r>
      <w:r w:rsidRPr="00E6597C">
        <w:rPr>
          <w:rFonts w:ascii="GHEA Grapalat" w:hAnsi="GHEA Grapalat" w:cs="Arial"/>
          <w:sz w:val="20"/>
          <w:lang w:val="hy-AM"/>
        </w:rPr>
        <w:t>.</w:t>
      </w:r>
      <w:r w:rsidRPr="00E6597C">
        <w:rPr>
          <w:rStyle w:val="af6"/>
          <w:rFonts w:ascii="GHEA Grapalat" w:hAnsi="GHEA Grapalat" w:cs="Arial"/>
          <w:color w:val="FFFFFF"/>
          <w:sz w:val="20"/>
          <w:lang w:val="hy-AM"/>
        </w:rPr>
        <w:footnoteReference w:id="7"/>
      </w:r>
      <w:r w:rsidRPr="00E6597C">
        <w:rPr>
          <w:rFonts w:ascii="GHEA Grapalat" w:hAnsi="GHEA Grapalat" w:cs="Arial"/>
          <w:sz w:val="20"/>
          <w:lang w:val="hy-AM"/>
        </w:rPr>
        <w:tab/>
      </w:r>
      <w:r w:rsidRPr="00E6597C">
        <w:rPr>
          <w:rFonts w:ascii="GHEA Grapalat" w:hAnsi="GHEA Grapalat" w:cs="Arial"/>
          <w:sz w:val="20"/>
          <w:lang w:val="hy-AM"/>
        </w:rPr>
        <w:tab/>
        <w:t xml:space="preserve"> </w:t>
      </w:r>
    </w:p>
    <w:p w:rsidR="00B2572B" w:rsidRPr="00E6597C" w:rsidRDefault="00B2572B" w:rsidP="00EF3662">
      <w:pPr>
        <w:pStyle w:val="31"/>
        <w:spacing w:line="240" w:lineRule="auto"/>
        <w:jc w:val="right"/>
        <w:rPr>
          <w:rFonts w:ascii="GHEA Grapalat" w:hAnsi="GHEA Grapalat"/>
          <w:b/>
          <w:lang w:val="hy-AM"/>
        </w:rPr>
      </w:pPr>
    </w:p>
    <w:p w:rsidR="00B2572B" w:rsidRPr="00E6597C" w:rsidRDefault="00B2572B" w:rsidP="000B1088">
      <w:pPr>
        <w:pStyle w:val="31"/>
        <w:spacing w:line="240" w:lineRule="auto"/>
        <w:ind w:firstLine="0"/>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007B5542" w:rsidRPr="004605D7">
        <w:rPr>
          <w:rFonts w:ascii="GHEA Grapalat" w:hAnsi="GHEA Grapalat" w:cs="Arial"/>
          <w:b/>
          <w:lang w:val="hy-AM"/>
        </w:rPr>
        <w:t>2</w:t>
      </w:r>
    </w:p>
    <w:p w:rsidR="00B2572B" w:rsidRPr="00E6597C" w:rsidRDefault="00827546" w:rsidP="00EF3662">
      <w:pPr>
        <w:pStyle w:val="31"/>
        <w:spacing w:line="240" w:lineRule="auto"/>
        <w:jc w:val="right"/>
        <w:rPr>
          <w:rFonts w:ascii="GHEA Grapalat" w:hAnsi="GHEA Grapalat" w:cs="Arial"/>
          <w:b/>
          <w:lang w:val="hy-AM"/>
        </w:rPr>
      </w:pPr>
      <w:r>
        <w:rPr>
          <w:rFonts w:ascii="GHEA Grapalat" w:hAnsi="GHEA Grapalat"/>
          <w:b/>
          <w:lang w:val="hy-AM"/>
        </w:rPr>
        <w:t>&lt;&lt;ԿՄԱՀ-ԳՀԱՇՁԲ-20/05</w:t>
      </w:r>
      <w:r w:rsidR="003E4FBF" w:rsidRPr="00E12552">
        <w:rPr>
          <w:rFonts w:ascii="GHEA Grapalat" w:hAnsi="GHEA Grapalat"/>
          <w:b/>
          <w:lang w:val="hy-AM"/>
        </w:rPr>
        <w:t>&gt;&gt;</w:t>
      </w:r>
      <w:r w:rsidR="003E4FBF" w:rsidRPr="0033189A">
        <w:rPr>
          <w:rFonts w:ascii="GHEA Grapalat" w:hAnsi="GHEA Grapalat"/>
          <w:b/>
          <w:i/>
          <w:lang w:val="hy-AM"/>
        </w:rPr>
        <w:t xml:space="preserve"> </w:t>
      </w:r>
      <w:r w:rsidR="00B2572B" w:rsidRPr="00E6597C">
        <w:rPr>
          <w:rFonts w:ascii="GHEA Grapalat" w:hAnsi="GHEA Grapalat" w:cs="Sylfaen"/>
          <w:b/>
          <w:lang w:val="hy-AM"/>
        </w:rPr>
        <w:t>ծածկագրով</w:t>
      </w:r>
    </w:p>
    <w:p w:rsidR="00B2572B" w:rsidRPr="00E6597C" w:rsidRDefault="00E12552"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E6597C">
        <w:rPr>
          <w:rFonts w:ascii="GHEA Grapalat" w:hAnsi="GHEA Grapalat" w:cs="Arial"/>
          <w:b/>
          <w:lang w:val="hy-AM"/>
        </w:rPr>
        <w:t xml:space="preserve"> </w:t>
      </w:r>
      <w:r w:rsidR="00B2572B" w:rsidRPr="00E6597C">
        <w:rPr>
          <w:rFonts w:ascii="GHEA Grapalat" w:hAnsi="GHEA Grapalat" w:cs="Sylfaen"/>
          <w:b/>
          <w:lang w:val="hy-AM"/>
        </w:rPr>
        <w:t>հրավերի</w:t>
      </w:r>
    </w:p>
    <w:p w:rsidR="00B2572B" w:rsidRPr="00E6597C" w:rsidRDefault="00B2572B" w:rsidP="00EF3662">
      <w:pPr>
        <w:rPr>
          <w:rFonts w:ascii="GHEA Grapalat" w:hAnsi="GHEA Grapalat"/>
          <w:lang w:val="hy-AM"/>
        </w:rPr>
      </w:pPr>
    </w:p>
    <w:p w:rsidR="00B2572B" w:rsidRPr="00E6597C" w:rsidRDefault="00B2572B" w:rsidP="00EF3662">
      <w:pPr>
        <w:ind w:firstLine="567"/>
        <w:jc w:val="center"/>
        <w:rPr>
          <w:rFonts w:ascii="GHEA Grapalat" w:hAnsi="GHEA Grapalat"/>
          <w:sz w:val="20"/>
          <w:lang w:val="hy-AM"/>
        </w:rPr>
      </w:pPr>
    </w:p>
    <w:p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rsidR="00B2572B" w:rsidRPr="00E6597C" w:rsidRDefault="00B2572B" w:rsidP="00EF3662">
      <w:pPr>
        <w:ind w:firstLine="567"/>
        <w:rPr>
          <w:rFonts w:ascii="GHEA Grapalat" w:hAnsi="GHEA Grapalat"/>
          <w:lang w:val="hy-AM"/>
        </w:rPr>
      </w:pPr>
    </w:p>
    <w:p w:rsidR="00B2572B" w:rsidRPr="00571F19" w:rsidRDefault="00B2572B" w:rsidP="00571F19">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3E4FBF" w:rsidRPr="00B15C39">
        <w:rPr>
          <w:rFonts w:ascii="GHEA Grapalat" w:hAnsi="GHEA Grapalat"/>
          <w:sz w:val="20"/>
          <w:szCs w:val="20"/>
          <w:lang w:val="hy-AM"/>
        </w:rPr>
        <w:t>&lt;&lt;ԿՄԱՀ-ԳՀԱՇՁԲ-20/0</w:t>
      </w:r>
      <w:r w:rsidR="00537D2F">
        <w:rPr>
          <w:rFonts w:ascii="GHEA Grapalat" w:hAnsi="GHEA Grapalat"/>
          <w:sz w:val="20"/>
          <w:szCs w:val="20"/>
          <w:lang w:val="hy-AM"/>
        </w:rPr>
        <w:t>5</w:t>
      </w:r>
      <w:r w:rsidR="003E4FBF" w:rsidRPr="00B15C39">
        <w:rPr>
          <w:rFonts w:ascii="GHEA Grapalat" w:hAnsi="GHEA Grapalat"/>
          <w:sz w:val="20"/>
          <w:szCs w:val="20"/>
          <w:lang w:val="hy-AM"/>
        </w:rPr>
        <w:t>&gt;&gt;</w:t>
      </w:r>
      <w:r w:rsidR="003E4FBF" w:rsidRPr="0033189A">
        <w:rPr>
          <w:rFonts w:ascii="GHEA Grapalat" w:hAnsi="GHEA Grapalat"/>
          <w:b/>
          <w:i/>
          <w:lang w:val="hy-AM"/>
        </w:rPr>
        <w:t xml:space="preserve"> </w:t>
      </w:r>
      <w:r w:rsidRPr="00E6597C">
        <w:rPr>
          <w:rFonts w:ascii="GHEA Grapalat" w:hAnsi="GHEA Grapalat" w:cs="Arial"/>
          <w:sz w:val="20"/>
          <w:szCs w:val="20"/>
          <w:lang w:val="es-ES"/>
        </w:rPr>
        <w:t xml:space="preserve">ծածկագրով </w:t>
      </w:r>
      <w:r w:rsidR="00827546">
        <w:rPr>
          <w:rFonts w:ascii="GHEA Grapalat" w:hAnsi="GHEA Grapalat" w:cs="Arial"/>
          <w:sz w:val="20"/>
          <w:szCs w:val="20"/>
          <w:lang w:val="hy-AM"/>
        </w:rPr>
        <w:t xml:space="preserve">գնանշման հարցման </w:t>
      </w:r>
      <w:r w:rsidRPr="00E6597C">
        <w:rPr>
          <w:rFonts w:ascii="GHEA Grapalat" w:hAnsi="GHEA Grapalat" w:cs="Arial"/>
          <w:sz w:val="20"/>
          <w:szCs w:val="20"/>
          <w:lang w:val="es-ES"/>
        </w:rPr>
        <w:t>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r w:rsidRPr="00E6597C">
        <w:rPr>
          <w:rFonts w:ascii="GHEA Grapalat" w:hAnsi="GHEA Grapalat" w:cs="Arial"/>
          <w:sz w:val="20"/>
          <w:szCs w:val="20"/>
          <w:lang w:val="es-ES"/>
        </w:rPr>
        <w:t>պայմանագիրը կատարել ներքոհիշյալ ընդհանուր գներով.</w:t>
      </w:r>
    </w:p>
    <w:p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1643"/>
        <w:gridCol w:w="1701"/>
        <w:gridCol w:w="1701"/>
      </w:tblGrid>
      <w:tr w:rsidR="0053699F" w:rsidRPr="00661A2C" w:rsidTr="0053699F">
        <w:trPr>
          <w:cantSplit/>
          <w:trHeight w:val="916"/>
          <w:jc w:val="center"/>
        </w:trPr>
        <w:tc>
          <w:tcPr>
            <w:tcW w:w="1136"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661A2C" w:rsidTr="00E12552">
        <w:trPr>
          <w:trHeight w:val="1221"/>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6355D8" w:rsidRDefault="006355D8" w:rsidP="00D27E90">
            <w:pPr>
              <w:rPr>
                <w:rFonts w:ascii="GHEA Grapalat" w:hAnsi="GHEA Grapalat"/>
                <w:sz w:val="16"/>
                <w:szCs w:val="16"/>
                <w:lang w:val="hy-AM"/>
              </w:rPr>
            </w:pPr>
            <w:r w:rsidRPr="006355D8">
              <w:rPr>
                <w:rFonts w:ascii="GHEA Grapalat" w:hAnsi="GHEA Grapalat"/>
                <w:sz w:val="16"/>
                <w:szCs w:val="16"/>
                <w:lang w:val="hy-AM"/>
              </w:rPr>
              <w:t>Արգել համայնքի բազմաբնակարան շենքերի տանիքների վերանորոգման, դռների և պատուհանների փոխարնման 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r>
    </w:tbl>
    <w:p w:rsidR="00B2572B" w:rsidRPr="00E6597C" w:rsidRDefault="00B2572B" w:rsidP="00EF3662">
      <w:pPr>
        <w:rPr>
          <w:rFonts w:ascii="GHEA Grapalat" w:hAnsi="GHEA Grapalat"/>
          <w:sz w:val="18"/>
          <w:szCs w:val="18"/>
          <w:lang w:val="es-ES"/>
        </w:rPr>
      </w:pPr>
    </w:p>
    <w:p w:rsidR="00B2572B" w:rsidRPr="00E6597C" w:rsidRDefault="00B2572B" w:rsidP="00EF3662">
      <w:pPr>
        <w:rPr>
          <w:rFonts w:ascii="GHEA Grapalat" w:hAnsi="GHEA Grapalat"/>
          <w:sz w:val="18"/>
          <w:szCs w:val="18"/>
          <w:lang w:val="es-ES"/>
        </w:rPr>
      </w:pPr>
    </w:p>
    <w:p w:rsidR="00B2572B" w:rsidRPr="00E6597C" w:rsidRDefault="00B2572B" w:rsidP="00EF3662">
      <w:pPr>
        <w:rPr>
          <w:rFonts w:ascii="GHEA Grapalat" w:hAnsi="GHEA Grapalat"/>
          <w:sz w:val="18"/>
          <w:szCs w:val="18"/>
          <w:lang w:val="hy-AM"/>
        </w:rPr>
      </w:pPr>
    </w:p>
    <w:p w:rsidR="00B2572B" w:rsidRPr="00E6597C" w:rsidRDefault="00B2572B" w:rsidP="00EF3662">
      <w:pPr>
        <w:ind w:left="720" w:firstLine="720"/>
        <w:jc w:val="both"/>
        <w:rPr>
          <w:rFonts w:ascii="GHEA Grapalat" w:hAnsi="GHEA Grapalat"/>
          <w:sz w:val="20"/>
          <w:lang w:val="hy-AM"/>
        </w:rPr>
      </w:pPr>
      <w:r w:rsidRPr="00D27E90">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914E60">
        <w:rPr>
          <w:rFonts w:ascii="GHEA Grapalat" w:hAnsi="GHEA Grapalat"/>
          <w:sz w:val="20"/>
          <w:lang w:val="es-ES"/>
        </w:rPr>
        <w:t xml:space="preserve">       </w:t>
      </w:r>
      <w:r w:rsidRPr="00E6597C">
        <w:rPr>
          <w:rFonts w:ascii="GHEA Grapalat" w:hAnsi="GHEA Grapalat"/>
          <w:sz w:val="20"/>
          <w:lang w:val="hy-AM"/>
        </w:rPr>
        <w:t xml:space="preserve">_____________ </w:t>
      </w:r>
    </w:p>
    <w:p w:rsidR="00B2572B" w:rsidRPr="00E6597C"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6597C">
        <w:rPr>
          <w:rFonts w:ascii="GHEA Grapalat" w:hAnsi="GHEA Grapalat"/>
          <w:sz w:val="20"/>
          <w:vertAlign w:val="superscript"/>
          <w:lang w:val="hy-AM"/>
        </w:rPr>
        <w:tab/>
      </w:r>
    </w:p>
    <w:p w:rsidR="00FD2638" w:rsidRDefault="00FD2638" w:rsidP="00EF3662">
      <w:pPr>
        <w:jc w:val="right"/>
        <w:rPr>
          <w:rFonts w:ascii="GHEA Grapalat" w:hAnsi="GHEA Grapalat"/>
          <w:sz w:val="20"/>
          <w:lang w:val="hy-AM"/>
        </w:rPr>
      </w:pPr>
    </w:p>
    <w:p w:rsidR="00FD2638" w:rsidRDefault="00FD2638" w:rsidP="00EF3662">
      <w:pPr>
        <w:jc w:val="right"/>
        <w:rPr>
          <w:rFonts w:ascii="GHEA Grapalat" w:hAnsi="GHEA Grapalat"/>
          <w:sz w:val="20"/>
          <w:lang w:val="hy-AM"/>
        </w:rPr>
      </w:pPr>
    </w:p>
    <w:p w:rsidR="00FD2638" w:rsidRDefault="00FD2638" w:rsidP="00EF3662">
      <w:pPr>
        <w:jc w:val="right"/>
        <w:rPr>
          <w:rFonts w:ascii="GHEA Grapalat" w:hAnsi="GHEA Grapalat"/>
          <w:sz w:val="20"/>
          <w:lang w:val="hy-AM"/>
        </w:rPr>
      </w:pPr>
    </w:p>
    <w:p w:rsidR="00FD2638" w:rsidRDefault="00FD2638" w:rsidP="00EF3662">
      <w:pPr>
        <w:jc w:val="right"/>
        <w:rPr>
          <w:rFonts w:ascii="GHEA Grapalat" w:hAnsi="GHEA Grapalat"/>
          <w:sz w:val="20"/>
          <w:lang w:val="hy-AM"/>
        </w:rPr>
      </w:pPr>
    </w:p>
    <w:p w:rsidR="00FD2638" w:rsidRDefault="00FD2638" w:rsidP="00EF3662">
      <w:pPr>
        <w:jc w:val="right"/>
        <w:rPr>
          <w:rFonts w:ascii="GHEA Grapalat" w:hAnsi="GHEA Grapalat"/>
          <w:sz w:val="20"/>
          <w:lang w:val="hy-AM"/>
        </w:rPr>
      </w:pPr>
    </w:p>
    <w:p w:rsidR="00FD2638" w:rsidRDefault="00FD2638" w:rsidP="00EF3662">
      <w:pPr>
        <w:jc w:val="right"/>
        <w:rPr>
          <w:rFonts w:ascii="GHEA Grapalat" w:hAnsi="GHEA Grapalat"/>
          <w:sz w:val="20"/>
          <w:lang w:val="hy-AM"/>
        </w:rPr>
      </w:pPr>
    </w:p>
    <w:p w:rsidR="00FD2638" w:rsidRDefault="00FD2638" w:rsidP="00EF3662">
      <w:pPr>
        <w:jc w:val="right"/>
        <w:rPr>
          <w:rFonts w:ascii="GHEA Grapalat" w:hAnsi="GHEA Grapalat"/>
          <w:sz w:val="20"/>
          <w:lang w:val="hy-AM"/>
        </w:rPr>
      </w:pPr>
    </w:p>
    <w:p w:rsidR="00FD2638" w:rsidRDefault="00FD2638" w:rsidP="00EF3662">
      <w:pPr>
        <w:jc w:val="right"/>
        <w:rPr>
          <w:rFonts w:ascii="GHEA Grapalat" w:hAnsi="GHEA Grapalat"/>
          <w:sz w:val="20"/>
          <w:lang w:val="hy-AM"/>
        </w:rPr>
      </w:pPr>
    </w:p>
    <w:p w:rsidR="00FD2638" w:rsidRDefault="00FD2638" w:rsidP="00EF3662">
      <w:pPr>
        <w:jc w:val="right"/>
        <w:rPr>
          <w:rFonts w:ascii="GHEA Grapalat" w:hAnsi="GHEA Grapalat"/>
          <w:sz w:val="20"/>
          <w:lang w:val="hy-AM"/>
        </w:rPr>
      </w:pPr>
    </w:p>
    <w:p w:rsidR="00FD2638" w:rsidRDefault="00FD2638" w:rsidP="00EF3662">
      <w:pPr>
        <w:jc w:val="right"/>
        <w:rPr>
          <w:rFonts w:ascii="GHEA Grapalat" w:hAnsi="GHEA Grapalat"/>
          <w:sz w:val="20"/>
          <w:lang w:val="hy-AM"/>
        </w:rPr>
      </w:pPr>
    </w:p>
    <w:p w:rsidR="00FD2638" w:rsidRDefault="00FD2638" w:rsidP="00EF3662">
      <w:pPr>
        <w:jc w:val="right"/>
        <w:rPr>
          <w:rFonts w:ascii="GHEA Grapalat" w:hAnsi="GHEA Grapalat"/>
          <w:sz w:val="20"/>
          <w:lang w:val="hy-AM"/>
        </w:rPr>
      </w:pPr>
    </w:p>
    <w:p w:rsidR="004F3621" w:rsidRDefault="004F3621" w:rsidP="004F3621">
      <w:pPr>
        <w:rPr>
          <w:rFonts w:ascii="GHEA Grapalat" w:hAnsi="GHEA Grapalat"/>
          <w:sz w:val="20"/>
          <w:lang w:val="hy-AM"/>
        </w:rPr>
      </w:pPr>
    </w:p>
    <w:p w:rsidR="004F3621" w:rsidRDefault="004F3621" w:rsidP="004F3621">
      <w:pPr>
        <w:rPr>
          <w:rFonts w:ascii="GHEA Grapalat" w:hAnsi="GHEA Grapalat"/>
          <w:sz w:val="20"/>
          <w:lang w:val="hy-AM"/>
        </w:rPr>
      </w:pPr>
    </w:p>
    <w:p w:rsidR="004F3621" w:rsidRDefault="004F3621" w:rsidP="004F3621">
      <w:pPr>
        <w:rPr>
          <w:rFonts w:ascii="GHEA Grapalat" w:hAnsi="GHEA Grapalat"/>
          <w:sz w:val="20"/>
          <w:lang w:val="hy-AM"/>
        </w:rPr>
      </w:pPr>
    </w:p>
    <w:p w:rsidR="004F3621" w:rsidRDefault="004F3621" w:rsidP="004F3621">
      <w:pPr>
        <w:rPr>
          <w:rFonts w:ascii="GHEA Grapalat" w:hAnsi="GHEA Grapalat"/>
          <w:sz w:val="20"/>
          <w:lang w:val="hy-AM"/>
        </w:rPr>
      </w:pPr>
    </w:p>
    <w:p w:rsidR="00FD2638" w:rsidRPr="004F3621" w:rsidRDefault="004F3621" w:rsidP="004F3621">
      <w:pPr>
        <w:rPr>
          <w:rFonts w:ascii="GHEA Grapalat" w:hAnsi="GHEA Grapalat"/>
          <w:sz w:val="20"/>
          <w:szCs w:val="20"/>
          <w:lang w:val="hy-AM"/>
        </w:rPr>
      </w:pPr>
      <w:r>
        <w:rPr>
          <w:rFonts w:ascii="GHEA Grapalat" w:hAnsi="GHEA Grapalat"/>
          <w:sz w:val="20"/>
          <w:lang w:val="hy-AM"/>
        </w:rPr>
        <w:lastRenderedPageBreak/>
        <w:t xml:space="preserve">                                                                                                                                                         </w:t>
      </w:r>
      <w:r w:rsidR="00FD2638" w:rsidRPr="004F3621">
        <w:rPr>
          <w:rFonts w:ascii="GHEA Grapalat" w:hAnsi="GHEA Grapalat" w:cs="Sylfaen"/>
          <w:b/>
          <w:sz w:val="20"/>
          <w:szCs w:val="20"/>
          <w:lang w:val="hy-AM"/>
        </w:rPr>
        <w:t>Հավելված</w:t>
      </w:r>
      <w:r w:rsidR="00FD2638" w:rsidRPr="004F3621">
        <w:rPr>
          <w:rFonts w:ascii="GHEA Grapalat" w:hAnsi="GHEA Grapalat" w:cs="Arial"/>
          <w:b/>
          <w:sz w:val="20"/>
          <w:szCs w:val="20"/>
          <w:lang w:val="hy-AM"/>
        </w:rPr>
        <w:t xml:space="preserve"> 3</w:t>
      </w:r>
    </w:p>
    <w:p w:rsidR="00FD2638" w:rsidRPr="004F3621" w:rsidRDefault="00FD2638" w:rsidP="00FD2638">
      <w:pPr>
        <w:pStyle w:val="31"/>
        <w:spacing w:line="240" w:lineRule="auto"/>
        <w:jc w:val="right"/>
        <w:rPr>
          <w:rFonts w:ascii="GHEA Grapalat" w:hAnsi="GHEA Grapalat" w:cs="Sylfaen"/>
          <w:b/>
          <w:lang w:val="hy-AM"/>
        </w:rPr>
      </w:pPr>
      <w:r w:rsidRPr="004F3621">
        <w:rPr>
          <w:rFonts w:ascii="GHEA Grapalat" w:hAnsi="GHEA Grapalat"/>
          <w:b/>
          <w:lang w:val="hy-AM"/>
        </w:rPr>
        <w:t>&lt;&lt;</w:t>
      </w:r>
      <w:r w:rsidR="004B1EAE" w:rsidRPr="004F3621">
        <w:rPr>
          <w:rFonts w:ascii="GHEA Grapalat" w:hAnsi="GHEA Grapalat"/>
          <w:b/>
          <w:lang w:val="hy-AM"/>
        </w:rPr>
        <w:t xml:space="preserve"> ԿՄԱՀ-ԳՀԱՇՁԲ-20/05</w:t>
      </w:r>
      <w:r w:rsidRPr="004F3621">
        <w:rPr>
          <w:rFonts w:ascii="GHEA Grapalat" w:hAnsi="GHEA Grapalat"/>
          <w:b/>
          <w:lang w:val="hy-AM"/>
        </w:rPr>
        <w:t>&gt;&gt;</w:t>
      </w:r>
      <w:r w:rsidRPr="004F3621">
        <w:rPr>
          <w:rFonts w:ascii="Sylfaen" w:hAnsi="Sylfaen"/>
          <w:b/>
          <w:lang w:val="af-ZA"/>
        </w:rPr>
        <w:t xml:space="preserve">  </w:t>
      </w:r>
      <w:r w:rsidRPr="004F3621">
        <w:rPr>
          <w:rFonts w:ascii="GHEA Grapalat" w:hAnsi="GHEA Grapalat" w:cs="Sylfaen"/>
          <w:b/>
          <w:lang w:val="hy-AM"/>
        </w:rPr>
        <w:t>ծածկագրով</w:t>
      </w:r>
    </w:p>
    <w:p w:rsidR="00FD2638" w:rsidRPr="004F3621" w:rsidRDefault="00FD2638" w:rsidP="00FD2638">
      <w:pPr>
        <w:pStyle w:val="31"/>
        <w:spacing w:line="240" w:lineRule="auto"/>
        <w:jc w:val="right"/>
        <w:rPr>
          <w:rFonts w:ascii="GHEA Grapalat" w:hAnsi="GHEA Grapalat" w:cs="Arial"/>
          <w:b/>
          <w:lang w:val="hy-AM"/>
        </w:rPr>
      </w:pPr>
      <w:r w:rsidRPr="004F3621">
        <w:rPr>
          <w:rFonts w:ascii="GHEA Grapalat" w:hAnsi="GHEA Grapalat" w:cs="Sylfaen"/>
          <w:b/>
          <w:lang w:val="hy-AM"/>
        </w:rPr>
        <w:t>գնանշման հարցմանհրավերի</w:t>
      </w:r>
    </w:p>
    <w:p w:rsidR="00FD2638" w:rsidRPr="007C2AEA" w:rsidRDefault="00FD2638" w:rsidP="00FD2638">
      <w:pPr>
        <w:pStyle w:val="31"/>
        <w:jc w:val="right"/>
        <w:rPr>
          <w:rFonts w:ascii="GHEA Grapalat" w:hAnsi="GHEA Grapalat"/>
          <w:b/>
          <w:lang w:val="hy-AM"/>
        </w:rPr>
      </w:pPr>
    </w:p>
    <w:p w:rsidR="00FD2638" w:rsidRPr="007C2AEA" w:rsidRDefault="00FD2638" w:rsidP="00FD2638">
      <w:pPr>
        <w:ind w:left="-66"/>
        <w:jc w:val="right"/>
        <w:rPr>
          <w:rFonts w:ascii="GHEA Grapalat" w:hAnsi="GHEA Grapalat"/>
          <w:sz w:val="20"/>
          <w:lang w:val="hy-AM"/>
        </w:rPr>
      </w:pPr>
    </w:p>
    <w:p w:rsidR="00FD2638" w:rsidRPr="004F3621" w:rsidRDefault="00FD2638" w:rsidP="00FD2638">
      <w:pPr>
        <w:ind w:left="-66"/>
        <w:jc w:val="center"/>
        <w:rPr>
          <w:rFonts w:ascii="GHEA Grapalat" w:hAnsi="GHEA Grapalat" w:cs="Sylfaen"/>
          <w:b/>
          <w:sz w:val="20"/>
          <w:szCs w:val="20"/>
          <w:lang w:val="hy-AM"/>
        </w:rPr>
      </w:pPr>
      <w:r w:rsidRPr="004F3621">
        <w:rPr>
          <w:rFonts w:ascii="GHEA Grapalat" w:hAnsi="GHEA Grapalat" w:cs="Sylfaen"/>
          <w:b/>
          <w:sz w:val="20"/>
          <w:szCs w:val="20"/>
          <w:lang w:val="hy-AM"/>
        </w:rPr>
        <w:t>Տ Ե Ղ Ե Կ Ա Ն Ք</w:t>
      </w:r>
    </w:p>
    <w:p w:rsidR="00FD2638" w:rsidRPr="004F3621" w:rsidRDefault="00FD2638" w:rsidP="00FD2638">
      <w:pPr>
        <w:ind w:left="-66"/>
        <w:jc w:val="center"/>
        <w:rPr>
          <w:rFonts w:ascii="GHEA Grapalat" w:hAnsi="GHEA Grapalat" w:cs="Sylfaen"/>
          <w:b/>
          <w:sz w:val="20"/>
          <w:szCs w:val="20"/>
          <w:lang w:val="hy-AM"/>
        </w:rPr>
      </w:pPr>
      <w:r w:rsidRPr="004F3621">
        <w:rPr>
          <w:rFonts w:ascii="GHEA Grapalat" w:hAnsi="GHEA Grapalat" w:cs="Sylfaen"/>
          <w:b/>
          <w:sz w:val="20"/>
          <w:szCs w:val="20"/>
          <w:lang w:val="hy-AM"/>
        </w:rPr>
        <w:t xml:space="preserve"> ՄԱՍՆԱԿՑԻ ԿՈՂՄԻՑ ԱՌԱՋԱՐԿՎՈՂ ՀԻՄՆԱԿԱՆ ԱՇԽԱՏԱԿԱԶՄԻ ՄԱՍԻՆ</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7"/>
        <w:gridCol w:w="2881"/>
        <w:gridCol w:w="1708"/>
        <w:gridCol w:w="1442"/>
        <w:gridCol w:w="2070"/>
        <w:gridCol w:w="1710"/>
      </w:tblGrid>
      <w:tr w:rsidR="00FD2638" w:rsidRPr="007C2AEA" w:rsidTr="00656552">
        <w:trPr>
          <w:cantSplit/>
        </w:trPr>
        <w:tc>
          <w:tcPr>
            <w:tcW w:w="377" w:type="dxa"/>
            <w:vMerge w:val="restart"/>
            <w:vAlign w:val="center"/>
          </w:tcPr>
          <w:p w:rsidR="00FD2638" w:rsidRPr="007C2AEA" w:rsidRDefault="00FD2638" w:rsidP="00656552">
            <w:pPr>
              <w:jc w:val="center"/>
              <w:rPr>
                <w:rFonts w:ascii="GHEA Grapalat" w:hAnsi="GHEA Grapalat"/>
                <w:sz w:val="20"/>
                <w:lang w:val="hy-AM"/>
              </w:rPr>
            </w:pPr>
            <w:r w:rsidRPr="007C2AEA">
              <w:rPr>
                <w:rFonts w:ascii="GHEA Grapalat" w:hAnsi="GHEA Grapalat"/>
                <w:sz w:val="20"/>
                <w:lang w:val="hy-AM"/>
              </w:rPr>
              <w:t xml:space="preserve">N </w:t>
            </w:r>
          </w:p>
        </w:tc>
        <w:tc>
          <w:tcPr>
            <w:tcW w:w="9811" w:type="dxa"/>
            <w:gridSpan w:val="5"/>
            <w:vAlign w:val="center"/>
          </w:tcPr>
          <w:p w:rsidR="00FD2638" w:rsidRPr="007C2AEA" w:rsidRDefault="00FD2638" w:rsidP="00656552">
            <w:pPr>
              <w:jc w:val="center"/>
              <w:rPr>
                <w:rFonts w:ascii="GHEA Grapalat" w:hAnsi="GHEA Grapalat" w:cs="Arial"/>
                <w:sz w:val="20"/>
                <w:lang w:val="hy-AM"/>
              </w:rPr>
            </w:pPr>
            <w:r w:rsidRPr="007C2AEA">
              <w:rPr>
                <w:rFonts w:ascii="GHEA Grapalat" w:hAnsi="GHEA Grapalat" w:cs="Sylfaen"/>
                <w:sz w:val="20"/>
                <w:lang w:val="hy-AM"/>
              </w:rPr>
              <w:t>Հիմնական</w:t>
            </w:r>
            <w:r w:rsidRPr="007C2AEA">
              <w:rPr>
                <w:rFonts w:ascii="GHEA Grapalat" w:hAnsi="GHEA Grapalat" w:cs="Arial"/>
                <w:sz w:val="20"/>
                <w:lang w:val="hy-AM"/>
              </w:rPr>
              <w:t xml:space="preserve"> </w:t>
            </w:r>
            <w:r w:rsidRPr="007C2AEA">
              <w:rPr>
                <w:rFonts w:ascii="GHEA Grapalat" w:hAnsi="GHEA Grapalat" w:cs="Sylfaen"/>
                <w:sz w:val="20"/>
                <w:lang w:val="hy-AM"/>
              </w:rPr>
              <w:t>աշխատակազմում</w:t>
            </w:r>
            <w:r w:rsidRPr="007C2AEA">
              <w:rPr>
                <w:rFonts w:ascii="GHEA Grapalat" w:hAnsi="GHEA Grapalat" w:cs="Arial"/>
                <w:sz w:val="20"/>
                <w:lang w:val="hy-AM"/>
              </w:rPr>
              <w:t xml:space="preserve"> </w:t>
            </w:r>
            <w:r w:rsidRPr="007C2AEA">
              <w:rPr>
                <w:rFonts w:ascii="GHEA Grapalat" w:hAnsi="GHEA Grapalat" w:cs="Sylfaen"/>
                <w:sz w:val="20"/>
                <w:lang w:val="hy-AM"/>
              </w:rPr>
              <w:t>ներառված</w:t>
            </w:r>
            <w:r w:rsidRPr="007C2AEA">
              <w:rPr>
                <w:rFonts w:ascii="GHEA Grapalat" w:hAnsi="GHEA Grapalat" w:cs="Arial"/>
                <w:sz w:val="20"/>
                <w:lang w:val="hy-AM"/>
              </w:rPr>
              <w:t xml:space="preserve"> </w:t>
            </w:r>
            <w:r w:rsidRPr="007C2AEA">
              <w:rPr>
                <w:rFonts w:ascii="GHEA Grapalat" w:hAnsi="GHEA Grapalat" w:cs="Sylfaen"/>
                <w:sz w:val="20"/>
                <w:lang w:val="hy-AM"/>
              </w:rPr>
              <w:t>մասնա</w:t>
            </w:r>
            <w:r w:rsidRPr="007C2AEA">
              <w:rPr>
                <w:rFonts w:ascii="GHEA Grapalat" w:hAnsi="GHEA Grapalat" w:cs="Sylfaen"/>
                <w:sz w:val="20"/>
              </w:rPr>
              <w:t>գ</w:t>
            </w:r>
            <w:r w:rsidRPr="007C2AEA">
              <w:rPr>
                <w:rFonts w:ascii="GHEA Grapalat" w:hAnsi="GHEA Grapalat" w:cs="Sylfaen"/>
                <w:sz w:val="20"/>
                <w:lang w:val="hy-AM"/>
              </w:rPr>
              <w:t>ետների</w:t>
            </w:r>
          </w:p>
        </w:tc>
      </w:tr>
      <w:tr w:rsidR="00FD2638" w:rsidRPr="007C2AEA" w:rsidTr="00656552">
        <w:trPr>
          <w:cantSplit/>
          <w:trHeight w:val="1073"/>
        </w:trPr>
        <w:tc>
          <w:tcPr>
            <w:tcW w:w="377" w:type="dxa"/>
            <w:vMerge/>
            <w:vAlign w:val="center"/>
          </w:tcPr>
          <w:p w:rsidR="00FD2638" w:rsidRPr="007C2AEA" w:rsidRDefault="00FD2638" w:rsidP="00656552">
            <w:pPr>
              <w:jc w:val="center"/>
              <w:rPr>
                <w:rFonts w:ascii="GHEA Grapalat" w:hAnsi="GHEA Grapalat"/>
                <w:sz w:val="20"/>
                <w:lang w:val="hy-AM"/>
              </w:rPr>
            </w:pPr>
          </w:p>
        </w:tc>
        <w:tc>
          <w:tcPr>
            <w:tcW w:w="2881" w:type="dxa"/>
            <w:vMerge w:val="restart"/>
            <w:vAlign w:val="center"/>
          </w:tcPr>
          <w:p w:rsidR="00FD2638" w:rsidRPr="007C2AEA" w:rsidRDefault="00FD2638" w:rsidP="00656552">
            <w:pPr>
              <w:jc w:val="center"/>
              <w:rPr>
                <w:rFonts w:ascii="GHEA Grapalat" w:hAnsi="GHEA Grapalat" w:cs="Arial"/>
                <w:sz w:val="20"/>
                <w:lang w:val="hy-AM"/>
              </w:rPr>
            </w:pPr>
            <w:r w:rsidRPr="007C2AEA">
              <w:rPr>
                <w:rFonts w:ascii="GHEA Grapalat" w:hAnsi="GHEA Grapalat" w:cs="Sylfaen"/>
                <w:sz w:val="20"/>
                <w:lang w:val="hy-AM"/>
              </w:rPr>
              <w:t>Անուն</w:t>
            </w:r>
            <w:r w:rsidRPr="007C2AEA">
              <w:rPr>
                <w:rFonts w:ascii="GHEA Grapalat" w:hAnsi="GHEA Grapalat" w:cs="Sylfaen"/>
                <w:sz w:val="20"/>
              </w:rPr>
              <w:t>ը,</w:t>
            </w:r>
            <w:r w:rsidRPr="007C2AEA">
              <w:rPr>
                <w:rFonts w:ascii="GHEA Grapalat" w:hAnsi="GHEA Grapalat" w:cs="Arial"/>
                <w:sz w:val="20"/>
                <w:lang w:val="hy-AM"/>
              </w:rPr>
              <w:t xml:space="preserve">  </w:t>
            </w:r>
            <w:r w:rsidRPr="007C2AEA">
              <w:rPr>
                <w:rFonts w:ascii="GHEA Grapalat" w:hAnsi="GHEA Grapalat" w:cs="Sylfaen"/>
                <w:sz w:val="20"/>
                <w:lang w:val="hy-AM"/>
              </w:rPr>
              <w:t>Ազ</w:t>
            </w:r>
            <w:r w:rsidRPr="007C2AEA">
              <w:rPr>
                <w:rFonts w:ascii="GHEA Grapalat" w:hAnsi="GHEA Grapalat" w:cs="Sylfaen"/>
                <w:sz w:val="20"/>
              </w:rPr>
              <w:t>գ</w:t>
            </w:r>
            <w:r w:rsidRPr="007C2AEA">
              <w:rPr>
                <w:rFonts w:ascii="GHEA Grapalat" w:hAnsi="GHEA Grapalat" w:cs="Sylfaen"/>
                <w:sz w:val="20"/>
                <w:lang w:val="hy-AM"/>
              </w:rPr>
              <w:t>անունը</w:t>
            </w:r>
          </w:p>
        </w:tc>
        <w:tc>
          <w:tcPr>
            <w:tcW w:w="1708" w:type="dxa"/>
            <w:vMerge w:val="restart"/>
            <w:vAlign w:val="center"/>
          </w:tcPr>
          <w:p w:rsidR="00FD2638" w:rsidRPr="007C2AEA" w:rsidRDefault="00FD2638" w:rsidP="00656552">
            <w:pPr>
              <w:jc w:val="center"/>
              <w:rPr>
                <w:rFonts w:ascii="GHEA Grapalat" w:hAnsi="GHEA Grapalat" w:cs="Arial"/>
                <w:sz w:val="20"/>
              </w:rPr>
            </w:pPr>
            <w:r w:rsidRPr="007C2AEA">
              <w:rPr>
                <w:rFonts w:ascii="GHEA Grapalat" w:hAnsi="GHEA Grapalat" w:cs="Sylfaen"/>
                <w:sz w:val="20"/>
              </w:rPr>
              <w:t>Որակավորումը</w:t>
            </w:r>
          </w:p>
        </w:tc>
        <w:tc>
          <w:tcPr>
            <w:tcW w:w="3512" w:type="dxa"/>
            <w:gridSpan w:val="2"/>
            <w:vAlign w:val="center"/>
          </w:tcPr>
          <w:p w:rsidR="00FD2638" w:rsidRPr="007C2AEA" w:rsidRDefault="00FD2638" w:rsidP="00656552">
            <w:pPr>
              <w:jc w:val="center"/>
              <w:rPr>
                <w:rFonts w:ascii="GHEA Grapalat" w:hAnsi="GHEA Grapalat" w:cs="Arial"/>
                <w:sz w:val="20"/>
              </w:rPr>
            </w:pPr>
            <w:r w:rsidRPr="007C2AEA">
              <w:rPr>
                <w:rFonts w:ascii="GHEA Grapalat" w:hAnsi="GHEA Grapalat" w:cs="Sylfaen"/>
                <w:sz w:val="20"/>
              </w:rPr>
              <w:t>Աշխատանքային</w:t>
            </w:r>
            <w:r w:rsidRPr="007C2AEA">
              <w:rPr>
                <w:rFonts w:ascii="GHEA Grapalat" w:hAnsi="GHEA Grapalat" w:cs="Arial"/>
                <w:sz w:val="20"/>
              </w:rPr>
              <w:t xml:space="preserve"> </w:t>
            </w:r>
            <w:r w:rsidRPr="007C2AEA">
              <w:rPr>
                <w:rFonts w:ascii="GHEA Grapalat" w:hAnsi="GHEA Grapalat" w:cs="Sylfaen"/>
                <w:sz w:val="20"/>
              </w:rPr>
              <w:t>փորձը</w:t>
            </w:r>
          </w:p>
        </w:tc>
        <w:tc>
          <w:tcPr>
            <w:tcW w:w="1710" w:type="dxa"/>
            <w:vMerge w:val="restart"/>
            <w:vAlign w:val="center"/>
          </w:tcPr>
          <w:p w:rsidR="00FD2638" w:rsidRPr="007C2AEA" w:rsidRDefault="00FD2638" w:rsidP="00656552">
            <w:pPr>
              <w:jc w:val="center"/>
              <w:rPr>
                <w:rFonts w:ascii="GHEA Grapalat" w:hAnsi="GHEA Grapalat" w:cs="Arial"/>
                <w:sz w:val="20"/>
              </w:rPr>
            </w:pPr>
            <w:r w:rsidRPr="007C2AEA">
              <w:rPr>
                <w:rFonts w:ascii="GHEA Grapalat" w:hAnsi="GHEA Grapalat" w:cs="Sylfaen"/>
                <w:sz w:val="20"/>
              </w:rPr>
              <w:t>Գործատուի անվանումը</w:t>
            </w:r>
          </w:p>
        </w:tc>
      </w:tr>
      <w:tr w:rsidR="00FD2638" w:rsidRPr="007C2AEA" w:rsidTr="00656552">
        <w:trPr>
          <w:cantSplit/>
          <w:trHeight w:val="299"/>
        </w:trPr>
        <w:tc>
          <w:tcPr>
            <w:tcW w:w="377" w:type="dxa"/>
            <w:vMerge/>
            <w:vAlign w:val="center"/>
          </w:tcPr>
          <w:p w:rsidR="00FD2638" w:rsidRPr="007C2AEA" w:rsidRDefault="00FD2638" w:rsidP="00656552">
            <w:pPr>
              <w:jc w:val="center"/>
              <w:rPr>
                <w:rFonts w:ascii="GHEA Grapalat" w:hAnsi="GHEA Grapalat"/>
                <w:sz w:val="20"/>
                <w:lang w:val="hy-AM"/>
              </w:rPr>
            </w:pPr>
          </w:p>
        </w:tc>
        <w:tc>
          <w:tcPr>
            <w:tcW w:w="2881" w:type="dxa"/>
            <w:vMerge/>
            <w:vAlign w:val="center"/>
          </w:tcPr>
          <w:p w:rsidR="00FD2638" w:rsidRPr="007C2AEA" w:rsidRDefault="00FD2638" w:rsidP="00656552">
            <w:pPr>
              <w:jc w:val="center"/>
              <w:rPr>
                <w:rFonts w:ascii="GHEA Grapalat" w:hAnsi="GHEA Grapalat"/>
                <w:sz w:val="20"/>
                <w:lang w:val="hy-AM"/>
              </w:rPr>
            </w:pPr>
          </w:p>
        </w:tc>
        <w:tc>
          <w:tcPr>
            <w:tcW w:w="1708" w:type="dxa"/>
            <w:vMerge/>
            <w:vAlign w:val="center"/>
          </w:tcPr>
          <w:p w:rsidR="00FD2638" w:rsidRPr="007C2AEA" w:rsidDel="006B374D" w:rsidRDefault="00FD2638" w:rsidP="00656552">
            <w:pPr>
              <w:jc w:val="center"/>
              <w:rPr>
                <w:rFonts w:ascii="GHEA Grapalat" w:hAnsi="GHEA Grapalat"/>
                <w:sz w:val="20"/>
                <w:lang w:val="hy-AM"/>
              </w:rPr>
            </w:pPr>
          </w:p>
        </w:tc>
        <w:tc>
          <w:tcPr>
            <w:tcW w:w="1442" w:type="dxa"/>
            <w:vAlign w:val="center"/>
          </w:tcPr>
          <w:p w:rsidR="00FD2638" w:rsidRPr="007C2AEA" w:rsidDel="00B57526" w:rsidRDefault="00FD2638" w:rsidP="00656552">
            <w:pPr>
              <w:jc w:val="center"/>
              <w:rPr>
                <w:rFonts w:ascii="GHEA Grapalat" w:hAnsi="GHEA Grapalat"/>
                <w:sz w:val="20"/>
              </w:rPr>
            </w:pPr>
            <w:r w:rsidRPr="007C2AEA">
              <w:rPr>
                <w:rFonts w:ascii="GHEA Grapalat" w:hAnsi="GHEA Grapalat" w:cs="Sylfaen"/>
                <w:sz w:val="20"/>
              </w:rPr>
              <w:t>Ժամանակա</w:t>
            </w:r>
            <w:r w:rsidRPr="007C2AEA">
              <w:rPr>
                <w:rFonts w:ascii="GHEA Grapalat" w:hAnsi="GHEA Grapalat" w:cs="Arial"/>
                <w:sz w:val="20"/>
              </w:rPr>
              <w:t>-</w:t>
            </w:r>
            <w:r w:rsidRPr="007C2AEA">
              <w:rPr>
                <w:rFonts w:ascii="GHEA Grapalat" w:hAnsi="GHEA Grapalat" w:cs="Sylfaen"/>
                <w:sz w:val="20"/>
              </w:rPr>
              <w:t>հատվածը</w:t>
            </w:r>
          </w:p>
        </w:tc>
        <w:tc>
          <w:tcPr>
            <w:tcW w:w="2070" w:type="dxa"/>
            <w:vAlign w:val="center"/>
          </w:tcPr>
          <w:p w:rsidR="00FD2638" w:rsidRPr="007C2AEA" w:rsidDel="00B57526" w:rsidRDefault="00FD2638" w:rsidP="00656552">
            <w:pPr>
              <w:jc w:val="center"/>
              <w:rPr>
                <w:rFonts w:ascii="GHEA Grapalat" w:hAnsi="GHEA Grapalat"/>
                <w:sz w:val="20"/>
              </w:rPr>
            </w:pPr>
            <w:r w:rsidRPr="007C2AEA">
              <w:rPr>
                <w:rFonts w:ascii="GHEA Grapalat" w:hAnsi="GHEA Grapalat" w:cs="Sylfaen"/>
                <w:sz w:val="20"/>
              </w:rPr>
              <w:t>Գործունեության</w:t>
            </w:r>
            <w:r w:rsidRPr="007C2AEA">
              <w:rPr>
                <w:rFonts w:ascii="GHEA Grapalat" w:hAnsi="GHEA Grapalat" w:cs="Arial"/>
                <w:sz w:val="20"/>
              </w:rPr>
              <w:t xml:space="preserve"> </w:t>
            </w:r>
            <w:r w:rsidRPr="007C2AEA">
              <w:rPr>
                <w:rFonts w:ascii="GHEA Grapalat" w:hAnsi="GHEA Grapalat" w:cs="Sylfaen"/>
                <w:sz w:val="20"/>
              </w:rPr>
              <w:t>ոլորտը</w:t>
            </w:r>
            <w:r w:rsidRPr="007C2AEA">
              <w:rPr>
                <w:rFonts w:ascii="GHEA Grapalat" w:hAnsi="GHEA Grapalat" w:cs="Arial"/>
                <w:sz w:val="20"/>
              </w:rPr>
              <w:t xml:space="preserve"> </w:t>
            </w:r>
            <w:r w:rsidRPr="007C2AEA">
              <w:rPr>
                <w:rFonts w:ascii="GHEA Grapalat" w:hAnsi="GHEA Grapalat" w:cs="Sylfaen"/>
                <w:sz w:val="20"/>
              </w:rPr>
              <w:t>և</w:t>
            </w:r>
            <w:r w:rsidRPr="007C2AEA">
              <w:rPr>
                <w:rFonts w:ascii="GHEA Grapalat" w:hAnsi="GHEA Grapalat" w:cs="Arial"/>
                <w:sz w:val="20"/>
              </w:rPr>
              <w:t xml:space="preserve"> </w:t>
            </w:r>
            <w:r w:rsidRPr="007C2AEA">
              <w:rPr>
                <w:rFonts w:ascii="GHEA Grapalat" w:hAnsi="GHEA Grapalat" w:cs="Sylfaen"/>
                <w:sz w:val="20"/>
              </w:rPr>
              <w:t>կատարած</w:t>
            </w:r>
            <w:r w:rsidRPr="007C2AEA">
              <w:rPr>
                <w:rFonts w:ascii="GHEA Grapalat" w:hAnsi="GHEA Grapalat" w:cs="Arial"/>
                <w:sz w:val="20"/>
              </w:rPr>
              <w:t xml:space="preserve"> </w:t>
            </w:r>
            <w:r w:rsidRPr="007C2AEA">
              <w:rPr>
                <w:rFonts w:ascii="GHEA Grapalat" w:hAnsi="GHEA Grapalat" w:cs="Sylfaen"/>
                <w:sz w:val="20"/>
              </w:rPr>
              <w:t>աշխատանքը</w:t>
            </w:r>
          </w:p>
        </w:tc>
        <w:tc>
          <w:tcPr>
            <w:tcW w:w="1710" w:type="dxa"/>
            <w:vMerge/>
            <w:vAlign w:val="center"/>
          </w:tcPr>
          <w:p w:rsidR="00FD2638" w:rsidRPr="007C2AEA" w:rsidRDefault="00FD2638" w:rsidP="00656552">
            <w:pPr>
              <w:jc w:val="center"/>
              <w:rPr>
                <w:rFonts w:ascii="GHEA Grapalat" w:hAnsi="GHEA Grapalat"/>
                <w:sz w:val="20"/>
                <w:lang w:val="hy-AM"/>
              </w:rPr>
            </w:pPr>
          </w:p>
        </w:tc>
      </w:tr>
      <w:tr w:rsidR="00FD2638" w:rsidRPr="007C2AEA" w:rsidTr="00656552">
        <w:trPr>
          <w:cantSplit/>
        </w:trPr>
        <w:tc>
          <w:tcPr>
            <w:tcW w:w="377" w:type="dxa"/>
            <w:shd w:val="clear" w:color="auto" w:fill="D9D9D9"/>
          </w:tcPr>
          <w:p w:rsidR="00FD2638" w:rsidRPr="007C2AEA" w:rsidRDefault="00FD2638" w:rsidP="00656552">
            <w:pPr>
              <w:jc w:val="center"/>
              <w:rPr>
                <w:rFonts w:ascii="GHEA Grapalat" w:hAnsi="GHEA Grapalat"/>
                <w:i/>
                <w:sz w:val="18"/>
              </w:rPr>
            </w:pPr>
            <w:r w:rsidRPr="007C2AEA">
              <w:rPr>
                <w:rFonts w:ascii="GHEA Grapalat" w:hAnsi="GHEA Grapalat"/>
                <w:i/>
                <w:sz w:val="18"/>
              </w:rPr>
              <w:t>1</w:t>
            </w:r>
          </w:p>
        </w:tc>
        <w:tc>
          <w:tcPr>
            <w:tcW w:w="2881" w:type="dxa"/>
            <w:shd w:val="clear" w:color="auto" w:fill="D9D9D9"/>
          </w:tcPr>
          <w:p w:rsidR="00FD2638" w:rsidRPr="007C2AEA" w:rsidRDefault="00FD2638" w:rsidP="00656552">
            <w:pPr>
              <w:jc w:val="center"/>
              <w:rPr>
                <w:rFonts w:ascii="GHEA Grapalat" w:hAnsi="GHEA Grapalat"/>
                <w:i/>
                <w:sz w:val="18"/>
              </w:rPr>
            </w:pPr>
            <w:r w:rsidRPr="007C2AEA">
              <w:rPr>
                <w:rFonts w:ascii="GHEA Grapalat" w:hAnsi="GHEA Grapalat"/>
                <w:i/>
                <w:sz w:val="18"/>
              </w:rPr>
              <w:t>2</w:t>
            </w:r>
          </w:p>
        </w:tc>
        <w:tc>
          <w:tcPr>
            <w:tcW w:w="1708" w:type="dxa"/>
            <w:shd w:val="clear" w:color="auto" w:fill="D9D9D9"/>
          </w:tcPr>
          <w:p w:rsidR="00FD2638" w:rsidRPr="007C2AEA" w:rsidRDefault="00FD2638" w:rsidP="00656552">
            <w:pPr>
              <w:jc w:val="center"/>
              <w:rPr>
                <w:rFonts w:ascii="GHEA Grapalat" w:hAnsi="GHEA Grapalat"/>
                <w:i/>
                <w:sz w:val="18"/>
              </w:rPr>
            </w:pPr>
            <w:r w:rsidRPr="007C2AEA">
              <w:rPr>
                <w:rFonts w:ascii="GHEA Grapalat" w:hAnsi="GHEA Grapalat"/>
                <w:i/>
                <w:sz w:val="18"/>
              </w:rPr>
              <w:t>3</w:t>
            </w:r>
          </w:p>
        </w:tc>
        <w:tc>
          <w:tcPr>
            <w:tcW w:w="1442" w:type="dxa"/>
            <w:shd w:val="clear" w:color="auto" w:fill="D9D9D9"/>
          </w:tcPr>
          <w:p w:rsidR="00FD2638" w:rsidRPr="007C2AEA" w:rsidRDefault="00FD2638" w:rsidP="00656552">
            <w:pPr>
              <w:jc w:val="center"/>
              <w:rPr>
                <w:rFonts w:ascii="GHEA Grapalat" w:hAnsi="GHEA Grapalat"/>
                <w:i/>
                <w:sz w:val="18"/>
              </w:rPr>
            </w:pPr>
            <w:r w:rsidRPr="007C2AEA">
              <w:rPr>
                <w:rFonts w:ascii="GHEA Grapalat" w:hAnsi="GHEA Grapalat"/>
                <w:i/>
                <w:sz w:val="18"/>
              </w:rPr>
              <w:t>4</w:t>
            </w:r>
          </w:p>
        </w:tc>
        <w:tc>
          <w:tcPr>
            <w:tcW w:w="2070" w:type="dxa"/>
            <w:shd w:val="clear" w:color="auto" w:fill="D9D9D9"/>
          </w:tcPr>
          <w:p w:rsidR="00FD2638" w:rsidRPr="007C2AEA" w:rsidRDefault="00FD2638" w:rsidP="00656552">
            <w:pPr>
              <w:jc w:val="center"/>
              <w:rPr>
                <w:rFonts w:ascii="GHEA Grapalat" w:hAnsi="GHEA Grapalat"/>
                <w:i/>
                <w:sz w:val="18"/>
              </w:rPr>
            </w:pPr>
            <w:r w:rsidRPr="007C2AEA">
              <w:rPr>
                <w:rFonts w:ascii="GHEA Grapalat" w:hAnsi="GHEA Grapalat"/>
                <w:i/>
                <w:sz w:val="18"/>
              </w:rPr>
              <w:t>5</w:t>
            </w:r>
          </w:p>
        </w:tc>
        <w:tc>
          <w:tcPr>
            <w:tcW w:w="1710" w:type="dxa"/>
            <w:shd w:val="clear" w:color="auto" w:fill="D9D9D9"/>
          </w:tcPr>
          <w:p w:rsidR="00FD2638" w:rsidRPr="007C2AEA" w:rsidRDefault="00FD2638" w:rsidP="00656552">
            <w:pPr>
              <w:jc w:val="center"/>
              <w:rPr>
                <w:rFonts w:ascii="GHEA Grapalat" w:hAnsi="GHEA Grapalat"/>
                <w:i/>
                <w:sz w:val="18"/>
              </w:rPr>
            </w:pPr>
            <w:r w:rsidRPr="007C2AEA">
              <w:rPr>
                <w:rFonts w:ascii="GHEA Grapalat" w:hAnsi="GHEA Grapalat"/>
                <w:i/>
                <w:sz w:val="18"/>
              </w:rPr>
              <w:t>6</w:t>
            </w:r>
          </w:p>
        </w:tc>
      </w:tr>
      <w:tr w:rsidR="00FD2638" w:rsidRPr="007C2AEA" w:rsidTr="00656552">
        <w:trPr>
          <w:cantSplit/>
        </w:trPr>
        <w:tc>
          <w:tcPr>
            <w:tcW w:w="377" w:type="dxa"/>
          </w:tcPr>
          <w:p w:rsidR="00FD2638" w:rsidRPr="007C2AEA" w:rsidRDefault="00FD2638" w:rsidP="00656552">
            <w:pPr>
              <w:jc w:val="center"/>
              <w:rPr>
                <w:rFonts w:ascii="GHEA Grapalat" w:hAnsi="GHEA Grapalat"/>
                <w:sz w:val="20"/>
              </w:rPr>
            </w:pPr>
            <w:r w:rsidRPr="007C2AEA">
              <w:rPr>
                <w:rFonts w:ascii="GHEA Grapalat" w:hAnsi="GHEA Grapalat"/>
                <w:sz w:val="20"/>
              </w:rPr>
              <w:t>1.</w:t>
            </w:r>
          </w:p>
        </w:tc>
        <w:tc>
          <w:tcPr>
            <w:tcW w:w="2881" w:type="dxa"/>
          </w:tcPr>
          <w:p w:rsidR="00FD2638" w:rsidRPr="007C2AEA" w:rsidRDefault="00FD2638" w:rsidP="00656552">
            <w:pPr>
              <w:jc w:val="center"/>
              <w:rPr>
                <w:rFonts w:ascii="GHEA Grapalat" w:hAnsi="GHEA Grapalat"/>
                <w:sz w:val="20"/>
                <w:lang w:val="hy-AM"/>
              </w:rPr>
            </w:pPr>
          </w:p>
        </w:tc>
        <w:tc>
          <w:tcPr>
            <w:tcW w:w="1708" w:type="dxa"/>
          </w:tcPr>
          <w:p w:rsidR="00FD2638" w:rsidRPr="007C2AEA" w:rsidRDefault="00FD2638" w:rsidP="00656552">
            <w:pPr>
              <w:jc w:val="center"/>
              <w:rPr>
                <w:rFonts w:ascii="GHEA Grapalat" w:hAnsi="GHEA Grapalat"/>
                <w:sz w:val="20"/>
                <w:lang w:val="hy-AM"/>
              </w:rPr>
            </w:pPr>
          </w:p>
        </w:tc>
        <w:tc>
          <w:tcPr>
            <w:tcW w:w="1442" w:type="dxa"/>
          </w:tcPr>
          <w:p w:rsidR="00FD2638" w:rsidRPr="007C2AEA" w:rsidRDefault="00FD2638" w:rsidP="00656552">
            <w:pPr>
              <w:jc w:val="center"/>
              <w:rPr>
                <w:rFonts w:ascii="GHEA Grapalat" w:hAnsi="GHEA Grapalat"/>
                <w:sz w:val="20"/>
                <w:lang w:val="hy-AM"/>
              </w:rPr>
            </w:pPr>
          </w:p>
        </w:tc>
        <w:tc>
          <w:tcPr>
            <w:tcW w:w="2070" w:type="dxa"/>
          </w:tcPr>
          <w:p w:rsidR="00FD2638" w:rsidRPr="007C2AEA" w:rsidRDefault="00FD2638" w:rsidP="00656552">
            <w:pPr>
              <w:jc w:val="center"/>
              <w:rPr>
                <w:rFonts w:ascii="GHEA Grapalat" w:hAnsi="GHEA Grapalat"/>
                <w:sz w:val="20"/>
                <w:lang w:val="hy-AM"/>
              </w:rPr>
            </w:pPr>
          </w:p>
        </w:tc>
        <w:tc>
          <w:tcPr>
            <w:tcW w:w="1710" w:type="dxa"/>
          </w:tcPr>
          <w:p w:rsidR="00FD2638" w:rsidRPr="007C2AEA" w:rsidRDefault="00FD2638" w:rsidP="00656552">
            <w:pPr>
              <w:jc w:val="center"/>
              <w:rPr>
                <w:rFonts w:ascii="GHEA Grapalat" w:hAnsi="GHEA Grapalat"/>
                <w:sz w:val="20"/>
                <w:lang w:val="hy-AM"/>
              </w:rPr>
            </w:pPr>
          </w:p>
        </w:tc>
      </w:tr>
      <w:tr w:rsidR="00FD2638" w:rsidRPr="007C2AEA" w:rsidTr="00656552">
        <w:trPr>
          <w:cantSplit/>
        </w:trPr>
        <w:tc>
          <w:tcPr>
            <w:tcW w:w="377" w:type="dxa"/>
          </w:tcPr>
          <w:p w:rsidR="00FD2638" w:rsidRPr="007C2AEA" w:rsidRDefault="00FD2638" w:rsidP="00656552">
            <w:pPr>
              <w:jc w:val="center"/>
              <w:rPr>
                <w:rFonts w:ascii="GHEA Grapalat" w:hAnsi="GHEA Grapalat"/>
                <w:sz w:val="20"/>
              </w:rPr>
            </w:pPr>
            <w:r w:rsidRPr="007C2AEA">
              <w:rPr>
                <w:rFonts w:ascii="GHEA Grapalat" w:hAnsi="GHEA Grapalat"/>
                <w:sz w:val="20"/>
              </w:rPr>
              <w:t>2.</w:t>
            </w:r>
          </w:p>
        </w:tc>
        <w:tc>
          <w:tcPr>
            <w:tcW w:w="2881" w:type="dxa"/>
          </w:tcPr>
          <w:p w:rsidR="00FD2638" w:rsidRPr="007C2AEA" w:rsidRDefault="00FD2638" w:rsidP="00656552">
            <w:pPr>
              <w:jc w:val="center"/>
              <w:rPr>
                <w:rFonts w:ascii="GHEA Grapalat" w:hAnsi="GHEA Grapalat"/>
                <w:sz w:val="20"/>
                <w:lang w:val="hy-AM"/>
              </w:rPr>
            </w:pPr>
          </w:p>
        </w:tc>
        <w:tc>
          <w:tcPr>
            <w:tcW w:w="1708" w:type="dxa"/>
          </w:tcPr>
          <w:p w:rsidR="00FD2638" w:rsidRPr="007C2AEA" w:rsidRDefault="00FD2638" w:rsidP="00656552">
            <w:pPr>
              <w:jc w:val="center"/>
              <w:rPr>
                <w:rFonts w:ascii="GHEA Grapalat" w:hAnsi="GHEA Grapalat"/>
                <w:sz w:val="20"/>
                <w:lang w:val="hy-AM"/>
              </w:rPr>
            </w:pPr>
          </w:p>
        </w:tc>
        <w:tc>
          <w:tcPr>
            <w:tcW w:w="1442" w:type="dxa"/>
          </w:tcPr>
          <w:p w:rsidR="00FD2638" w:rsidRPr="007C2AEA" w:rsidRDefault="00FD2638" w:rsidP="00656552">
            <w:pPr>
              <w:jc w:val="center"/>
              <w:rPr>
                <w:rFonts w:ascii="GHEA Grapalat" w:hAnsi="GHEA Grapalat"/>
                <w:sz w:val="20"/>
                <w:lang w:val="hy-AM"/>
              </w:rPr>
            </w:pPr>
          </w:p>
        </w:tc>
        <w:tc>
          <w:tcPr>
            <w:tcW w:w="2070" w:type="dxa"/>
          </w:tcPr>
          <w:p w:rsidR="00FD2638" w:rsidRPr="007C2AEA" w:rsidRDefault="00FD2638" w:rsidP="00656552">
            <w:pPr>
              <w:jc w:val="center"/>
              <w:rPr>
                <w:rFonts w:ascii="GHEA Grapalat" w:hAnsi="GHEA Grapalat"/>
                <w:sz w:val="20"/>
                <w:lang w:val="hy-AM"/>
              </w:rPr>
            </w:pPr>
          </w:p>
        </w:tc>
        <w:tc>
          <w:tcPr>
            <w:tcW w:w="1710" w:type="dxa"/>
          </w:tcPr>
          <w:p w:rsidR="00FD2638" w:rsidRPr="007C2AEA" w:rsidRDefault="00FD2638" w:rsidP="00656552">
            <w:pPr>
              <w:jc w:val="center"/>
              <w:rPr>
                <w:rFonts w:ascii="GHEA Grapalat" w:hAnsi="GHEA Grapalat"/>
                <w:sz w:val="20"/>
                <w:lang w:val="hy-AM"/>
              </w:rPr>
            </w:pPr>
          </w:p>
        </w:tc>
      </w:tr>
      <w:tr w:rsidR="00FD2638" w:rsidRPr="007C2AEA" w:rsidTr="00656552">
        <w:trPr>
          <w:cantSplit/>
        </w:trPr>
        <w:tc>
          <w:tcPr>
            <w:tcW w:w="377" w:type="dxa"/>
          </w:tcPr>
          <w:p w:rsidR="00FD2638" w:rsidRPr="007C2AEA" w:rsidRDefault="00FD2638" w:rsidP="00656552">
            <w:pPr>
              <w:jc w:val="center"/>
              <w:rPr>
                <w:rFonts w:ascii="GHEA Grapalat" w:hAnsi="GHEA Grapalat"/>
                <w:sz w:val="20"/>
              </w:rPr>
            </w:pPr>
            <w:r w:rsidRPr="007C2AEA">
              <w:rPr>
                <w:rFonts w:ascii="GHEA Grapalat" w:hAnsi="GHEA Grapalat"/>
                <w:sz w:val="20"/>
              </w:rPr>
              <w:t>3.</w:t>
            </w:r>
          </w:p>
        </w:tc>
        <w:tc>
          <w:tcPr>
            <w:tcW w:w="2881" w:type="dxa"/>
          </w:tcPr>
          <w:p w:rsidR="00FD2638" w:rsidRPr="007C2AEA" w:rsidRDefault="00FD2638" w:rsidP="00656552">
            <w:pPr>
              <w:jc w:val="center"/>
              <w:rPr>
                <w:rFonts w:ascii="GHEA Grapalat" w:hAnsi="GHEA Grapalat"/>
                <w:sz w:val="20"/>
                <w:lang w:val="hy-AM"/>
              </w:rPr>
            </w:pPr>
          </w:p>
        </w:tc>
        <w:tc>
          <w:tcPr>
            <w:tcW w:w="1708" w:type="dxa"/>
          </w:tcPr>
          <w:p w:rsidR="00FD2638" w:rsidRPr="007C2AEA" w:rsidRDefault="00FD2638" w:rsidP="00656552">
            <w:pPr>
              <w:jc w:val="center"/>
              <w:rPr>
                <w:rFonts w:ascii="GHEA Grapalat" w:hAnsi="GHEA Grapalat"/>
                <w:sz w:val="20"/>
                <w:lang w:val="hy-AM"/>
              </w:rPr>
            </w:pPr>
          </w:p>
        </w:tc>
        <w:tc>
          <w:tcPr>
            <w:tcW w:w="1442" w:type="dxa"/>
          </w:tcPr>
          <w:p w:rsidR="00FD2638" w:rsidRPr="007C2AEA" w:rsidRDefault="00FD2638" w:rsidP="00656552">
            <w:pPr>
              <w:jc w:val="center"/>
              <w:rPr>
                <w:rFonts w:ascii="GHEA Grapalat" w:hAnsi="GHEA Grapalat"/>
                <w:sz w:val="20"/>
                <w:lang w:val="hy-AM"/>
              </w:rPr>
            </w:pPr>
          </w:p>
        </w:tc>
        <w:tc>
          <w:tcPr>
            <w:tcW w:w="2070" w:type="dxa"/>
          </w:tcPr>
          <w:p w:rsidR="00FD2638" w:rsidRPr="007C2AEA" w:rsidRDefault="00FD2638" w:rsidP="00656552">
            <w:pPr>
              <w:jc w:val="center"/>
              <w:rPr>
                <w:rFonts w:ascii="GHEA Grapalat" w:hAnsi="GHEA Grapalat"/>
                <w:sz w:val="20"/>
                <w:lang w:val="hy-AM"/>
              </w:rPr>
            </w:pPr>
          </w:p>
        </w:tc>
        <w:tc>
          <w:tcPr>
            <w:tcW w:w="1710" w:type="dxa"/>
          </w:tcPr>
          <w:p w:rsidR="00FD2638" w:rsidRPr="007C2AEA" w:rsidRDefault="00FD2638" w:rsidP="00656552">
            <w:pPr>
              <w:jc w:val="center"/>
              <w:rPr>
                <w:rFonts w:ascii="GHEA Grapalat" w:hAnsi="GHEA Grapalat"/>
                <w:sz w:val="20"/>
                <w:lang w:val="hy-AM"/>
              </w:rPr>
            </w:pPr>
          </w:p>
        </w:tc>
      </w:tr>
      <w:tr w:rsidR="00FD2638" w:rsidRPr="007C2AEA" w:rsidTr="00656552">
        <w:trPr>
          <w:cantSplit/>
        </w:trPr>
        <w:tc>
          <w:tcPr>
            <w:tcW w:w="377" w:type="dxa"/>
          </w:tcPr>
          <w:p w:rsidR="00FD2638" w:rsidRPr="007C2AEA" w:rsidRDefault="00FD2638" w:rsidP="00656552">
            <w:pPr>
              <w:jc w:val="center"/>
              <w:rPr>
                <w:rFonts w:ascii="GHEA Grapalat" w:hAnsi="GHEA Grapalat"/>
                <w:sz w:val="20"/>
              </w:rPr>
            </w:pPr>
            <w:r w:rsidRPr="007C2AEA">
              <w:rPr>
                <w:rFonts w:ascii="GHEA Grapalat" w:hAnsi="GHEA Grapalat"/>
                <w:sz w:val="20"/>
              </w:rPr>
              <w:t>...</w:t>
            </w:r>
          </w:p>
        </w:tc>
        <w:tc>
          <w:tcPr>
            <w:tcW w:w="2881" w:type="dxa"/>
          </w:tcPr>
          <w:p w:rsidR="00FD2638" w:rsidRPr="007C2AEA" w:rsidRDefault="00FD2638" w:rsidP="00656552">
            <w:pPr>
              <w:jc w:val="center"/>
              <w:rPr>
                <w:rFonts w:ascii="GHEA Grapalat" w:hAnsi="GHEA Grapalat"/>
                <w:sz w:val="20"/>
                <w:lang w:val="hy-AM"/>
              </w:rPr>
            </w:pPr>
          </w:p>
        </w:tc>
        <w:tc>
          <w:tcPr>
            <w:tcW w:w="1708" w:type="dxa"/>
          </w:tcPr>
          <w:p w:rsidR="00FD2638" w:rsidRPr="007C2AEA" w:rsidRDefault="00FD2638" w:rsidP="00656552">
            <w:pPr>
              <w:jc w:val="center"/>
              <w:rPr>
                <w:rFonts w:ascii="GHEA Grapalat" w:hAnsi="GHEA Grapalat"/>
                <w:sz w:val="20"/>
                <w:lang w:val="hy-AM"/>
              </w:rPr>
            </w:pPr>
          </w:p>
        </w:tc>
        <w:tc>
          <w:tcPr>
            <w:tcW w:w="1442" w:type="dxa"/>
          </w:tcPr>
          <w:p w:rsidR="00FD2638" w:rsidRPr="007C2AEA" w:rsidRDefault="00FD2638" w:rsidP="00656552">
            <w:pPr>
              <w:jc w:val="center"/>
              <w:rPr>
                <w:rFonts w:ascii="GHEA Grapalat" w:hAnsi="GHEA Grapalat"/>
                <w:sz w:val="20"/>
                <w:lang w:val="hy-AM"/>
              </w:rPr>
            </w:pPr>
          </w:p>
        </w:tc>
        <w:tc>
          <w:tcPr>
            <w:tcW w:w="2070" w:type="dxa"/>
          </w:tcPr>
          <w:p w:rsidR="00FD2638" w:rsidRPr="007C2AEA" w:rsidRDefault="00FD2638" w:rsidP="00656552">
            <w:pPr>
              <w:jc w:val="center"/>
              <w:rPr>
                <w:rFonts w:ascii="GHEA Grapalat" w:hAnsi="GHEA Grapalat"/>
                <w:sz w:val="20"/>
                <w:lang w:val="hy-AM"/>
              </w:rPr>
            </w:pPr>
          </w:p>
        </w:tc>
        <w:tc>
          <w:tcPr>
            <w:tcW w:w="1710" w:type="dxa"/>
          </w:tcPr>
          <w:p w:rsidR="00FD2638" w:rsidRPr="007C2AEA" w:rsidRDefault="00FD2638" w:rsidP="00656552">
            <w:pPr>
              <w:jc w:val="center"/>
              <w:rPr>
                <w:rFonts w:ascii="GHEA Grapalat" w:hAnsi="GHEA Grapalat"/>
                <w:sz w:val="20"/>
                <w:lang w:val="hy-AM"/>
              </w:rPr>
            </w:pPr>
          </w:p>
        </w:tc>
      </w:tr>
      <w:tr w:rsidR="00FD2638" w:rsidRPr="007C2AEA" w:rsidTr="00656552">
        <w:trPr>
          <w:cantSplit/>
        </w:trPr>
        <w:tc>
          <w:tcPr>
            <w:tcW w:w="377" w:type="dxa"/>
          </w:tcPr>
          <w:p w:rsidR="00FD2638" w:rsidRPr="007C2AEA" w:rsidRDefault="00FD2638" w:rsidP="00656552">
            <w:pPr>
              <w:jc w:val="center"/>
              <w:rPr>
                <w:rFonts w:ascii="GHEA Grapalat" w:hAnsi="GHEA Grapalat"/>
                <w:sz w:val="20"/>
              </w:rPr>
            </w:pPr>
            <w:r w:rsidRPr="007C2AEA">
              <w:rPr>
                <w:rFonts w:ascii="GHEA Grapalat" w:hAnsi="GHEA Grapalat"/>
                <w:sz w:val="20"/>
              </w:rPr>
              <w:t>...</w:t>
            </w:r>
          </w:p>
        </w:tc>
        <w:tc>
          <w:tcPr>
            <w:tcW w:w="2881" w:type="dxa"/>
          </w:tcPr>
          <w:p w:rsidR="00FD2638" w:rsidRPr="007C2AEA" w:rsidRDefault="00FD2638" w:rsidP="00656552">
            <w:pPr>
              <w:jc w:val="center"/>
              <w:rPr>
                <w:rFonts w:ascii="GHEA Grapalat" w:hAnsi="GHEA Grapalat"/>
                <w:sz w:val="20"/>
                <w:lang w:val="hy-AM"/>
              </w:rPr>
            </w:pPr>
          </w:p>
        </w:tc>
        <w:tc>
          <w:tcPr>
            <w:tcW w:w="1708" w:type="dxa"/>
          </w:tcPr>
          <w:p w:rsidR="00FD2638" w:rsidRPr="007C2AEA" w:rsidRDefault="00FD2638" w:rsidP="00656552">
            <w:pPr>
              <w:jc w:val="center"/>
              <w:rPr>
                <w:rFonts w:ascii="GHEA Grapalat" w:hAnsi="GHEA Grapalat"/>
                <w:sz w:val="20"/>
                <w:lang w:val="hy-AM"/>
              </w:rPr>
            </w:pPr>
          </w:p>
        </w:tc>
        <w:tc>
          <w:tcPr>
            <w:tcW w:w="1442" w:type="dxa"/>
          </w:tcPr>
          <w:p w:rsidR="00FD2638" w:rsidRPr="007C2AEA" w:rsidRDefault="00FD2638" w:rsidP="00656552">
            <w:pPr>
              <w:jc w:val="center"/>
              <w:rPr>
                <w:rFonts w:ascii="GHEA Grapalat" w:hAnsi="GHEA Grapalat"/>
                <w:sz w:val="20"/>
                <w:lang w:val="hy-AM"/>
              </w:rPr>
            </w:pPr>
          </w:p>
        </w:tc>
        <w:tc>
          <w:tcPr>
            <w:tcW w:w="2070" w:type="dxa"/>
          </w:tcPr>
          <w:p w:rsidR="00FD2638" w:rsidRPr="007C2AEA" w:rsidRDefault="00FD2638" w:rsidP="00656552">
            <w:pPr>
              <w:jc w:val="center"/>
              <w:rPr>
                <w:rFonts w:ascii="GHEA Grapalat" w:hAnsi="GHEA Grapalat"/>
                <w:sz w:val="20"/>
                <w:lang w:val="hy-AM"/>
              </w:rPr>
            </w:pPr>
          </w:p>
        </w:tc>
        <w:tc>
          <w:tcPr>
            <w:tcW w:w="1710" w:type="dxa"/>
          </w:tcPr>
          <w:p w:rsidR="00FD2638" w:rsidRPr="007C2AEA" w:rsidRDefault="00FD2638" w:rsidP="00656552">
            <w:pPr>
              <w:jc w:val="center"/>
              <w:rPr>
                <w:rFonts w:ascii="GHEA Grapalat" w:hAnsi="GHEA Grapalat"/>
                <w:sz w:val="20"/>
                <w:lang w:val="hy-AM"/>
              </w:rPr>
            </w:pPr>
          </w:p>
        </w:tc>
      </w:tr>
    </w:tbl>
    <w:p w:rsidR="00FD2638" w:rsidRPr="007C2AEA" w:rsidRDefault="00FD2638" w:rsidP="00FD2638">
      <w:pPr>
        <w:tabs>
          <w:tab w:val="left" w:pos="1134"/>
        </w:tabs>
        <w:ind w:firstLine="720"/>
        <w:jc w:val="both"/>
        <w:rPr>
          <w:rFonts w:ascii="GHEA Grapalat" w:hAnsi="GHEA Grapalat"/>
          <w:sz w:val="20"/>
        </w:rPr>
      </w:pPr>
    </w:p>
    <w:p w:rsidR="00FD2638" w:rsidRPr="007C2AEA" w:rsidRDefault="00FD2638" w:rsidP="00FD2638">
      <w:pPr>
        <w:tabs>
          <w:tab w:val="left" w:pos="1134"/>
        </w:tabs>
        <w:ind w:firstLine="720"/>
        <w:jc w:val="both"/>
        <w:rPr>
          <w:rFonts w:ascii="GHEA Grapalat" w:hAnsi="GHEA Grapalat"/>
          <w:sz w:val="20"/>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es-ES" w:eastAsia="ru-RU"/>
        </w:rPr>
      </w:pPr>
    </w:p>
    <w:p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rsidR="00761B82" w:rsidRPr="00E6597C" w:rsidRDefault="00761B82" w:rsidP="00761B82">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3</w:t>
      </w:r>
    </w:p>
    <w:p w:rsidR="00761B82" w:rsidRPr="00E6597C" w:rsidRDefault="00AE1053" w:rsidP="00761B82">
      <w:pPr>
        <w:pStyle w:val="31"/>
        <w:spacing w:line="240" w:lineRule="auto"/>
        <w:jc w:val="right"/>
        <w:rPr>
          <w:rFonts w:ascii="GHEA Grapalat" w:hAnsi="GHEA Grapalat" w:cs="Arial"/>
          <w:b/>
          <w:lang w:val="hy-AM"/>
        </w:rPr>
      </w:pPr>
      <w:r w:rsidRPr="00AE1053">
        <w:rPr>
          <w:rFonts w:ascii="GHEA Grapalat" w:hAnsi="GHEA Grapalat"/>
          <w:b/>
          <w:lang w:val="hy-AM"/>
        </w:rPr>
        <w:t>&lt;&lt;ԿՄԱՀ-ԳՀԱՇՁԲ-20/05&gt;&gt;</w:t>
      </w:r>
      <w:r w:rsidRPr="0033189A">
        <w:rPr>
          <w:rFonts w:ascii="GHEA Grapalat" w:hAnsi="GHEA Grapalat"/>
          <w:b/>
          <w:i/>
          <w:lang w:val="hy-AM"/>
        </w:rPr>
        <w:t xml:space="preserve"> </w:t>
      </w:r>
      <w:r w:rsidR="00761B82" w:rsidRPr="00E6597C">
        <w:rPr>
          <w:rFonts w:ascii="GHEA Grapalat" w:hAnsi="GHEA Grapalat" w:cs="Sylfaen"/>
          <w:b/>
          <w:lang w:val="hy-AM"/>
        </w:rPr>
        <w:t>ծածկագրով</w:t>
      </w:r>
    </w:p>
    <w:p w:rsidR="00761B82" w:rsidRPr="00E6597C" w:rsidRDefault="00AE1053" w:rsidP="00761B82">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61B82" w:rsidRPr="00E6597C">
        <w:rPr>
          <w:rFonts w:ascii="GHEA Grapalat" w:hAnsi="GHEA Grapalat" w:cs="Arial"/>
          <w:b/>
          <w:lang w:val="hy-AM"/>
        </w:rPr>
        <w:t xml:space="preserve"> </w:t>
      </w:r>
      <w:r w:rsidR="00761B82" w:rsidRPr="00E6597C">
        <w:rPr>
          <w:rFonts w:ascii="GHEA Grapalat" w:hAnsi="GHEA Grapalat" w:cs="Sylfaen"/>
          <w:b/>
          <w:lang w:val="hy-AM"/>
        </w:rPr>
        <w:t>հրավերի</w:t>
      </w:r>
    </w:p>
    <w:p w:rsidR="00761B82" w:rsidRPr="00E6597C" w:rsidRDefault="00761B82" w:rsidP="00761B82">
      <w:pPr>
        <w:pStyle w:val="31"/>
        <w:spacing w:line="240" w:lineRule="auto"/>
        <w:jc w:val="right"/>
        <w:rPr>
          <w:rFonts w:ascii="GHEA Grapalat" w:hAnsi="GHEA Grapalat" w:cs="Sylfaen"/>
          <w:b/>
          <w:lang w:val="hy-AM"/>
        </w:rPr>
      </w:pPr>
    </w:p>
    <w:p w:rsidR="00761B82" w:rsidRPr="004605D7" w:rsidRDefault="00761B82" w:rsidP="00761B82">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rsidR="00761B82" w:rsidRPr="004605D7" w:rsidRDefault="00761B82" w:rsidP="00761B82">
      <w:pPr>
        <w:pStyle w:val="af4"/>
        <w:shd w:val="clear" w:color="auto" w:fill="FFFFFF"/>
        <w:spacing w:before="0" w:beforeAutospacing="0" w:after="0" w:afterAutospacing="0"/>
        <w:ind w:firstLine="375"/>
        <w:rPr>
          <w:rStyle w:val="af5"/>
          <w:lang w:val="hy-AM"/>
        </w:rPr>
      </w:pPr>
    </w:p>
    <w:p w:rsidR="00761B82" w:rsidRPr="004605D7" w:rsidRDefault="00761B82" w:rsidP="00761B82">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rsidR="00761B82" w:rsidRPr="004605D7" w:rsidRDefault="00761B82" w:rsidP="00761B82">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rsidR="00761B82" w:rsidRPr="00E6597C" w:rsidRDefault="00761B82" w:rsidP="00761B82">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կողմից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rsidR="00761B82" w:rsidRPr="004605D7" w:rsidRDefault="00761B82" w:rsidP="00761B82">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գնման ընթացակարգին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պրիցիպալ) մասնակցելուց </w:t>
      </w:r>
    </w:p>
    <w:p w:rsidR="00761B82" w:rsidRPr="004605D7" w:rsidRDefault="00761B82" w:rsidP="00761B82">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rsidR="00761B82" w:rsidRPr="004605D7" w:rsidRDefault="00761B82" w:rsidP="00761B82">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 </w:t>
      </w:r>
    </w:p>
    <w:p w:rsidR="00761B82" w:rsidRPr="004605D7" w:rsidRDefault="00761B82" w:rsidP="00761B82">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rsidR="00761B82" w:rsidRPr="004605D7" w:rsidRDefault="00761B82" w:rsidP="00761B82">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rsidR="00761B82" w:rsidRPr="004605D7" w:rsidRDefault="00761B82" w:rsidP="00761B82">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rsidR="00761B82" w:rsidRPr="004605D7" w:rsidRDefault="00761B82" w:rsidP="00761B82">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rsidR="00761B82" w:rsidRPr="004605D7" w:rsidRDefault="00761B82" w:rsidP="00761B82">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003952F8">
        <w:rPr>
          <w:rFonts w:ascii="GHEA Grapalat" w:hAnsi="GHEA Grapalat" w:cs="Arial"/>
          <w:sz w:val="20"/>
          <w:lang w:val="hy-AM"/>
        </w:rPr>
        <w:t>900008000466</w:t>
      </w:r>
      <w:r w:rsidRPr="004605D7">
        <w:rPr>
          <w:rStyle w:val="af5"/>
          <w:rFonts w:ascii="GHEA Grapalat" w:hAnsi="GHEA Grapalat"/>
          <w:b w:val="0"/>
          <w:bCs w:val="0"/>
          <w:sz w:val="20"/>
          <w:szCs w:val="20"/>
          <w:lang w:val="hy-AM"/>
        </w:rPr>
        <w:t xml:space="preserve"> հաշվեհամարին փոխանցման միջոցով:</w:t>
      </w:r>
    </w:p>
    <w:p w:rsidR="00761B82" w:rsidRPr="004605D7" w:rsidRDefault="00761B82" w:rsidP="00761B82">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  </w:t>
      </w:r>
    </w:p>
    <w:p w:rsidR="00761B82" w:rsidRPr="004605D7" w:rsidRDefault="00761B82" w:rsidP="00761B8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761B82" w:rsidRPr="004605D7" w:rsidRDefault="00761B82" w:rsidP="00761B8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61B82" w:rsidRPr="004605D7"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Երաշխիքը գործում է բենեֆիցիարի կողմից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w:t>
      </w:r>
    </w:p>
    <w:p w:rsidR="00761B82" w:rsidRPr="00E6597C" w:rsidRDefault="00761B82" w:rsidP="00761B82">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rsidR="00761B82" w:rsidRPr="004605D7" w:rsidRDefault="00761B82" w:rsidP="00761B82">
      <w:pPr>
        <w:pStyle w:val="af4"/>
        <w:shd w:val="clear" w:color="auto" w:fill="FFFFFF"/>
        <w:spacing w:before="0" w:beforeAutospacing="0" w:after="0" w:afterAutospacing="0"/>
        <w:jc w:val="both"/>
        <w:rPr>
          <w:rFonts w:ascii="GHEA Grapalat" w:hAnsi="GHEA Grapalat"/>
          <w:color w:val="000000"/>
          <w:sz w:val="20"/>
          <w:szCs w:val="20"/>
          <w:lang w:val="hy-AM"/>
        </w:rPr>
      </w:pPr>
      <w:r w:rsidRPr="004605D7">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p>
    <w:p w:rsidR="00761B82" w:rsidRPr="00A91342" w:rsidRDefault="00761B82" w:rsidP="00761B8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Pr="00A91342">
        <w:rPr>
          <w:rFonts w:ascii="GHEA Grapalat" w:hAnsi="GHEA Grapalat"/>
          <w:color w:val="000000"/>
          <w:sz w:val="20"/>
          <w:szCs w:val="20"/>
          <w:lang w:val="hy-AM"/>
        </w:rPr>
        <w:t xml:space="preserve">է </w:t>
      </w:r>
      <w:r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Pr="00A91342">
        <w:rPr>
          <w:rFonts w:ascii="GHEA Grapalat" w:hAnsi="GHEA Grapalat"/>
          <w:color w:val="000000"/>
          <w:sz w:val="20"/>
          <w:szCs w:val="20"/>
          <w:lang w:val="hy-AM"/>
        </w:rPr>
        <w:t>:</w:t>
      </w:r>
    </w:p>
    <w:p w:rsidR="00761B82" w:rsidRPr="004605D7"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61B82" w:rsidRPr="004605D7" w:rsidRDefault="00761B82" w:rsidP="00761B8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 Երաշխիք տվող անձը մերժում է բենեֆիցիարի պահանջը, եթե`</w:t>
      </w:r>
    </w:p>
    <w:p w:rsidR="00761B82" w:rsidRPr="004605D7"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761B82" w:rsidRPr="004605D7" w:rsidRDefault="00761B82" w:rsidP="00761B8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761B82" w:rsidRPr="004605D7"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61B82" w:rsidRPr="004605D7"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761B82" w:rsidRPr="004605D7"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61B82" w:rsidRPr="004605D7"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761B82" w:rsidRPr="004605D7"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761B82" w:rsidRPr="004605D7"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761B82" w:rsidRPr="004605D7"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761B82" w:rsidRPr="004605D7"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761B82" w:rsidRPr="00E6597C" w:rsidRDefault="00761B82" w:rsidP="00761B82">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761B82" w:rsidRPr="00E6597C" w:rsidRDefault="00761B82" w:rsidP="00761B82">
      <w:pPr>
        <w:pStyle w:val="31"/>
        <w:spacing w:line="240" w:lineRule="auto"/>
        <w:jc w:val="center"/>
        <w:rPr>
          <w:rFonts w:ascii="GHEA Grapalat" w:hAnsi="GHEA Grapalat" w:cs="Arial"/>
          <w:b/>
          <w:lang w:val="hy-AM"/>
        </w:rPr>
      </w:pPr>
    </w:p>
    <w:p w:rsidR="00761B82" w:rsidRPr="00E6597C" w:rsidRDefault="00761B82" w:rsidP="00761B82">
      <w:pPr>
        <w:pStyle w:val="31"/>
        <w:spacing w:line="240" w:lineRule="auto"/>
        <w:jc w:val="right"/>
        <w:rPr>
          <w:rFonts w:ascii="GHEA Grapalat" w:hAnsi="GHEA Grapalat"/>
          <w:szCs w:val="24"/>
          <w:lang w:val="hy-AM"/>
        </w:rPr>
      </w:pPr>
    </w:p>
    <w:p w:rsidR="00761B82" w:rsidRPr="004605D7" w:rsidRDefault="00761B82" w:rsidP="00761B82">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rsidR="00761B82" w:rsidRPr="00E6597C" w:rsidRDefault="00AE1053" w:rsidP="00761B82">
      <w:pPr>
        <w:pStyle w:val="31"/>
        <w:spacing w:line="240" w:lineRule="auto"/>
        <w:jc w:val="right"/>
        <w:rPr>
          <w:rFonts w:ascii="GHEA Grapalat" w:hAnsi="GHEA Grapalat" w:cs="Arial"/>
          <w:b/>
          <w:lang w:val="hy-AM"/>
        </w:rPr>
      </w:pPr>
      <w:r w:rsidRPr="009D2293">
        <w:rPr>
          <w:rFonts w:ascii="GHEA Grapalat" w:hAnsi="GHEA Grapalat"/>
          <w:b/>
          <w:lang w:val="hy-AM"/>
        </w:rPr>
        <w:t>&lt;&lt;ԿՄԱՀ-ԳՀԱՇՁԲ-20/05&gt;&gt;</w:t>
      </w:r>
      <w:r w:rsidRPr="0033189A">
        <w:rPr>
          <w:rFonts w:ascii="GHEA Grapalat" w:hAnsi="GHEA Grapalat"/>
          <w:b/>
          <w:i/>
          <w:lang w:val="hy-AM"/>
        </w:rPr>
        <w:t xml:space="preserve"> </w:t>
      </w:r>
      <w:r w:rsidR="00761B82" w:rsidRPr="00E6597C">
        <w:rPr>
          <w:rFonts w:ascii="GHEA Grapalat" w:hAnsi="GHEA Grapalat" w:cs="Sylfaen"/>
          <w:b/>
          <w:lang w:val="hy-AM"/>
        </w:rPr>
        <w:t>ծածկագրով</w:t>
      </w:r>
    </w:p>
    <w:p w:rsidR="00761B82" w:rsidRPr="00E6597C" w:rsidRDefault="00AE1053" w:rsidP="00761B82">
      <w:pPr>
        <w:pStyle w:val="31"/>
        <w:spacing w:line="240" w:lineRule="auto"/>
        <w:jc w:val="right"/>
        <w:rPr>
          <w:rFonts w:ascii="GHEA Grapalat" w:hAnsi="GHEA Grapalat"/>
          <w:szCs w:val="24"/>
          <w:lang w:val="hy-AM"/>
        </w:rPr>
      </w:pPr>
      <w:r>
        <w:rPr>
          <w:rFonts w:ascii="GHEA Grapalat" w:hAnsi="GHEA Grapalat" w:cs="Sylfaen"/>
          <w:b/>
          <w:lang w:val="hy-AM"/>
        </w:rPr>
        <w:t xml:space="preserve">Գնանշման հարցման </w:t>
      </w:r>
      <w:r w:rsidR="00761B82" w:rsidRPr="00E6597C">
        <w:rPr>
          <w:rFonts w:ascii="GHEA Grapalat" w:hAnsi="GHEA Grapalat" w:cs="Arial"/>
          <w:b/>
          <w:lang w:val="hy-AM"/>
        </w:rPr>
        <w:t xml:space="preserve"> </w:t>
      </w:r>
      <w:r w:rsidR="00761B82" w:rsidRPr="00E6597C">
        <w:rPr>
          <w:rFonts w:ascii="GHEA Grapalat" w:hAnsi="GHEA Grapalat" w:cs="Sylfaen"/>
          <w:b/>
          <w:lang w:val="hy-AM"/>
        </w:rPr>
        <w:t>հրավերի</w:t>
      </w:r>
    </w:p>
    <w:p w:rsidR="00761B82" w:rsidRPr="004605D7" w:rsidRDefault="009D2293" w:rsidP="00761B82">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Pr>
          <w:rStyle w:val="af5"/>
          <w:rFonts w:ascii="GHEA Grapalat" w:hAnsi="GHEA Grapalat"/>
          <w:color w:val="000000"/>
          <w:sz w:val="20"/>
          <w:szCs w:val="20"/>
          <w:lang w:val="hy-AM"/>
        </w:rPr>
        <w:t xml:space="preserve"> </w:t>
      </w:r>
      <w:r w:rsidR="00761B82" w:rsidRPr="004605D7">
        <w:rPr>
          <w:rStyle w:val="af5"/>
          <w:rFonts w:ascii="GHEA Grapalat" w:hAnsi="GHEA Grapalat"/>
          <w:color w:val="000000"/>
          <w:sz w:val="20"/>
          <w:szCs w:val="20"/>
          <w:lang w:val="hy-AM"/>
        </w:rPr>
        <w:t>ԵՐԱՇԽԻՔ N __________</w:t>
      </w:r>
    </w:p>
    <w:p w:rsidR="00761B82" w:rsidRPr="004605D7" w:rsidRDefault="00761B82" w:rsidP="00761B82">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(որակավորման ապահովում)</w:t>
      </w:r>
    </w:p>
    <w:p w:rsidR="00761B82" w:rsidRPr="004605D7" w:rsidRDefault="00761B82" w:rsidP="00761B82">
      <w:pPr>
        <w:pStyle w:val="af4"/>
        <w:shd w:val="clear" w:color="auto" w:fill="FFFFFF"/>
        <w:spacing w:before="0" w:beforeAutospacing="0" w:after="0" w:afterAutospacing="0"/>
        <w:ind w:firstLine="375"/>
        <w:rPr>
          <w:rStyle w:val="af5"/>
          <w:lang w:val="hy-AM"/>
        </w:rPr>
      </w:pPr>
    </w:p>
    <w:p w:rsidR="00761B82" w:rsidRPr="004605D7" w:rsidRDefault="00761B82" w:rsidP="00761B82">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rsidR="00761B82" w:rsidRPr="004605D7" w:rsidRDefault="00761B82" w:rsidP="00761B82">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rsidR="00761B82" w:rsidRPr="00E6597C" w:rsidRDefault="00761B82" w:rsidP="00761B82">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կողմից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rsidR="00761B82" w:rsidRPr="004605D7" w:rsidRDefault="00761B82" w:rsidP="00761B82">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կազմակերպված գնման ընթացակարգի արդյունքում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w:t>
      </w:r>
    </w:p>
    <w:p w:rsidR="00761B82" w:rsidRPr="00E6597C" w:rsidRDefault="00761B82" w:rsidP="00761B82">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rsidR="00761B82" w:rsidRPr="004605D7" w:rsidRDefault="00761B82" w:rsidP="00761B82">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պրիցիպալ) կողմից կնքվելիք N</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Style w:val="af5"/>
          <w:rFonts w:ascii="GHEA Grapalat" w:hAnsi="GHEA Grapalat"/>
          <w:b w:val="0"/>
          <w:bCs w:val="0"/>
          <w:sz w:val="20"/>
          <w:szCs w:val="20"/>
          <w:lang w:val="hy-AM"/>
        </w:rPr>
        <w:tab/>
        <w:t xml:space="preserve"> </w:t>
      </w:r>
      <w:r w:rsidRPr="004605D7">
        <w:rPr>
          <w:rStyle w:val="af5"/>
          <w:rFonts w:ascii="GHEA Grapalat" w:hAnsi="GHEA Grapalat"/>
          <w:b w:val="0"/>
          <w:bCs w:val="0"/>
          <w:sz w:val="20"/>
          <w:szCs w:val="20"/>
          <w:lang w:val="hy-AM"/>
        </w:rPr>
        <w:tab/>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rsidR="00761B82" w:rsidRPr="004605D7" w:rsidRDefault="00761B82" w:rsidP="00761B82">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761B82" w:rsidRPr="004605D7" w:rsidRDefault="00761B82" w:rsidP="00761B82">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rsidR="00761B82" w:rsidRPr="004605D7" w:rsidRDefault="00761B82" w:rsidP="00761B82">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rsidR="00761B82" w:rsidRPr="004605D7" w:rsidRDefault="00761B82" w:rsidP="00761B82">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t xml:space="preserve">  </w:t>
      </w:r>
    </w:p>
    <w:p w:rsidR="00761B82" w:rsidRPr="004605D7" w:rsidRDefault="00761B82" w:rsidP="00761B82">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rsidR="00761B82" w:rsidRPr="004605D7" w:rsidRDefault="00761B82" w:rsidP="00761B82">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003952F8" w:rsidRPr="00EC0A92">
        <w:rPr>
          <w:rFonts w:ascii="GHEA Grapalat" w:hAnsi="GHEA Grapalat" w:cs="Arial"/>
          <w:sz w:val="20"/>
          <w:lang w:val="hy-AM"/>
        </w:rPr>
        <w:t>900008000698</w:t>
      </w:r>
      <w:r w:rsidRPr="004605D7">
        <w:rPr>
          <w:rStyle w:val="af5"/>
          <w:rFonts w:ascii="GHEA Grapalat" w:hAnsi="GHEA Grapalat"/>
          <w:b w:val="0"/>
          <w:bCs w:val="0"/>
          <w:sz w:val="20"/>
          <w:szCs w:val="20"/>
          <w:lang w:val="hy-AM"/>
        </w:rPr>
        <w:t xml:space="preserve"> հաշվեհամարին փոխանցման միջոցով:</w:t>
      </w:r>
    </w:p>
    <w:p w:rsidR="00761B82" w:rsidRPr="004605D7" w:rsidRDefault="00761B82" w:rsidP="00761B82">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  </w:t>
      </w:r>
    </w:p>
    <w:p w:rsidR="00761B82" w:rsidRPr="004605D7" w:rsidRDefault="00761B82" w:rsidP="00761B82">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761B82" w:rsidRPr="004605D7" w:rsidRDefault="00761B82" w:rsidP="00761B82">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61B82" w:rsidRPr="004605D7" w:rsidRDefault="00761B82" w:rsidP="00761B82">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Երաշխիքը գործում է բենեֆիցիարի և պրիցիպալի միջև 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w:t>
      </w:r>
    </w:p>
    <w:p w:rsidR="00761B82" w:rsidRPr="00E6597C" w:rsidRDefault="00761B82" w:rsidP="00761B82">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4605D7">
        <w:rPr>
          <w:rFonts w:ascii="GHEA Grapalat" w:hAnsi="GHEA Grapalat" w:cs="Sylfaen"/>
          <w:vertAlign w:val="superscript"/>
          <w:lang w:val="hy-AM"/>
        </w:rPr>
        <w:t xml:space="preserve">                         </w:t>
      </w:r>
      <w:bookmarkStart w:id="11" w:name="_Hlk23156026"/>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bookmarkEnd w:id="11"/>
    </w:p>
    <w:p w:rsidR="00761B82" w:rsidRPr="004605D7" w:rsidRDefault="00761B82" w:rsidP="00761B82">
      <w:pPr>
        <w:pStyle w:val="af4"/>
        <w:shd w:val="clear" w:color="auto" w:fill="FFFFFF"/>
        <w:spacing w:before="0" w:beforeAutospacing="0" w:after="0" w:afterAutospacing="0"/>
        <w:jc w:val="both"/>
        <w:rPr>
          <w:rFonts w:ascii="GHEA Grapalat" w:hAnsi="GHEA Grapalat"/>
          <w:color w:val="000000"/>
          <w:sz w:val="20"/>
          <w:szCs w:val="20"/>
          <w:lang w:val="hy-AM"/>
        </w:rPr>
      </w:pPr>
      <w:r w:rsidRPr="004605D7">
        <w:rPr>
          <w:rFonts w:ascii="GHEA Grapalat" w:hAnsi="GHEA Grapalat"/>
          <w:color w:val="000000"/>
          <w:sz w:val="20"/>
          <w:szCs w:val="20"/>
          <w:lang w:val="hy-AM"/>
        </w:rPr>
        <w:t>ծածկագրով կնքված պայմանագիրն ուժի մեջ մտնելու օրվանից մինչև բենեֆիցիարի կողմից պայմանագրի կատարման արդյունքը ամբողջական ընդունվելու օրվան հաջորդող քսաներորդ աշխատանքային օրը ներառյալ:</w:t>
      </w:r>
    </w:p>
    <w:p w:rsidR="00761B82" w:rsidRPr="004605D7" w:rsidRDefault="00761B82" w:rsidP="00761B8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61B82" w:rsidRPr="004605D7" w:rsidRDefault="00761B82" w:rsidP="00761B8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rsidR="00761B82" w:rsidRPr="004605D7" w:rsidRDefault="00761B82" w:rsidP="00761B82">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rsidR="00761B82" w:rsidRPr="004605D7" w:rsidRDefault="00761B82" w:rsidP="00761B82">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p>
    <w:p w:rsidR="00761B82" w:rsidRPr="004605D7"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sidRPr="004605D7">
          <w:rPr>
            <w:rStyle w:val="a9"/>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հասցով գործող տեղեկագրում հրապարակած ծանուցումը.</w:t>
      </w:r>
    </w:p>
    <w:p w:rsidR="00761B82" w:rsidRPr="004605D7"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61B82" w:rsidRPr="004605D7" w:rsidRDefault="00761B82" w:rsidP="00761B8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 Երաշխիք տվող անձը մերժում է բենեֆիցիարի պահանջը, եթե`</w:t>
      </w:r>
    </w:p>
    <w:p w:rsidR="00761B82" w:rsidRPr="004605D7"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761B82" w:rsidRPr="004605D7" w:rsidRDefault="00761B82" w:rsidP="00761B8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761B82" w:rsidRPr="004605D7"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61B82" w:rsidRPr="004605D7"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761B82" w:rsidRPr="004605D7"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61B82" w:rsidRPr="004605D7"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761B82" w:rsidRPr="004605D7"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761B82" w:rsidRPr="004605D7"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761B82" w:rsidRPr="00E6597C" w:rsidRDefault="00761B82" w:rsidP="00761B82">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761B82" w:rsidRPr="00761B82" w:rsidRDefault="00761B82" w:rsidP="00761B82">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r w:rsidRPr="00761B82">
        <w:rPr>
          <w:rFonts w:ascii="GHEA Grapalat" w:hAnsi="GHEA Grapalat" w:cs="Arial"/>
          <w:b/>
          <w:lang w:val="hy-AM"/>
        </w:rPr>
        <w:t>.1</w:t>
      </w:r>
    </w:p>
    <w:p w:rsidR="00761B82" w:rsidRPr="00E6597C" w:rsidRDefault="00AE1053" w:rsidP="00761B82">
      <w:pPr>
        <w:pStyle w:val="31"/>
        <w:spacing w:line="240" w:lineRule="auto"/>
        <w:jc w:val="right"/>
        <w:rPr>
          <w:rFonts w:ascii="GHEA Grapalat" w:hAnsi="GHEA Grapalat" w:cs="Arial"/>
          <w:b/>
          <w:lang w:val="hy-AM"/>
        </w:rPr>
      </w:pPr>
      <w:r w:rsidRPr="00AE1053">
        <w:rPr>
          <w:rFonts w:ascii="GHEA Grapalat" w:hAnsi="GHEA Grapalat"/>
          <w:b/>
          <w:lang w:val="hy-AM"/>
        </w:rPr>
        <w:t>&lt;&lt;ԿՄԱՀ-ԳՀԱՇՁԲ-20/05&gt;&gt;</w:t>
      </w:r>
      <w:r w:rsidRPr="0033189A">
        <w:rPr>
          <w:rFonts w:ascii="GHEA Grapalat" w:hAnsi="GHEA Grapalat"/>
          <w:b/>
          <w:i/>
          <w:lang w:val="hy-AM"/>
        </w:rPr>
        <w:t xml:space="preserve"> </w:t>
      </w:r>
      <w:r w:rsidR="00761B82" w:rsidRPr="00E6597C">
        <w:rPr>
          <w:rFonts w:ascii="GHEA Grapalat" w:hAnsi="GHEA Grapalat" w:cs="Sylfaen"/>
          <w:b/>
          <w:lang w:val="hy-AM"/>
        </w:rPr>
        <w:t>ծածկագրով</w:t>
      </w:r>
    </w:p>
    <w:p w:rsidR="00761B82" w:rsidRPr="00E6597C" w:rsidRDefault="00AE1053" w:rsidP="00761B82">
      <w:pPr>
        <w:pStyle w:val="31"/>
        <w:spacing w:line="240" w:lineRule="auto"/>
        <w:jc w:val="right"/>
        <w:rPr>
          <w:rFonts w:ascii="GHEA Grapalat" w:hAnsi="GHEA Grapalat"/>
          <w:szCs w:val="24"/>
          <w:lang w:val="hy-AM"/>
        </w:rPr>
      </w:pPr>
      <w:r>
        <w:rPr>
          <w:rFonts w:ascii="GHEA Grapalat" w:hAnsi="GHEA Grapalat" w:cs="Sylfaen"/>
          <w:b/>
          <w:lang w:val="hy-AM"/>
        </w:rPr>
        <w:t xml:space="preserve">Գնանշման հարցման </w:t>
      </w:r>
      <w:r w:rsidR="00761B82" w:rsidRPr="00E6597C">
        <w:rPr>
          <w:rFonts w:ascii="GHEA Grapalat" w:hAnsi="GHEA Grapalat" w:cs="Arial"/>
          <w:b/>
          <w:lang w:val="hy-AM"/>
        </w:rPr>
        <w:t xml:space="preserve"> </w:t>
      </w:r>
      <w:r w:rsidR="00761B82" w:rsidRPr="00E6597C">
        <w:rPr>
          <w:rFonts w:ascii="GHEA Grapalat" w:hAnsi="GHEA Grapalat" w:cs="Sylfaen"/>
          <w:b/>
          <w:lang w:val="hy-AM"/>
        </w:rPr>
        <w:t>հրավերի</w:t>
      </w:r>
    </w:p>
    <w:p w:rsidR="00761B82" w:rsidRPr="00761B82" w:rsidRDefault="00761B82" w:rsidP="00761B82">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rsidR="00761B82" w:rsidRPr="00761B82" w:rsidRDefault="00761B82" w:rsidP="00761B82">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rsidR="00761B82" w:rsidRPr="000B4CF4" w:rsidRDefault="009D2293" w:rsidP="00761B82">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Pr>
          <w:rStyle w:val="af5"/>
          <w:rFonts w:ascii="GHEA Grapalat" w:hAnsi="GHEA Grapalat"/>
          <w:color w:val="000000"/>
          <w:sz w:val="20"/>
          <w:szCs w:val="20"/>
          <w:lang w:val="hy-AM"/>
        </w:rPr>
        <w:t xml:space="preserve">  </w:t>
      </w:r>
      <w:r w:rsidR="00761B82" w:rsidRPr="000B4CF4">
        <w:rPr>
          <w:rStyle w:val="af5"/>
          <w:rFonts w:ascii="GHEA Grapalat" w:hAnsi="GHEA Grapalat"/>
          <w:color w:val="000000"/>
          <w:sz w:val="20"/>
          <w:szCs w:val="20"/>
          <w:lang w:val="hy-AM"/>
        </w:rPr>
        <w:t>ԵՐԱՇԽԻՔ N __________</w:t>
      </w:r>
    </w:p>
    <w:p w:rsidR="00761B82" w:rsidRPr="000B4CF4" w:rsidRDefault="00761B82" w:rsidP="00761B82">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(որակավորման ապահովում)</w:t>
      </w:r>
    </w:p>
    <w:p w:rsidR="00761B82" w:rsidRPr="000B4CF4" w:rsidRDefault="00761B82" w:rsidP="00761B82">
      <w:pPr>
        <w:pStyle w:val="af4"/>
        <w:shd w:val="clear" w:color="auto" w:fill="FFFFFF"/>
        <w:spacing w:before="0" w:beforeAutospacing="0" w:after="0" w:afterAutospacing="0"/>
        <w:ind w:firstLine="375"/>
        <w:rPr>
          <w:rStyle w:val="af5"/>
          <w:lang w:val="hy-AM"/>
        </w:rPr>
      </w:pPr>
    </w:p>
    <w:p w:rsidR="00761B82" w:rsidRPr="000B4CF4" w:rsidRDefault="00761B82" w:rsidP="00761B82">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B4CF4">
        <w:rPr>
          <w:rStyle w:val="af5"/>
          <w:rFonts w:ascii="GHEA Grapalat" w:hAnsi="GHEA Grapalat"/>
          <w:b w:val="0"/>
          <w:bCs w:val="0"/>
          <w:sz w:val="20"/>
          <w:szCs w:val="20"/>
          <w:lang w:val="hy-AM"/>
        </w:rPr>
        <w:tab/>
        <w:t xml:space="preserve">1.Սույն երաշխիքը (այսուհետ՝ երաշխիք) հանդիսանում է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p>
    <w:p w:rsidR="00761B82" w:rsidRPr="000B4CF4" w:rsidRDefault="00761B82" w:rsidP="00761B82">
      <w:pPr>
        <w:pStyle w:val="af4"/>
        <w:shd w:val="clear" w:color="auto" w:fill="FFFFFF"/>
        <w:spacing w:before="0" w:beforeAutospacing="0" w:after="0" w:afterAutospacing="0"/>
        <w:ind w:left="5664" w:firstLine="708"/>
        <w:rPr>
          <w:rStyle w:val="af5"/>
          <w:lang w:val="hy-AM"/>
        </w:rPr>
      </w:pPr>
      <w:r w:rsidRPr="000B4CF4">
        <w:rPr>
          <w:rFonts w:ascii="GHEA Grapalat" w:hAnsi="GHEA Grapalat" w:cs="Sylfaen"/>
          <w:vertAlign w:val="superscript"/>
          <w:lang w:val="hy-AM"/>
        </w:rPr>
        <w:t xml:space="preserve">          պատվիրատուի անվանումը</w:t>
      </w:r>
    </w:p>
    <w:p w:rsidR="00761B82" w:rsidRPr="007154FC" w:rsidRDefault="00761B82" w:rsidP="00761B82">
      <w:pPr>
        <w:pStyle w:val="af4"/>
        <w:shd w:val="clear" w:color="auto" w:fill="FFFFFF"/>
        <w:spacing w:before="0" w:beforeAutospacing="0" w:after="0" w:afterAutospacing="0"/>
        <w:rPr>
          <w:rFonts w:ascii="GHEA Grapalat" w:hAnsi="GHEA Grapalat" w:cs="Sylfaen"/>
          <w:vertAlign w:val="superscript"/>
          <w:lang w:val="hy-AM"/>
        </w:rPr>
      </w:pPr>
      <w:r w:rsidRPr="000B4CF4">
        <w:rPr>
          <w:rStyle w:val="af5"/>
          <w:rFonts w:ascii="GHEA Grapalat" w:hAnsi="GHEA Grapalat"/>
          <w:b w:val="0"/>
          <w:bCs w:val="0"/>
          <w:sz w:val="20"/>
          <w:szCs w:val="20"/>
          <w:lang w:val="hy-AM"/>
        </w:rPr>
        <w:t xml:space="preserve">(այսուհետ՝ բենեֆիցիար) կողմից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ծածկագրով կազմակերպված</w:t>
      </w:r>
      <w:r w:rsidRPr="000B4CF4">
        <w:rPr>
          <w:rFonts w:cs="Sylfaen"/>
          <w:vertAlign w:val="superscript"/>
          <w:lang w:val="hy-AM"/>
        </w:rPr>
        <w:t xml:space="preserve">                       </w:t>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9E1525">
        <w:rPr>
          <w:rFonts w:ascii="GHEA Grapalat" w:hAnsi="GHEA Grapalat" w:cs="Sylfaen"/>
          <w:vertAlign w:val="superscript"/>
          <w:lang w:val="hy-AM"/>
        </w:rPr>
        <w:t>ը</w:t>
      </w:r>
      <w:r w:rsidRPr="007154FC">
        <w:rPr>
          <w:rFonts w:ascii="GHEA Grapalat" w:hAnsi="GHEA Grapalat" w:cs="Sylfaen"/>
          <w:vertAlign w:val="superscript"/>
          <w:lang w:val="hy-AM"/>
        </w:rPr>
        <w:t xml:space="preserve">նթացակարգի ծածկագիրը </w:t>
      </w:r>
    </w:p>
    <w:p w:rsidR="00761B82" w:rsidRPr="000B4CF4" w:rsidRDefault="00761B82" w:rsidP="00761B82">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 xml:space="preserve">կազմակերպված գնման ընթացակարգի արդյունքում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w:t>
      </w:r>
    </w:p>
    <w:p w:rsidR="00761B82" w:rsidRPr="00F27778" w:rsidRDefault="00761B82" w:rsidP="00761B82">
      <w:pPr>
        <w:pStyle w:val="af4"/>
        <w:shd w:val="clear" w:color="auto" w:fill="FFFFFF"/>
        <w:spacing w:before="0" w:beforeAutospacing="0" w:after="0" w:afterAutospacing="0"/>
        <w:ind w:firstLine="375"/>
        <w:rPr>
          <w:rFonts w:cs="Sylfaen"/>
          <w:vertAlign w:val="superscript"/>
          <w:lang w:val="hy-AM"/>
        </w:rPr>
      </w:pP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F27778">
        <w:rPr>
          <w:rFonts w:ascii="GHEA Grapalat" w:hAnsi="GHEA Grapalat" w:cs="Sylfaen"/>
          <w:vertAlign w:val="superscript"/>
          <w:lang w:val="hy-AM"/>
        </w:rPr>
        <w:t>ընտրված մասնակցի անվանումը</w:t>
      </w:r>
    </w:p>
    <w:p w:rsidR="00761B82" w:rsidRPr="000B4CF4" w:rsidRDefault="00761B82" w:rsidP="00761B82">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(այսուհետ՝ պրիցիպալ) կողմից կնքվելիք N</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t xml:space="preserve">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t xml:space="preserve">  </w:t>
      </w:r>
      <w:r w:rsidRPr="000B4CF4">
        <w:rPr>
          <w:rStyle w:val="af5"/>
          <w:rFonts w:ascii="GHEA Grapalat" w:hAnsi="GHEA Grapalat"/>
          <w:b w:val="0"/>
          <w:bCs w:val="0"/>
          <w:sz w:val="20"/>
          <w:szCs w:val="20"/>
          <w:lang w:val="hy-AM"/>
        </w:rPr>
        <w:tab/>
        <w:t xml:space="preserve"> </w:t>
      </w:r>
      <w:r w:rsidRPr="000B4CF4">
        <w:rPr>
          <w:rStyle w:val="af5"/>
          <w:rFonts w:ascii="GHEA Grapalat" w:hAnsi="GHEA Grapalat"/>
          <w:b w:val="0"/>
          <w:bCs w:val="0"/>
          <w:sz w:val="20"/>
          <w:szCs w:val="20"/>
          <w:lang w:val="hy-AM"/>
        </w:rPr>
        <w:tab/>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rsidR="00761B82" w:rsidRPr="000B4CF4" w:rsidRDefault="00761B82" w:rsidP="00761B82">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F70B7C">
        <w:rPr>
          <w:rStyle w:val="af5"/>
          <w:rFonts w:ascii="GHEA Grapalat" w:hAnsi="GHEA Grapalat"/>
          <w:b w:val="0"/>
          <w:bCs w:val="0"/>
          <w:sz w:val="20"/>
          <w:szCs w:val="20"/>
          <w:lang w:val="hy-AM"/>
        </w:rPr>
        <w:t>պայմանագրով (այսուհետ՝ պայմանագիր)</w:t>
      </w:r>
      <w:r w:rsidRPr="000B4CF4">
        <w:rPr>
          <w:rStyle w:val="af5"/>
          <w:rFonts w:ascii="GHEA Grapalat" w:hAnsi="GHEA Grapalat"/>
          <w:b w:val="0"/>
          <w:bCs w:val="0"/>
          <w:sz w:val="20"/>
          <w:szCs w:val="20"/>
          <w:lang w:val="hy-AM"/>
        </w:rPr>
        <w:t xml:space="preserve"> նախատեսված պարտավորությունների կատարման համար անհրաժեշտ որակավորման ապահովում (այսուհետ՝ երաշխավորված պարտավորություններ): </w:t>
      </w:r>
    </w:p>
    <w:p w:rsidR="00761B82" w:rsidRPr="000B4CF4" w:rsidRDefault="00761B82" w:rsidP="00761B82">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 xml:space="preserve">2. Երաշխիքով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(այսուհետ՝ երաշխիք տվող </w:t>
      </w:r>
    </w:p>
    <w:p w:rsidR="00761B82" w:rsidRPr="000B4CF4" w:rsidRDefault="00761B82" w:rsidP="00761B82">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t xml:space="preserve">                         </w:t>
      </w:r>
      <w:r w:rsidRPr="000B4CF4">
        <w:rPr>
          <w:rFonts w:ascii="GHEA Grapalat" w:hAnsi="GHEA Grapalat" w:cs="Sylfaen"/>
          <w:vertAlign w:val="superscript"/>
          <w:lang w:val="hy-AM"/>
        </w:rPr>
        <w:t xml:space="preserve">երաշխիքը տվող բանկի </w:t>
      </w:r>
      <w:r w:rsidRPr="005E1F72">
        <w:rPr>
          <w:rFonts w:ascii="GHEA Grapalat" w:hAnsi="GHEA Grapalat" w:cs="Sylfaen"/>
          <w:vertAlign w:val="superscript"/>
          <w:lang w:val="hy-AM"/>
        </w:rPr>
        <w:t>անվանումը</w:t>
      </w:r>
    </w:p>
    <w:p w:rsidR="00761B82" w:rsidRPr="000B4CF4" w:rsidRDefault="00761B82" w:rsidP="00761B82">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B4CF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t xml:space="preserve">  </w:t>
      </w:r>
    </w:p>
    <w:p w:rsidR="00761B82" w:rsidRPr="000B4CF4" w:rsidRDefault="00761B82" w:rsidP="00761B82">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գումարը թվերով և տառերով</w:t>
      </w:r>
    </w:p>
    <w:p w:rsidR="00761B82" w:rsidRPr="00F70B7C" w:rsidRDefault="00761B82" w:rsidP="00761B82">
      <w:pPr>
        <w:pStyle w:val="af4"/>
        <w:shd w:val="clear" w:color="auto" w:fill="FFFFFF"/>
        <w:spacing w:before="0" w:beforeAutospacing="0" w:after="0" w:afterAutospacing="0"/>
        <w:jc w:val="both"/>
        <w:rPr>
          <w:rFonts w:ascii="GHEA Grapalat" w:hAnsi="GHEA Grapalat" w:cs="Arial"/>
          <w:sz w:val="20"/>
          <w:lang w:val="hy-AM"/>
        </w:rPr>
      </w:pPr>
      <w:r w:rsidRPr="00F70B7C">
        <w:rPr>
          <w:rStyle w:val="af5"/>
          <w:rFonts w:ascii="GHEA Grapalat" w:hAnsi="GHEA Grapalat"/>
          <w:b w:val="0"/>
          <w:bCs w:val="0"/>
          <w:sz w:val="20"/>
          <w:szCs w:val="20"/>
          <w:lang w:val="hy-AM"/>
        </w:rPr>
        <w:t xml:space="preserve">(այսուհետ՝ երաշխիքի գումար)՝ պահանջն ստանալուց տասը աշխատանքային օրվա ընթացքում: </w:t>
      </w:r>
      <w:r w:rsidRPr="00F70B7C">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761B82" w:rsidRPr="000B4CF4" w:rsidRDefault="00761B82" w:rsidP="00761B82">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F70B7C">
        <w:rPr>
          <w:rStyle w:val="af5"/>
          <w:rFonts w:ascii="GHEA Grapalat" w:hAnsi="GHEA Grapalat"/>
          <w:b w:val="0"/>
          <w:bCs w:val="0"/>
          <w:sz w:val="20"/>
          <w:szCs w:val="20"/>
          <w:lang w:val="hy-AM"/>
        </w:rPr>
        <w:t xml:space="preserve">  Վճարումը  կատարվում է բենեֆիցիարի </w:t>
      </w:r>
      <w:r w:rsidR="00245E05" w:rsidRPr="00EC0A92">
        <w:rPr>
          <w:rFonts w:ascii="GHEA Grapalat" w:hAnsi="GHEA Grapalat" w:cs="Arial"/>
          <w:sz w:val="20"/>
          <w:lang w:val="hy-AM"/>
        </w:rPr>
        <w:t>900008000698</w:t>
      </w:r>
      <w:r w:rsidRPr="00F70B7C">
        <w:rPr>
          <w:rStyle w:val="af5"/>
          <w:rFonts w:ascii="GHEA Grapalat" w:hAnsi="GHEA Grapalat"/>
          <w:b w:val="0"/>
          <w:bCs w:val="0"/>
          <w:sz w:val="20"/>
          <w:szCs w:val="20"/>
          <w:lang w:val="hy-AM"/>
        </w:rPr>
        <w:t xml:space="preserve"> հաշվեհամարին փոխանցման միջոցով:</w:t>
      </w:r>
    </w:p>
    <w:p w:rsidR="00761B82" w:rsidRPr="000B4CF4" w:rsidRDefault="00761B82" w:rsidP="00761B82">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B4CF4">
        <w:rPr>
          <w:rFonts w:ascii="GHEA Grapalat" w:hAnsi="GHEA Grapalat" w:cs="Sylfaen"/>
          <w:vertAlign w:val="superscript"/>
          <w:lang w:val="hy-AM"/>
        </w:rPr>
        <w:t xml:space="preserve">                                                                                     հաշվեհամարը  </w:t>
      </w:r>
    </w:p>
    <w:p w:rsidR="00761B82" w:rsidRPr="000B4CF4" w:rsidRDefault="00761B82" w:rsidP="00761B82">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rsidR="00761B82" w:rsidRPr="000B4CF4" w:rsidRDefault="00761B82" w:rsidP="00761B82">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61B82" w:rsidRPr="000B4CF4" w:rsidRDefault="00761B82" w:rsidP="00761B82">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5. Երաշխիքը գործում է բենեֆիցիարի և պրիցիպալի միջև N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lang w:val="hy-AM"/>
        </w:rPr>
        <w:t xml:space="preserve"> </w:t>
      </w:r>
    </w:p>
    <w:p w:rsidR="00761B82" w:rsidRPr="007154FC" w:rsidRDefault="00761B82" w:rsidP="00761B82">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r w:rsidRPr="007154FC">
        <w:rPr>
          <w:rFonts w:ascii="GHEA Grapalat" w:hAnsi="GHEA Grapalat" w:cs="Sylfaen"/>
          <w:vertAlign w:val="superscript"/>
          <w:lang w:val="hy-AM"/>
        </w:rPr>
        <w:t xml:space="preserve"> </w:t>
      </w:r>
    </w:p>
    <w:p w:rsidR="00761B82" w:rsidRPr="000B4CF4" w:rsidRDefault="00761B82" w:rsidP="00761B82">
      <w:pPr>
        <w:pStyle w:val="af4"/>
        <w:shd w:val="clear" w:color="auto" w:fill="FFFFFF"/>
        <w:spacing w:before="0" w:beforeAutospacing="0" w:after="0" w:afterAutospacing="0"/>
        <w:jc w:val="both"/>
        <w:rPr>
          <w:rFonts w:ascii="GHEA Grapalat" w:hAnsi="GHEA Grapalat"/>
          <w:color w:val="000000"/>
          <w:sz w:val="20"/>
          <w:szCs w:val="20"/>
          <w:lang w:val="hy-AM"/>
        </w:rPr>
      </w:pPr>
      <w:r w:rsidRPr="000B4CF4">
        <w:rPr>
          <w:rFonts w:ascii="GHEA Grapalat" w:hAnsi="GHEA Grapalat"/>
          <w:color w:val="000000"/>
          <w:sz w:val="20"/>
          <w:szCs w:val="20"/>
          <w:lang w:val="hy-AM"/>
        </w:rPr>
        <w:t>ծածկագրով կնքված պայմանագիրն ուժի մեջ մտնելու օրվանից մինչև բենեֆիցիարի կողմից պայմանագրի կատարման արդյունքը ամբողջական ընդունվելու օրվան հաջորդող քսաներորդ աշխատանքային օրը ներառյալ:</w:t>
      </w:r>
    </w:p>
    <w:p w:rsidR="00761B82" w:rsidRPr="000B4CF4" w:rsidRDefault="00761B82" w:rsidP="00761B82">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61B82" w:rsidRPr="000B4CF4" w:rsidRDefault="00761B82" w:rsidP="00761B82">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 xml:space="preserve">1) N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lang w:val="hy-AM"/>
        </w:rPr>
        <w:t xml:space="preserve"> ծածկագրով կնքված պայմանագրի, ներառյալ նաև դրանում </w:t>
      </w:r>
    </w:p>
    <w:p w:rsidR="00761B82" w:rsidRPr="000B4CF4" w:rsidRDefault="00761B82" w:rsidP="00761B82">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rsidR="00761B82" w:rsidRPr="000B4CF4" w:rsidRDefault="00761B82" w:rsidP="00761B82">
      <w:pPr>
        <w:pStyle w:val="af4"/>
        <w:shd w:val="clear" w:color="auto" w:fill="FFFFFF"/>
        <w:spacing w:before="0" w:beforeAutospacing="0" w:after="0" w:afterAutospacing="0"/>
        <w:rPr>
          <w:rFonts w:ascii="GHEA Grapalat" w:hAnsi="GHEA Grapalat"/>
          <w:color w:val="000000"/>
          <w:sz w:val="20"/>
          <w:szCs w:val="20"/>
          <w:lang w:val="hy-AM"/>
        </w:rPr>
      </w:pPr>
      <w:r w:rsidRPr="000B4CF4">
        <w:rPr>
          <w:rFonts w:ascii="GHEA Grapalat" w:hAnsi="GHEA Grapalat"/>
          <w:color w:val="000000"/>
          <w:sz w:val="20"/>
          <w:szCs w:val="20"/>
          <w:lang w:val="hy-AM"/>
        </w:rPr>
        <w:t>կատարված փոփոխությունների, լրացուցիչ համաձայնագրերի պատճենները.</w:t>
      </w:r>
    </w:p>
    <w:p w:rsidR="00761B82" w:rsidRPr="00F70B7C"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0B4CF4">
          <w:rPr>
            <w:rStyle w:val="a9"/>
            <w:rFonts w:ascii="GHEA Grapalat" w:hAnsi="GHEA Grapalat"/>
            <w:sz w:val="20"/>
            <w:szCs w:val="20"/>
            <w:lang w:val="hy-AM"/>
          </w:rPr>
          <w:t>www.procurement.am</w:t>
        </w:r>
      </w:hyperlink>
      <w:r w:rsidRPr="000B4CF4">
        <w:rPr>
          <w:rFonts w:ascii="GHEA Grapalat" w:hAnsi="GHEA Grapalat"/>
          <w:color w:val="000000"/>
          <w:sz w:val="20"/>
          <w:szCs w:val="20"/>
          <w:lang w:val="hy-AM"/>
        </w:rPr>
        <w:t xml:space="preserve"> հասցով գործող </w:t>
      </w:r>
      <w:r w:rsidRPr="00F70B7C">
        <w:rPr>
          <w:rFonts w:ascii="GHEA Grapalat" w:hAnsi="GHEA Grapalat"/>
          <w:color w:val="000000"/>
          <w:sz w:val="20"/>
          <w:szCs w:val="20"/>
          <w:lang w:val="hy-AM"/>
        </w:rPr>
        <w:t>տեղեկագրում հրապարակած ծանուցումը.</w:t>
      </w:r>
    </w:p>
    <w:p w:rsidR="00761B82" w:rsidRPr="00F70B7C"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 xml:space="preserve">3) պայմանագրի շրջանակում </w:t>
      </w:r>
      <w:r w:rsidRPr="00F70B7C">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761B82" w:rsidRPr="000B4CF4"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w:t>
      </w:r>
      <w:r w:rsidRPr="000B4CF4">
        <w:rPr>
          <w:rFonts w:ascii="GHEA Grapalat" w:hAnsi="GHEA Grapalat"/>
          <w:color w:val="000000"/>
          <w:sz w:val="20"/>
          <w:szCs w:val="20"/>
          <w:lang w:val="hy-AM"/>
        </w:rPr>
        <w:t xml:space="preserve"> և կից փաստաթղթերը՝ սույն երաշխիքի պայմաններին դրանց համապատասխանությունը պարզելու համար:</w:t>
      </w:r>
    </w:p>
    <w:p w:rsidR="00761B82" w:rsidRPr="000B4CF4" w:rsidRDefault="00761B82" w:rsidP="00761B82">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 Երաշխիք տվող անձը մերժում է բենեֆիցիարի պահանջը, եթե`</w:t>
      </w:r>
    </w:p>
    <w:p w:rsidR="00761B82" w:rsidRPr="000B4CF4"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761B82" w:rsidRPr="000B4CF4" w:rsidRDefault="00761B82" w:rsidP="00761B82">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2) պահանջը ներկայացվել է երաշխիքով սահմանված ժամկետի ավարտից հետո:</w:t>
      </w:r>
    </w:p>
    <w:p w:rsidR="00761B82" w:rsidRPr="000B4CF4"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61B82"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761B82" w:rsidRPr="000B4CF4"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br w:type="page"/>
      </w:r>
      <w:r w:rsidRPr="000B4CF4">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rsidR="00761B82" w:rsidRPr="000B4CF4"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761B82" w:rsidRPr="000B4CF4"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Գործադիր 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rsidR="00761B82" w:rsidRPr="000B4CF4" w:rsidRDefault="00761B82" w:rsidP="00761B8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rsidR="00761B82" w:rsidRPr="009C370D" w:rsidRDefault="00761B82" w:rsidP="00761B82">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rsidR="00AE1053" w:rsidRPr="004605D7" w:rsidRDefault="00AE1053" w:rsidP="00AE1053">
      <w:pPr>
        <w:pStyle w:val="31"/>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5</w:t>
      </w:r>
    </w:p>
    <w:p w:rsidR="00AE1053" w:rsidRPr="00E6597C" w:rsidRDefault="00AE1053" w:rsidP="00AE1053">
      <w:pPr>
        <w:pStyle w:val="31"/>
        <w:spacing w:line="240" w:lineRule="auto"/>
        <w:jc w:val="right"/>
        <w:rPr>
          <w:rFonts w:ascii="GHEA Grapalat" w:hAnsi="GHEA Grapalat" w:cs="Arial"/>
          <w:b/>
          <w:lang w:val="hy-AM"/>
        </w:rPr>
      </w:pPr>
      <w:r w:rsidRPr="00AE1053">
        <w:rPr>
          <w:rFonts w:ascii="GHEA Grapalat" w:hAnsi="GHEA Grapalat"/>
          <w:b/>
          <w:lang w:val="hy-AM"/>
        </w:rPr>
        <w:t>&lt;&lt;ԿՄԱՀ-ԳՀԱՇՁԲ-20/05&gt;&gt;</w:t>
      </w:r>
      <w:r w:rsidRPr="0033189A">
        <w:rPr>
          <w:rFonts w:ascii="GHEA Grapalat" w:hAnsi="GHEA Grapalat"/>
          <w:b/>
          <w:i/>
          <w:lang w:val="hy-AM"/>
        </w:rPr>
        <w:t xml:space="preserve"> </w:t>
      </w:r>
      <w:r w:rsidRPr="00E6597C">
        <w:rPr>
          <w:rFonts w:ascii="GHEA Grapalat" w:hAnsi="GHEA Grapalat" w:cs="Sylfaen"/>
          <w:b/>
          <w:lang w:val="hy-AM"/>
        </w:rPr>
        <w:t>ծածկագրով</w:t>
      </w:r>
    </w:p>
    <w:p w:rsidR="00AE1053" w:rsidRPr="00E6597C" w:rsidRDefault="00AE1053" w:rsidP="00AE1053">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E6597C">
        <w:rPr>
          <w:rFonts w:ascii="GHEA Grapalat" w:hAnsi="GHEA Grapalat" w:cs="Arial"/>
          <w:b/>
          <w:lang w:val="hy-AM"/>
        </w:rPr>
        <w:t xml:space="preserve"> </w:t>
      </w:r>
      <w:r w:rsidRPr="00E6597C">
        <w:rPr>
          <w:rFonts w:ascii="GHEA Grapalat" w:hAnsi="GHEA Grapalat" w:cs="Sylfaen"/>
          <w:b/>
          <w:lang w:val="hy-AM"/>
        </w:rPr>
        <w:t>հրավերի</w:t>
      </w:r>
    </w:p>
    <w:p w:rsidR="00AE1053" w:rsidRPr="00E6597C" w:rsidRDefault="00AE1053" w:rsidP="00AE1053">
      <w:pPr>
        <w:pStyle w:val="31"/>
        <w:spacing w:line="240" w:lineRule="auto"/>
        <w:jc w:val="right"/>
        <w:rPr>
          <w:rFonts w:ascii="GHEA Grapalat" w:hAnsi="GHEA Grapalat" w:cs="Sylfaen"/>
          <w:b/>
          <w:lang w:val="hy-AM"/>
        </w:rPr>
      </w:pPr>
    </w:p>
    <w:p w:rsidR="00AE1053" w:rsidRPr="004605D7" w:rsidRDefault="00B86947" w:rsidP="00AE1053">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Pr>
          <w:rStyle w:val="af5"/>
          <w:rFonts w:ascii="GHEA Grapalat" w:hAnsi="GHEA Grapalat"/>
          <w:color w:val="000000"/>
          <w:sz w:val="20"/>
          <w:szCs w:val="20"/>
          <w:lang w:val="hy-AM"/>
        </w:rPr>
        <w:t xml:space="preserve"> </w:t>
      </w:r>
      <w:r w:rsidR="00AE1053" w:rsidRPr="004605D7">
        <w:rPr>
          <w:rStyle w:val="af5"/>
          <w:rFonts w:ascii="GHEA Grapalat" w:hAnsi="GHEA Grapalat"/>
          <w:color w:val="000000"/>
          <w:sz w:val="20"/>
          <w:szCs w:val="20"/>
          <w:lang w:val="hy-AM"/>
        </w:rPr>
        <w:t>ԵՐԱՇԽԻՔ N __________</w:t>
      </w:r>
    </w:p>
    <w:p w:rsidR="00AE1053" w:rsidRPr="00E6597C" w:rsidRDefault="00AE1053" w:rsidP="00AE1053">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009B79C4">
        <w:rPr>
          <w:rFonts w:ascii="GHEA Grapalat" w:hAnsi="GHEA Grapalat" w:cs="GHEA Grapalat"/>
          <w:b/>
          <w:sz w:val="18"/>
          <w:szCs w:val="18"/>
          <w:lang w:val="hy-AM"/>
        </w:rPr>
        <w:t xml:space="preserve"> </w:t>
      </w: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rsidR="00AE1053" w:rsidRPr="004605D7" w:rsidRDefault="00AE1053" w:rsidP="00AE1053">
      <w:pPr>
        <w:pStyle w:val="af4"/>
        <w:shd w:val="clear" w:color="auto" w:fill="FFFFFF"/>
        <w:spacing w:before="0" w:beforeAutospacing="0" w:after="0" w:afterAutospacing="0"/>
        <w:ind w:firstLine="375"/>
        <w:rPr>
          <w:rStyle w:val="af5"/>
          <w:lang w:val="hy-AM"/>
        </w:rPr>
      </w:pPr>
    </w:p>
    <w:p w:rsidR="00AE1053" w:rsidRPr="004605D7" w:rsidRDefault="00AE1053" w:rsidP="00AE1053">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rsidR="00AE1053" w:rsidRPr="004605D7" w:rsidRDefault="00AE1053" w:rsidP="00AE1053">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rsidR="00AE1053" w:rsidRPr="00E6597C" w:rsidRDefault="00AE1053" w:rsidP="00AE1053">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և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rsidR="00AE1053" w:rsidRPr="004605D7" w:rsidRDefault="00AE1053" w:rsidP="00AE1053">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կնքվելիք N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պայմանագրից բխող պրինցիպալի </w:t>
      </w:r>
    </w:p>
    <w:p w:rsidR="00AE1053" w:rsidRPr="004605D7" w:rsidRDefault="00AE1053" w:rsidP="00AE1053">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rsidR="00AE1053" w:rsidRPr="004605D7" w:rsidRDefault="00AE1053" w:rsidP="00AE1053">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պարտավորությունների (այսուհետ՝ երաշխավորված պարտավորություններ) կատարման ապահով: </w:t>
      </w:r>
    </w:p>
    <w:p w:rsidR="00AE1053" w:rsidRPr="004605D7" w:rsidRDefault="00AE1053" w:rsidP="00AE1053">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rsidR="00AE1053" w:rsidRPr="004605D7" w:rsidRDefault="00AE1053" w:rsidP="00AE1053">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rsidR="00AE1053" w:rsidRPr="004605D7" w:rsidRDefault="00AE1053" w:rsidP="00AE1053">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rsidR="00AE1053" w:rsidRPr="004605D7" w:rsidRDefault="00AE1053" w:rsidP="00AE1053">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rsidR="00AE1053" w:rsidRPr="004605D7" w:rsidRDefault="00AE1053" w:rsidP="00AE1053">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00316D1A" w:rsidRPr="00EC0A92">
        <w:rPr>
          <w:rFonts w:ascii="GHEA Grapalat" w:hAnsi="GHEA Grapalat" w:cs="Arial"/>
          <w:sz w:val="20"/>
          <w:lang w:val="hy-AM"/>
        </w:rPr>
        <w:t>9000080006</w:t>
      </w:r>
      <w:r w:rsidR="00316D1A">
        <w:rPr>
          <w:rFonts w:ascii="GHEA Grapalat" w:hAnsi="GHEA Grapalat" w:cs="Arial"/>
          <w:sz w:val="20"/>
          <w:lang w:val="hy-AM"/>
        </w:rPr>
        <w:t xml:space="preserve">64 </w:t>
      </w:r>
      <w:r w:rsidRPr="004605D7">
        <w:rPr>
          <w:rStyle w:val="af5"/>
          <w:rFonts w:ascii="GHEA Grapalat" w:hAnsi="GHEA Grapalat"/>
          <w:b w:val="0"/>
          <w:bCs w:val="0"/>
          <w:sz w:val="20"/>
          <w:szCs w:val="20"/>
          <w:lang w:val="hy-AM"/>
        </w:rPr>
        <w:t>հաշվեհամարին փոխանցման միջոցով:</w:t>
      </w:r>
    </w:p>
    <w:p w:rsidR="00AE1053" w:rsidRPr="004605D7" w:rsidRDefault="00AE1053" w:rsidP="00AE1053">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p>
    <w:p w:rsidR="00AE1053" w:rsidRPr="004605D7" w:rsidRDefault="00AE1053" w:rsidP="00AE1053">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AE1053" w:rsidRPr="004605D7" w:rsidRDefault="00AE1053" w:rsidP="00AE1053">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E1053" w:rsidRPr="004605D7" w:rsidRDefault="00AE1053" w:rsidP="00AE105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Երաշխիքը գործում է բենեֆիցիարի և պրիցիպալի միջև կնքված 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w:t>
      </w:r>
    </w:p>
    <w:p w:rsidR="00AE1053" w:rsidRPr="00E6597C" w:rsidRDefault="00AE1053" w:rsidP="00AE1053">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rsidR="00AE1053" w:rsidRPr="004605D7" w:rsidRDefault="00AE1053" w:rsidP="00AE1053">
      <w:pPr>
        <w:pStyle w:val="af4"/>
        <w:shd w:val="clear" w:color="auto" w:fill="FFFFFF"/>
        <w:spacing w:before="0" w:beforeAutospacing="0" w:after="0" w:afterAutospacing="0"/>
        <w:jc w:val="both"/>
        <w:rPr>
          <w:rFonts w:ascii="GHEA Grapalat" w:hAnsi="GHEA Grapalat"/>
          <w:color w:val="000000"/>
          <w:sz w:val="20"/>
          <w:szCs w:val="20"/>
          <w:lang w:val="hy-AM"/>
        </w:rPr>
      </w:pPr>
      <w:r w:rsidRPr="004605D7">
        <w:rPr>
          <w:rFonts w:ascii="GHEA Grapalat" w:hAnsi="GHEA Grapalat"/>
          <w:color w:val="000000"/>
          <w:sz w:val="20"/>
          <w:szCs w:val="20"/>
          <w:lang w:val="hy-AM"/>
        </w:rPr>
        <w:t>պայմանագիրն ուժի մեջ մտնելու օրվանից մինչև պրիցիպալի կողմից ստանձնված պարտավորությունների ամբողջական կատարման վերջին օրվան հաջորդող քսաներորդ աշխատանքային օրը ներառյալ:</w:t>
      </w:r>
    </w:p>
    <w:p w:rsidR="00AE1053" w:rsidRPr="004605D7" w:rsidRDefault="00AE1053" w:rsidP="00AE105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E1053" w:rsidRPr="004605D7" w:rsidRDefault="00AE1053" w:rsidP="00AE1053">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կատարված</w:t>
      </w:r>
    </w:p>
    <w:p w:rsidR="00AE1053" w:rsidRPr="00E6597C" w:rsidRDefault="00AE1053" w:rsidP="00AE1053">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rsidR="00AE1053" w:rsidRPr="004605D7" w:rsidRDefault="00AE1053" w:rsidP="00AE1053">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p>
    <w:p w:rsidR="00AE1053" w:rsidRPr="00CB242F" w:rsidRDefault="00AE1053" w:rsidP="00AE105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4605D7">
          <w:rPr>
            <w:rStyle w:val="a9"/>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հասցով գործող տեղեկագրում հրապարակած ծանուցումը</w:t>
      </w:r>
      <w:r w:rsidRPr="00CB242F">
        <w:rPr>
          <w:rFonts w:ascii="GHEA Grapalat" w:hAnsi="GHEA Grapalat"/>
          <w:color w:val="000000"/>
          <w:sz w:val="20"/>
          <w:szCs w:val="20"/>
          <w:lang w:val="hy-AM"/>
        </w:rPr>
        <w:t>:</w:t>
      </w:r>
    </w:p>
    <w:p w:rsidR="00AE1053" w:rsidRPr="004605D7" w:rsidRDefault="00AE1053" w:rsidP="00AE105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E1053" w:rsidRPr="004605D7" w:rsidRDefault="00AE1053" w:rsidP="00AE1053">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 Երաշխիք տվող անձը մերժում է բենեֆիցիարի պահանջը, եթե`</w:t>
      </w:r>
    </w:p>
    <w:p w:rsidR="00AE1053" w:rsidRPr="004605D7" w:rsidRDefault="00AE1053" w:rsidP="00AE105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AE1053" w:rsidRPr="004605D7" w:rsidRDefault="00AE1053" w:rsidP="00AE1053">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AE1053" w:rsidRPr="004605D7" w:rsidRDefault="00AE1053" w:rsidP="00AE105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E1053" w:rsidRPr="004605D7" w:rsidRDefault="00AE1053" w:rsidP="00AE105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E1053" w:rsidRPr="004605D7" w:rsidRDefault="00AE1053" w:rsidP="00AE105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E1053" w:rsidRPr="004605D7" w:rsidRDefault="00AE1053" w:rsidP="00AE1053">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AE1053" w:rsidRPr="004605D7" w:rsidRDefault="00AE1053" w:rsidP="00AE1053">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AE1053" w:rsidRPr="004605D7" w:rsidRDefault="00AE1053" w:rsidP="00AE1053">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AE1053" w:rsidRPr="004605D7" w:rsidRDefault="00AE1053" w:rsidP="00AE1053">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AE1053" w:rsidRPr="00E6597C" w:rsidRDefault="00AE1053" w:rsidP="00AE1053">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AE1053" w:rsidRPr="00E6597C" w:rsidRDefault="00AE1053" w:rsidP="00AE1053">
      <w:pPr>
        <w:pStyle w:val="31"/>
        <w:spacing w:line="240" w:lineRule="auto"/>
        <w:jc w:val="center"/>
        <w:rPr>
          <w:rFonts w:ascii="GHEA Grapalat" w:hAnsi="GHEA Grapalat" w:cs="Arial"/>
          <w:b/>
          <w:lang w:val="hy-AM"/>
        </w:rPr>
      </w:pPr>
    </w:p>
    <w:p w:rsidR="00AE1053" w:rsidRPr="00FC4D6A" w:rsidRDefault="00AE1053" w:rsidP="00AE1053">
      <w:pPr>
        <w:pStyle w:val="af2"/>
        <w:rPr>
          <w:lang w:val="hy-AM"/>
        </w:rPr>
      </w:pPr>
    </w:p>
    <w:p w:rsidR="00F02279" w:rsidRPr="00475CA1" w:rsidRDefault="00F02279" w:rsidP="00761B82">
      <w:pPr>
        <w:pStyle w:val="31"/>
        <w:spacing w:line="240" w:lineRule="auto"/>
        <w:jc w:val="right"/>
        <w:rPr>
          <w:rFonts w:ascii="GHEA Grapalat" w:hAnsi="GHEA Grapalat"/>
        </w:rPr>
      </w:pPr>
      <w:r w:rsidRPr="00E6597C">
        <w:rPr>
          <w:rStyle w:val="af6"/>
          <w:rFonts w:ascii="GHEA Grapalat" w:hAnsi="GHEA Grapalat" w:cs="Sylfaen"/>
          <w:b/>
          <w:color w:val="FFFFFF"/>
        </w:rPr>
        <w:footnoteReference w:id="8"/>
      </w:r>
    </w:p>
    <w:p w:rsidR="00F02279" w:rsidRPr="00497D6B" w:rsidRDefault="00F02279" w:rsidP="00497D6B">
      <w:pPr>
        <w:jc w:val="center"/>
        <w:rPr>
          <w:rFonts w:ascii="GHEA Grapalat" w:hAnsi="GHEA Grapalat"/>
          <w:lang w:val="hy-AM"/>
        </w:rPr>
      </w:pPr>
    </w:p>
    <w:p w:rsidR="00F02279" w:rsidRPr="00E6597C" w:rsidRDefault="00F02279" w:rsidP="00F02279">
      <w:pPr>
        <w:tabs>
          <w:tab w:val="left" w:pos="2268"/>
        </w:tabs>
        <w:ind w:left="-284" w:firstLine="284"/>
        <w:jc w:val="right"/>
        <w:rPr>
          <w:rFonts w:ascii="GHEA Grapalat" w:hAnsi="GHEA Grapalat"/>
          <w:lang w:val="es-ES"/>
        </w:rPr>
      </w:pPr>
    </w:p>
    <w:p w:rsidR="00F02279" w:rsidRPr="00E6597C" w:rsidRDefault="00497D6B" w:rsidP="00F02279">
      <w:pPr>
        <w:ind w:left="-142" w:firstLine="142"/>
        <w:jc w:val="center"/>
        <w:rPr>
          <w:rFonts w:ascii="GHEA Grapalat" w:hAnsi="GHEA Grapalat"/>
          <w:b/>
          <w:sz w:val="20"/>
          <w:szCs w:val="20"/>
          <w:lang w:val="es-ES"/>
        </w:rPr>
      </w:pPr>
      <w:r w:rsidRPr="00497D6B">
        <w:rPr>
          <w:rFonts w:ascii="GHEA Grapalat" w:hAnsi="GHEA Grapalat"/>
          <w:b/>
          <w:sz w:val="20"/>
          <w:szCs w:val="20"/>
          <w:lang w:val="hy-AM"/>
        </w:rPr>
        <w:t xml:space="preserve">&lt;&lt;ԱՐԳԵԼ ՀԱՄԱՅՆՔԻ </w:t>
      </w:r>
      <w:r w:rsidR="00AE1053">
        <w:rPr>
          <w:rFonts w:ascii="GHEA Grapalat" w:hAnsi="GHEA Grapalat"/>
          <w:b/>
          <w:sz w:val="20"/>
          <w:szCs w:val="20"/>
          <w:lang w:val="hy-AM"/>
        </w:rPr>
        <w:t xml:space="preserve">ԲԱԶՄԱԲՆԱԿԱՐԱՆ ՇԵՆՔԵՐԻ </w:t>
      </w:r>
      <w:r w:rsidRPr="00497D6B">
        <w:rPr>
          <w:rFonts w:ascii="GHEA Grapalat" w:hAnsi="GHEA Grapalat"/>
          <w:b/>
          <w:sz w:val="20"/>
          <w:szCs w:val="20"/>
          <w:lang w:val="hy-AM"/>
        </w:rPr>
        <w:t xml:space="preserve"> ՎԵՐԱՆՈՐՈԳՄԱՆ ԱՇԽԱՏԱՆՔՆԵՐԻ</w:t>
      </w:r>
      <w:r w:rsidRPr="00F6218D">
        <w:rPr>
          <w:rFonts w:ascii="GHEA Grapalat" w:hAnsi="GHEA Grapalat"/>
          <w:b/>
          <w:i/>
          <w:sz w:val="20"/>
          <w:szCs w:val="20"/>
          <w:lang w:val="hy-AM"/>
        </w:rPr>
        <w:t xml:space="preserve">&gt;&gt; </w:t>
      </w:r>
      <w:r w:rsidR="00F02279" w:rsidRPr="00E6597C">
        <w:rPr>
          <w:rFonts w:ascii="GHEA Grapalat" w:hAnsi="GHEA Grapalat" w:cs="Sylfaen"/>
          <w:b/>
          <w:sz w:val="20"/>
          <w:szCs w:val="20"/>
          <w:lang w:val="pt-BR"/>
        </w:rPr>
        <w:t>ԿԱՊԱԼԱՅԻՆ</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ԱՇԽԱՏԱՆՔՆԵՐԻ</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ԿԱՏԱՐՄԱՆ</w:t>
      </w:r>
    </w:p>
    <w:p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rsidR="00F02279" w:rsidRPr="00E6597C" w:rsidRDefault="00F02279" w:rsidP="00F02279">
      <w:pPr>
        <w:jc w:val="both"/>
        <w:rPr>
          <w:rFonts w:ascii="GHEA Grapalat" w:hAnsi="GHEA Grapalat"/>
          <w:lang w:val="es-ES"/>
        </w:rPr>
      </w:pPr>
    </w:p>
    <w:p w:rsidR="00F02279" w:rsidRPr="00E6597C" w:rsidRDefault="00F02279" w:rsidP="00F02279">
      <w:pPr>
        <w:jc w:val="both"/>
        <w:rPr>
          <w:rFonts w:ascii="GHEA Grapalat" w:hAnsi="GHEA Grapalat"/>
          <w:lang w:val="es-ES"/>
        </w:rPr>
      </w:pPr>
    </w:p>
    <w:p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F02279" w:rsidRPr="00E6597C" w:rsidRDefault="00F02279" w:rsidP="00F02279">
      <w:pPr>
        <w:ind w:firstLine="709"/>
        <w:jc w:val="both"/>
        <w:rPr>
          <w:rFonts w:ascii="GHEA Grapalat" w:hAnsi="GHEA Grapalat"/>
          <w:b/>
          <w:lang w:val="es-ES"/>
        </w:rPr>
      </w:pPr>
    </w:p>
    <w:p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rsidR="00F02279" w:rsidRPr="00E6597C" w:rsidRDefault="00F02279" w:rsidP="00F02279">
      <w:pPr>
        <w:ind w:firstLine="720"/>
        <w:jc w:val="both"/>
        <w:rPr>
          <w:rFonts w:ascii="GHEA Grapalat" w:hAnsi="GHEA Grapala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____________________________</w:t>
      </w:r>
    </w:p>
    <w:p w:rsidR="00F02279" w:rsidRPr="00E6597C" w:rsidRDefault="00F02279" w:rsidP="00F02279">
      <w:pPr>
        <w:ind w:firstLine="720"/>
        <w:jc w:val="both"/>
        <w:rPr>
          <w:rFonts w:ascii="GHEA Grapalat" w:hAnsi="GHEA Grapalat"/>
          <w:vertAlign w:val="superscript"/>
          <w:lang w:val="es-ES"/>
        </w:rPr>
      </w:pPr>
      <w:r w:rsidRPr="00E6597C">
        <w:rPr>
          <w:rFonts w:ascii="GHEA Grapalat" w:hAnsi="GHEA Grapalat" w:cs="Sylfaen"/>
          <w:vertAlign w:val="superscript"/>
          <w:lang w:val="pt-BR"/>
        </w:rPr>
        <w:t xml:space="preserve">                                                                                                                                                                 Աշխատանքների</w:t>
      </w:r>
      <w:r w:rsidRPr="00E6597C">
        <w:rPr>
          <w:rFonts w:ascii="GHEA Grapalat" w:hAnsi="GHEA Grapalat"/>
          <w:vertAlign w:val="superscript"/>
          <w:lang w:val="es-ES"/>
        </w:rPr>
        <w:t xml:space="preserve"> </w:t>
      </w:r>
      <w:r w:rsidRPr="00E6597C">
        <w:rPr>
          <w:rFonts w:ascii="GHEA Grapalat" w:hAnsi="GHEA Grapalat" w:cs="Sylfaen"/>
          <w:vertAlign w:val="superscript"/>
          <w:lang w:val="pt-BR"/>
        </w:rPr>
        <w:t>անվանումը</w:t>
      </w:r>
    </w:p>
    <w:p w:rsidR="00F02279" w:rsidRPr="00E6597C" w:rsidRDefault="00F02279" w:rsidP="00F02279">
      <w:pPr>
        <w:jc w:val="both"/>
        <w:rPr>
          <w:rFonts w:ascii="GHEA Grapalat" w:hAnsi="GHEA Grapalat"/>
          <w:sz w:val="20"/>
          <w:szCs w:val="20"/>
          <w:lang w:val="es-ES"/>
        </w:rPr>
      </w:pP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rsidR="00F02279" w:rsidRPr="00E6597C" w:rsidRDefault="00F02279" w:rsidP="00F0227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ստանդարտներին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շինարարարական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նորմերին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կանոններին</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անբաժանելի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կազմող</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cs="Times Armenian"/>
          <w:sz w:val="20"/>
          <w:szCs w:val="20"/>
          <w:lang w:val="es-ES"/>
        </w:rPr>
        <w:t>-</w:t>
      </w:r>
      <w:r w:rsidRPr="00E6597C">
        <w:rPr>
          <w:rFonts w:ascii="GHEA Grapalat" w:hAnsi="GHEA Grapalat" w:cs="Sylfaen"/>
          <w:sz w:val="20"/>
          <w:szCs w:val="20"/>
          <w:lang w:val="pt-BR"/>
        </w:rPr>
        <w:t>նախահաշվին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ahoma"/>
          <w:sz w:val="20"/>
          <w:szCs w:val="20"/>
          <w:lang w:val="es-ES"/>
        </w:rPr>
        <w:t>։</w:t>
      </w:r>
    </w:p>
    <w:p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497D6B" w:rsidRPr="00497D6B">
        <w:rPr>
          <w:rFonts w:ascii="GHEA Grapalat" w:hAnsi="GHEA Grapalat" w:cs="Times Armenian"/>
          <w:sz w:val="20"/>
          <w:szCs w:val="20"/>
          <w:lang w:val="hy-AM"/>
        </w:rPr>
        <w:t>30.102020թ.</w:t>
      </w:r>
      <w:r w:rsidRPr="00497D6B">
        <w:rPr>
          <w:rFonts w:ascii="GHEA Grapalat" w:hAnsi="GHEA Grapalat" w:cs="Times Armenian"/>
          <w:sz w:val="20"/>
          <w:szCs w:val="20"/>
          <w:lang w:val="es-ES"/>
        </w:rPr>
        <w:t>:</w:t>
      </w:r>
    </w:p>
    <w:p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p>
    <w:p w:rsidR="00F02279" w:rsidRPr="00E6597C" w:rsidRDefault="00F02279" w:rsidP="00F02279">
      <w:pPr>
        <w:tabs>
          <w:tab w:val="left" w:pos="1134"/>
        </w:tabs>
        <w:ind w:firstLine="720"/>
        <w:jc w:val="both"/>
        <w:rPr>
          <w:rFonts w:ascii="GHEA Grapalat" w:hAnsi="GHEA Grapalat"/>
          <w:sz w:val="20"/>
          <w:szCs w:val="20"/>
          <w:lang w:val="es-ES"/>
        </w:rPr>
      </w:pP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տեսակի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փուլերի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որոշվում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համաձայնեցված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Հավելված</w:t>
      </w:r>
      <w:r w:rsidRPr="00E6597C">
        <w:rPr>
          <w:rFonts w:ascii="GHEA Grapalat" w:hAnsi="GHEA Grapalat" w:cs="Sylfaen"/>
          <w:sz w:val="20"/>
          <w:szCs w:val="20"/>
          <w:lang w:val="es-ES"/>
        </w:rPr>
        <w:t xml:space="preserve"> N 2)</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134"/>
        </w:tabs>
        <w:ind w:firstLine="720"/>
        <w:jc w:val="both"/>
        <w:rPr>
          <w:rFonts w:ascii="GHEA Grapalat" w:hAnsi="GHEA Grapalat"/>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rsidR="00F02279" w:rsidRPr="00E6597C" w:rsidRDefault="00F02279" w:rsidP="00F0227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գ</w:t>
      </w:r>
      <w:r w:rsidRPr="00E6597C">
        <w:rPr>
          <w:rFonts w:ascii="GHEA Grapalat" w:hAnsi="GHEA Grapalat"/>
          <w:sz w:val="20"/>
          <w:szCs w:val="20"/>
          <w:lang w:val="es-ES"/>
        </w:rPr>
        <w:t>)</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նախագծանախահաշվային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p>
    <w:p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b/>
          <w:i/>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գործիքներով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մեխանիզմներով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պատշաճ</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ծավալաթերթին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ahoma"/>
          <w:sz w:val="20"/>
          <w:szCs w:val="20"/>
          <w:lang w:val="es-ES"/>
        </w:rPr>
        <w:t>։</w:t>
      </w:r>
    </w:p>
    <w:p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շինմոնտաժային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նորմերին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մոնտաժված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էլեկտրական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ջեռուցման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ջրամատակարարման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կոյուղու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օդափոխիչ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փորձարկում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համալիր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փորձարկմանը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 </w:t>
      </w:r>
      <w:r w:rsidRPr="00C1134C">
        <w:rPr>
          <w:rFonts w:ascii="GHEA Grapalat" w:hAnsi="GHEA Grapalat" w:cs="Sylfaen"/>
          <w:sz w:val="20"/>
          <w:szCs w:val="20"/>
          <w:lang w:val="hy-AM"/>
        </w:rPr>
        <w:t xml:space="preserve">օր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r w:rsidR="004303CA" w:rsidRPr="00C1134C">
        <w:rPr>
          <w:rFonts w:ascii="GHEA Grapalat" w:hAnsi="GHEA Grapalat" w:cs="Sylfaen"/>
          <w:sz w:val="20"/>
          <w:szCs w:val="20"/>
          <w:vertAlign w:val="superscript"/>
          <w:lang w:val="hy-AM"/>
        </w:rPr>
        <w:t>2</w:t>
      </w:r>
      <w:r w:rsidR="004832A7" w:rsidRPr="00C1134C">
        <w:rPr>
          <w:rFonts w:ascii="GHEA Grapalat" w:hAnsi="GHEA Grapalat" w:cs="Sylfaen"/>
          <w:sz w:val="20"/>
          <w:szCs w:val="20"/>
          <w:vertAlign w:val="superscript"/>
          <w:lang w:val="hy-AM"/>
        </w:rPr>
        <w:t>6</w:t>
      </w:r>
      <w:r w:rsidRPr="00C1134C">
        <w:rPr>
          <w:rStyle w:val="af6"/>
          <w:rFonts w:ascii="GHEA Grapalat" w:hAnsi="GHEA Grapalat" w:cs="Sylfaen"/>
          <w:color w:val="FFFFFF"/>
          <w:sz w:val="20"/>
          <w:szCs w:val="20"/>
          <w:lang w:val="hy-AM"/>
        </w:rPr>
        <w:footnoteReference w:id="9"/>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952437">
        <w:rPr>
          <w:rFonts w:ascii="GHEA Grapalat" w:hAnsi="GHEA Grapalat" w:cs="Sylfaen"/>
          <w:sz w:val="20"/>
          <w:szCs w:val="20"/>
          <w:vertAlign w:val="superscript"/>
          <w:lang w:val="pt-BR"/>
        </w:rPr>
        <w:t>27</w:t>
      </w:r>
      <w:r w:rsidRPr="00E6597C">
        <w:rPr>
          <w:rStyle w:val="af6"/>
          <w:rFonts w:ascii="GHEA Grapalat" w:hAnsi="GHEA Grapalat" w:cs="Sylfaen"/>
          <w:color w:val="FFFFFF"/>
          <w:sz w:val="20"/>
          <w:szCs w:val="20"/>
          <w:lang w:val="pt-BR"/>
        </w:rPr>
        <w:footnoteReference w:id="10"/>
      </w:r>
      <w:r w:rsidRPr="00E6597C">
        <w:rPr>
          <w:rFonts w:ascii="GHEA Grapalat" w:hAnsi="GHEA Grapalat" w:cs="Times Armenian"/>
          <w:color w:val="FFFFFF"/>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Sylfaen"/>
          <w:sz w:val="16"/>
          <w:szCs w:val="16"/>
          <w:u w:val="single"/>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E6597C">
        <w:rPr>
          <w:rFonts w:ascii="GHEA Grapalat" w:hAnsi="GHEA Grapalat" w:cs="Sylfaen"/>
          <w:sz w:val="20"/>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E6597C">
        <w:rPr>
          <w:rFonts w:ascii="GHEA Grapalat" w:hAnsi="GHEA Grapalat" w:cs="Sylfaen"/>
          <w:sz w:val="20"/>
        </w:rPr>
        <w:t>Պ</w:t>
      </w:r>
      <w:r w:rsidRPr="00E6597C">
        <w:rPr>
          <w:rFonts w:ascii="GHEA Grapalat" w:hAnsi="GHEA Grapalat" w:cs="Sylfaen"/>
          <w:sz w:val="20"/>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lastRenderedPageBreak/>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F02279" w:rsidRPr="00E6597C" w:rsidRDefault="00F02279" w:rsidP="00F02279">
      <w:pPr>
        <w:tabs>
          <w:tab w:val="left" w:pos="1276"/>
        </w:tabs>
        <w:ind w:firstLine="720"/>
        <w:jc w:val="both"/>
        <w:rPr>
          <w:rFonts w:ascii="GHEA Grapalat" w:hAnsi="GHEA Grapalat"/>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rsidR="00F02279" w:rsidRPr="00E6597C" w:rsidRDefault="00F02279" w:rsidP="00F02279">
      <w:pPr>
        <w:tabs>
          <w:tab w:val="left" w:pos="1276"/>
        </w:tabs>
        <w:ind w:firstLine="720"/>
        <w:jc w:val="both"/>
        <w:rPr>
          <w:rFonts w:ascii="GHEA Grapalat" w:hAnsi="GHEA Grapalat"/>
          <w:sz w:val="20"/>
          <w:szCs w:val="20"/>
          <w:lang w:val="hy-AM"/>
        </w:rPr>
      </w:pP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Times Armenian"/>
          <w:sz w:val="20"/>
          <w:szCs w:val="20"/>
          <w:lang w:val="hy-AM"/>
        </w:rPr>
        <w:t xml:space="preserve">     ------------------------------------------------------------------------------------------------------------------</w:t>
      </w:r>
    </w:p>
    <w:p w:rsidR="00F02279" w:rsidRPr="00FF75B6"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n-</w:t>
      </w:r>
      <w:r w:rsidRPr="00E6597C">
        <w:rPr>
          <w:rFonts w:ascii="GHEA Grapalat" w:hAnsi="GHEA Grapalat" w:cs="Sylfaen"/>
          <w:sz w:val="20"/>
          <w:szCs w:val="20"/>
          <w:lang w:val="hy-AM"/>
        </w:rPr>
        <w:t>րդ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4605D7">
        <w:rPr>
          <w:rFonts w:ascii="GHEA Grapalat" w:hAnsi="GHEA Grapalat" w:cs="Sylfaen"/>
          <w:sz w:val="20"/>
          <w:szCs w:val="20"/>
          <w:lang w:val="hy-AM"/>
        </w:rPr>
        <w:t>:</w:t>
      </w:r>
      <w:r w:rsidR="00FF75B6" w:rsidRPr="00FF75B6">
        <w:rPr>
          <w:rFonts w:ascii="GHEA Grapalat" w:hAnsi="GHEA Grapalat" w:cs="Sylfaen"/>
          <w:sz w:val="20"/>
          <w:szCs w:val="20"/>
          <w:vertAlign w:val="superscript"/>
          <w:lang w:val="hy-AM"/>
        </w:rPr>
        <w:t>28</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 xml:space="preserve">5.1.1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գնից</w:t>
      </w:r>
      <w:r w:rsidRPr="00E6597C">
        <w:rPr>
          <w:rFonts w:ascii="GHEA Grapalat" w:hAnsi="GHEA Grapalat" w:cs="Times Armenian"/>
          <w:sz w:val="20"/>
          <w:szCs w:val="20"/>
          <w:lang w:val="hy-AM"/>
        </w:rPr>
        <w:t xml:space="preserve">` մինչև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բանկային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կանխավճար</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Կանխավճարի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մարումն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իրականացվում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հանձնման-ընդունման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արձանագրությունների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վճարումներից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նվազեցումներ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ձևով</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0019419E" w:rsidRPr="004605D7">
        <w:rPr>
          <w:rFonts w:ascii="GHEA Grapalat" w:hAnsi="GHEA Grapalat" w:cs="Times Armenian"/>
          <w:sz w:val="20"/>
          <w:lang w:val="hy-AM"/>
        </w:rPr>
        <w:t>Ընդ որում մինչև կանխավճարի ամբողջական մարումը, Կապալառուին վճարումներ չեն կատարվում</w:t>
      </w:r>
      <w:r w:rsidRPr="004605D7">
        <w:rPr>
          <w:rFonts w:ascii="GHEA Grapalat" w:hAnsi="GHEA Grapalat" w:cs="Sylfaen"/>
          <w:sz w:val="20"/>
          <w:szCs w:val="20"/>
          <w:lang w:val="hy-AM"/>
        </w:rPr>
        <w:t>:</w:t>
      </w:r>
      <w:r w:rsidR="00383A89" w:rsidRPr="00383A89">
        <w:rPr>
          <w:rFonts w:ascii="GHEA Grapalat" w:hAnsi="GHEA Grapalat" w:cs="Sylfaen"/>
          <w:sz w:val="20"/>
          <w:szCs w:val="20"/>
          <w:vertAlign w:val="superscript"/>
          <w:lang w:val="hy-AM"/>
        </w:rPr>
        <w:t>29</w:t>
      </w:r>
      <w:r w:rsidRPr="00E6597C">
        <w:rPr>
          <w:rStyle w:val="af6"/>
          <w:rFonts w:ascii="GHEA Grapalat" w:hAnsi="GHEA Grapalat" w:cs="Sylfaen"/>
          <w:color w:val="FFFFFF"/>
          <w:sz w:val="20"/>
          <w:szCs w:val="20"/>
          <w:lang w:val="hy-AM"/>
        </w:rPr>
        <w:footnoteReference w:id="11"/>
      </w:r>
      <w:r w:rsidRPr="00E6597C">
        <w:rPr>
          <w:rFonts w:ascii="GHEA Grapalat" w:hAnsi="GHEA Grapalat"/>
          <w:sz w:val="20"/>
          <w:szCs w:val="20"/>
          <w:lang w:val="hy-AM"/>
        </w:rPr>
        <w:t xml:space="preserve"> </w:t>
      </w:r>
    </w:p>
    <w:p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rsidR="00F02279" w:rsidRPr="00E6597C" w:rsidRDefault="00F02279" w:rsidP="00F02279">
      <w:pPr>
        <w:tabs>
          <w:tab w:val="num" w:pos="0"/>
          <w:tab w:val="left" w:pos="720"/>
          <w:tab w:val="num" w:pos="900"/>
        </w:tabs>
        <w:jc w:val="both"/>
        <w:rPr>
          <w:rFonts w:ascii="GHEA Grapalat" w:hAnsi="GHEA Grapalat" w:cs="Times Armenia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Pr="004605D7">
        <w:rPr>
          <w:rFonts w:ascii="GHEA Grapalat" w:hAnsi="GHEA Grapalat" w:cs="Sylfaen"/>
          <w:sz w:val="20"/>
          <w:szCs w:val="20"/>
          <w:lang w:val="hy-AM"/>
        </w:rPr>
        <w:t>3</w:t>
      </w:r>
      <w:r w:rsidRPr="00E6597C">
        <w:rPr>
          <w:rFonts w:ascii="GHEA Grapalat" w:hAnsi="GHEA Grapalat" w:cs="Sylfaen"/>
          <w:sz w:val="20"/>
          <w:szCs w:val="20"/>
          <w:lang w:val="hy-AM"/>
        </w:rPr>
        <w:t xml:space="preserve">0-ը։ </w:t>
      </w:r>
    </w:p>
    <w:p w:rsidR="00F02279" w:rsidRPr="00E6597C" w:rsidRDefault="00F02279" w:rsidP="00F02279">
      <w:pPr>
        <w:tabs>
          <w:tab w:val="left" w:pos="1276"/>
        </w:tabs>
        <w:ind w:firstLine="720"/>
        <w:jc w:val="both"/>
        <w:rPr>
          <w:rFonts w:ascii="GHEA Grapalat" w:hAnsi="GHEA Grapalat" w:cs="Sylfaen"/>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lastRenderedPageBreak/>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տուգանք</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Arial"/>
          <w:sz w:val="20"/>
          <w:szCs w:val="20"/>
          <w:lang w:val="hy-AM"/>
        </w:rPr>
        <w:t xml:space="preserve"> 5.1 </w:t>
      </w:r>
      <w:r w:rsidRPr="00E6597C">
        <w:rPr>
          <w:rFonts w:ascii="GHEA Grapalat" w:hAnsi="GHEA Grapalat" w:cs="Sylfaen"/>
          <w:sz w:val="20"/>
          <w:szCs w:val="20"/>
          <w:lang w:val="hy-AM"/>
        </w:rPr>
        <w:t>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Arial"/>
          <w:sz w:val="20"/>
          <w:szCs w:val="20"/>
          <w:lang w:val="hy-AM"/>
        </w:rPr>
        <w:t xml:space="preserve"> 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տասնորդական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4605D7">
        <w:rPr>
          <w:rFonts w:ascii="GHEA Grapalat" w:hAnsi="GHEA Grapalat" w:cs="Sylfaen"/>
          <w:sz w:val="20"/>
          <w:szCs w:val="20"/>
          <w:lang w:val="hy-AM"/>
        </w:rPr>
        <w:t>:</w:t>
      </w:r>
      <w:r w:rsidRPr="004605D7">
        <w:rPr>
          <w:rFonts w:ascii="GHEA Grapalat" w:hAnsi="GHEA Grapalat" w:cs="Sylfaen"/>
          <w:sz w:val="20"/>
          <w:szCs w:val="20"/>
          <w:vertAlign w:val="superscript"/>
          <w:lang w:val="hy-AM"/>
        </w:rPr>
        <w:t>3</w:t>
      </w:r>
      <w:r w:rsidR="004678A5" w:rsidRPr="004678A5">
        <w:rPr>
          <w:rFonts w:ascii="GHEA Grapalat" w:hAnsi="GHEA Grapalat" w:cs="Sylfaen"/>
          <w:sz w:val="20"/>
          <w:szCs w:val="20"/>
          <w:vertAlign w:val="superscript"/>
          <w:lang w:val="hy-AM"/>
        </w:rPr>
        <w:t>0</w:t>
      </w:r>
      <w:r w:rsidRPr="00E6597C">
        <w:rPr>
          <w:rStyle w:val="af6"/>
          <w:rFonts w:ascii="GHEA Grapalat" w:hAnsi="GHEA Grapalat" w:cs="Sylfaen"/>
          <w:color w:val="FFFFFF"/>
          <w:sz w:val="20"/>
          <w:szCs w:val="20"/>
          <w:lang w:val="hy-AM"/>
        </w:rPr>
        <w:footnoteReference w:id="12"/>
      </w:r>
      <w:r w:rsidRPr="004605D7">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6.3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rsidR="00F02279" w:rsidRPr="00E6597C" w:rsidRDefault="00F02279" w:rsidP="00F02279">
      <w:pPr>
        <w:tabs>
          <w:tab w:val="left" w:pos="1276"/>
        </w:tabs>
        <w:ind w:firstLine="720"/>
        <w:jc w:val="both"/>
        <w:rPr>
          <w:rFonts w:ascii="GHEA Grapalat" w:hAnsi="GHEA Grapalat"/>
          <w:sz w:val="20"/>
          <w:szCs w:val="20"/>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605D7">
        <w:rPr>
          <w:rFonts w:ascii="GHEA Grapalat" w:hAnsi="GHEA Grapalat" w:cs="Sylfaen"/>
          <w:sz w:val="20"/>
          <w:szCs w:val="20"/>
          <w:lang w:val="hy-AM"/>
        </w:rPr>
        <w:t>:</w:t>
      </w:r>
      <w:r w:rsidR="00C8523E" w:rsidRPr="004605D7">
        <w:rPr>
          <w:rFonts w:ascii="GHEA Grapalat" w:hAnsi="GHEA Grapalat" w:cs="Sylfaen"/>
          <w:sz w:val="20"/>
          <w:szCs w:val="20"/>
          <w:vertAlign w:val="superscript"/>
          <w:lang w:val="hy-AM"/>
        </w:rPr>
        <w:t>3</w:t>
      </w:r>
      <w:r w:rsidR="000C760E" w:rsidRPr="000C760E">
        <w:rPr>
          <w:rFonts w:ascii="GHEA Grapalat" w:hAnsi="GHEA Grapalat" w:cs="Sylfaen"/>
          <w:sz w:val="20"/>
          <w:szCs w:val="20"/>
          <w:vertAlign w:val="superscript"/>
          <w:lang w:val="hy-AM"/>
        </w:rPr>
        <w:t>1</w:t>
      </w:r>
      <w:r w:rsidRPr="00E6597C">
        <w:rPr>
          <w:rStyle w:val="af6"/>
          <w:rFonts w:ascii="GHEA Grapalat" w:hAnsi="GHEA Grapalat" w:cs="Sylfaen"/>
          <w:color w:val="FFFFFF"/>
          <w:sz w:val="20"/>
          <w:szCs w:val="20"/>
          <w:lang w:val="hy-AM"/>
        </w:rPr>
        <w:footnoteReference w:id="13"/>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lastRenderedPageBreak/>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C8523E" w:rsidRPr="004605D7">
        <w:rPr>
          <w:rFonts w:ascii="GHEA Grapalat" w:hAnsi="GHEA Grapalat" w:cs="Sylfaen"/>
          <w:sz w:val="20"/>
          <w:szCs w:val="20"/>
          <w:vertAlign w:val="superscript"/>
          <w:lang w:val="hy-AM"/>
        </w:rPr>
        <w:t>3</w:t>
      </w:r>
      <w:r w:rsidR="00195E9D" w:rsidRPr="00195E9D">
        <w:rPr>
          <w:rFonts w:ascii="GHEA Grapalat" w:hAnsi="GHEA Grapalat" w:cs="Sylfaen"/>
          <w:sz w:val="20"/>
          <w:szCs w:val="20"/>
          <w:vertAlign w:val="superscript"/>
          <w:lang w:val="hy-AM"/>
        </w:rPr>
        <w:t>2</w:t>
      </w:r>
      <w:r w:rsidRPr="00E6597C">
        <w:rPr>
          <w:rStyle w:val="af6"/>
          <w:rFonts w:ascii="GHEA Grapalat" w:hAnsi="GHEA Grapalat" w:cs="Sylfaen"/>
          <w:color w:val="FFFFFF"/>
          <w:sz w:val="20"/>
          <w:szCs w:val="20"/>
          <w:lang w:val="hy-AM"/>
        </w:rPr>
        <w:footnoteReference w:id="14"/>
      </w:r>
    </w:p>
    <w:p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1C6C36" w:rsidRPr="001C6C36">
        <w:rPr>
          <w:rFonts w:ascii="GHEA Grapalat" w:hAnsi="GHEA Grapalat" w:cs="Sylfaen"/>
          <w:sz w:val="20"/>
          <w:szCs w:val="20"/>
          <w:vertAlign w:val="superscript"/>
          <w:lang w:val="hy-AM"/>
        </w:rPr>
        <w:t>3</w:t>
      </w:r>
      <w:r w:rsidR="00195E9D" w:rsidRPr="00195E9D">
        <w:rPr>
          <w:rFonts w:ascii="GHEA Grapalat" w:hAnsi="GHEA Grapalat" w:cs="Sylfaen"/>
          <w:sz w:val="20"/>
          <w:szCs w:val="20"/>
          <w:vertAlign w:val="superscript"/>
          <w:lang w:val="hy-AM"/>
        </w:rPr>
        <w:t>3</w:t>
      </w:r>
      <w:r w:rsidRPr="00E6597C">
        <w:rPr>
          <w:rStyle w:val="af6"/>
          <w:rFonts w:ascii="GHEA Grapalat" w:hAnsi="GHEA Grapalat"/>
          <w:color w:val="FFFFFF"/>
          <w:sz w:val="20"/>
          <w:szCs w:val="20"/>
          <w:lang w:val="hy-AM"/>
        </w:rPr>
        <w:footnoteReference w:id="15"/>
      </w:r>
    </w:p>
    <w:p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lastRenderedPageBreak/>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rsidR="00F13444" w:rsidRPr="006B7F1F" w:rsidRDefault="00F02279" w:rsidP="00F02279">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A61F96" w:rsidRPr="004605D7">
        <w:rPr>
          <w:rFonts w:ascii="GHEA Grapalat" w:hAnsi="GHEA Grapalat"/>
          <w:sz w:val="20"/>
          <w:szCs w:val="20"/>
          <w:lang w:val="hy-AM" w:eastAsia="ru-RU"/>
        </w:rPr>
        <w:t>տասնապատիկը</w:t>
      </w:r>
      <w:r w:rsidRPr="00E6597C">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նախատեսված ֆինանսական միջոցների չափով, փոխարինվում </w:t>
      </w:r>
      <w:r w:rsidR="00A61F96"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բանկային երաշխիքով կամ կանխիկ փողով` հաշվի առնելով ՀՀ կառավարության 2017 թվականի մայիսի 4-ի N 526-Ն որոշման N 1 հավելվածի 32-րդ կետի 1</w:t>
      </w:r>
      <w:r w:rsidR="00A61F96" w:rsidRPr="004605D7">
        <w:rPr>
          <w:rFonts w:ascii="GHEA Grapalat" w:hAnsi="GHEA Grapalat"/>
          <w:sz w:val="20"/>
          <w:szCs w:val="20"/>
          <w:lang w:val="hy-AM" w:eastAsia="ru-RU"/>
        </w:rPr>
        <w:t>7</w:t>
      </w:r>
      <w:r w:rsidRPr="00E6597C">
        <w:rPr>
          <w:rFonts w:ascii="GHEA Grapalat" w:hAnsi="GHEA Grapalat"/>
          <w:sz w:val="20"/>
          <w:szCs w:val="20"/>
          <w:lang w:val="hy-AM" w:eastAsia="ru-RU"/>
        </w:rPr>
        <w:t xml:space="preserve">-րդ ենթակետի «բ» պարբերության պահանջները: Ընդ որում, Կապալառուն համաձայնագիրը կնքում, իսկ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A61F96"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7F1F">
        <w:rPr>
          <w:rStyle w:val="af6"/>
          <w:rFonts w:ascii="GHEA Grapalat" w:hAnsi="GHEA Grapalat"/>
          <w:sz w:val="20"/>
          <w:szCs w:val="20"/>
          <w:lang w:val="hy-AM" w:eastAsia="ru-RU"/>
        </w:rPr>
        <w:footnoteReference w:customMarkFollows="1" w:id="16"/>
        <w:t>34</w:t>
      </w:r>
    </w:p>
    <w:p w:rsidR="00F02279" w:rsidRPr="00E6597C" w:rsidRDefault="00F02279" w:rsidP="00F02279">
      <w:pPr>
        <w:tabs>
          <w:tab w:val="left" w:pos="1276"/>
        </w:tabs>
        <w:ind w:firstLine="720"/>
        <w:jc w:val="both"/>
        <w:rPr>
          <w:rFonts w:ascii="GHEA Grapalat" w:hAnsi="GHEA Grapalat" w:cs="Sylfaen"/>
          <w:i/>
          <w:sz w:val="22"/>
          <w:szCs w:val="22"/>
          <w:lang w:val="hy-AM"/>
        </w:rPr>
      </w:pPr>
    </w:p>
    <w:p w:rsidR="00F02279" w:rsidRPr="00E6597C" w:rsidRDefault="00F02279" w:rsidP="00F02279">
      <w:pPr>
        <w:ind w:firstLine="709"/>
        <w:jc w:val="both"/>
        <w:rPr>
          <w:rFonts w:ascii="GHEA Grapalat" w:hAnsi="GHEA Grapalat"/>
          <w:b/>
          <w:lang w:val="hy-AM"/>
        </w:rPr>
      </w:pPr>
    </w:p>
    <w:p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rsidR="00F02279" w:rsidRPr="00E6597C" w:rsidRDefault="00F02279" w:rsidP="00F02279">
      <w:pPr>
        <w:ind w:firstLine="709"/>
        <w:jc w:val="both"/>
        <w:rPr>
          <w:rFonts w:ascii="GHEA Grapalat" w:hAnsi="GHEA Grapalat" w:cs="Sylfaen"/>
          <w:b/>
          <w:lang w:val="hy-AM"/>
        </w:rPr>
      </w:pPr>
    </w:p>
    <w:p w:rsidR="00F02279" w:rsidRPr="00E6597C" w:rsidRDefault="00F02279" w:rsidP="00F02279">
      <w:pPr>
        <w:ind w:firstLine="709"/>
        <w:jc w:val="both"/>
        <w:rPr>
          <w:rFonts w:ascii="GHEA Grapalat" w:hAnsi="GHEA Grapalat" w:cs="Sylfaen"/>
          <w:b/>
          <w:lang w:val="hy-AM"/>
        </w:rPr>
      </w:pPr>
    </w:p>
    <w:tbl>
      <w:tblPr>
        <w:tblW w:w="9639" w:type="dxa"/>
        <w:jc w:val="center"/>
        <w:tblInd w:w="409" w:type="dxa"/>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ind w:firstLine="709"/>
        <w:jc w:val="both"/>
        <w:rPr>
          <w:rFonts w:ascii="GHEA Grapalat" w:hAnsi="GHEA Grapalat" w:cs="Arial"/>
          <w:b/>
        </w:rPr>
      </w:pPr>
    </w:p>
    <w:p w:rsidR="00F02279" w:rsidRPr="00E6597C" w:rsidRDefault="00F02279" w:rsidP="00F02279">
      <w:pPr>
        <w:ind w:firstLine="567"/>
        <w:rPr>
          <w:rFonts w:ascii="GHEA Grapalat" w:hAnsi="GHEA Grapalat"/>
          <w:i/>
        </w:rPr>
      </w:pPr>
    </w:p>
    <w:p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rsidR="00F02279" w:rsidRPr="00E6597C" w:rsidRDefault="00F02279" w:rsidP="00F02279">
      <w:pPr>
        <w:ind w:firstLine="567"/>
        <w:jc w:val="right"/>
        <w:rPr>
          <w:rFonts w:ascii="GHEA Grapalat" w:hAnsi="GHEA Grapalat"/>
          <w:i/>
          <w:lang w:val="hy-AM"/>
        </w:rPr>
      </w:pPr>
    </w:p>
    <w:p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jc w:val="center"/>
        <w:rPr>
          <w:rFonts w:ascii="GHEA Grapalat" w:hAnsi="GHEA Grapalat" w:cs="Sylfaen"/>
          <w:b/>
          <w:lang w:val="hy-AM"/>
        </w:rPr>
      </w:pPr>
    </w:p>
    <w:p w:rsidR="00F02279" w:rsidRPr="00E6597C" w:rsidRDefault="00F02279" w:rsidP="00F02279">
      <w:pPr>
        <w:jc w:val="center"/>
        <w:rPr>
          <w:rFonts w:ascii="GHEA Grapalat" w:hAnsi="GHEA Grapalat"/>
          <w:b/>
          <w:lang w:val="hy-AM"/>
        </w:rPr>
      </w:pPr>
    </w:p>
    <w:p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p>
    <w:p w:rsidR="00F02279" w:rsidRPr="002C4AD1" w:rsidRDefault="00F02279" w:rsidP="00F02279">
      <w:pPr>
        <w:ind w:firstLine="567"/>
        <w:jc w:val="right"/>
        <w:rPr>
          <w:rFonts w:ascii="GHEA Grapalat" w:hAnsi="GHEA Grapalat"/>
          <w:lang w:val="hy-AM"/>
        </w:rPr>
      </w:pPr>
    </w:p>
    <w:p w:rsidR="00F02279" w:rsidRPr="00A72099" w:rsidRDefault="002C4AD1" w:rsidP="00F02279">
      <w:pPr>
        <w:ind w:firstLine="567"/>
        <w:jc w:val="center"/>
        <w:rPr>
          <w:rFonts w:ascii="GHEA Grapalat" w:hAnsi="GHEA Grapalat"/>
          <w:b/>
          <w:sz w:val="20"/>
          <w:lang w:val="hy-AM"/>
        </w:rPr>
      </w:pPr>
      <w:r w:rsidRPr="002C4AD1">
        <w:rPr>
          <w:rFonts w:ascii="GHEA Grapalat" w:hAnsi="GHEA Grapalat"/>
          <w:b/>
          <w:sz w:val="20"/>
          <w:szCs w:val="20"/>
          <w:lang w:val="hy-AM"/>
        </w:rPr>
        <w:t xml:space="preserve">&lt;&lt;ԱՐԳԵԼ ՀԱՄԱՅՆՔԻ </w:t>
      </w:r>
      <w:r w:rsidR="00900F28">
        <w:rPr>
          <w:rFonts w:ascii="GHEA Grapalat" w:hAnsi="GHEA Grapalat"/>
          <w:b/>
          <w:sz w:val="20"/>
          <w:szCs w:val="20"/>
          <w:lang w:val="hy-AM"/>
        </w:rPr>
        <w:t xml:space="preserve">ԲԱԶՄԱԲՆԱԿԱՐԱՆ ՇԵՆՔԵՐԻ </w:t>
      </w:r>
      <w:r>
        <w:rPr>
          <w:rFonts w:ascii="GHEA Grapalat" w:hAnsi="GHEA Grapalat"/>
          <w:b/>
          <w:sz w:val="20"/>
          <w:szCs w:val="20"/>
          <w:lang w:val="hy-AM"/>
        </w:rPr>
        <w:t xml:space="preserve"> ՎԵՐԱՆՈՐՈԳՄԱՆ</w:t>
      </w:r>
      <w:r w:rsidRPr="002C4AD1">
        <w:rPr>
          <w:rFonts w:ascii="GHEA Grapalat" w:hAnsi="GHEA Grapalat"/>
          <w:b/>
          <w:sz w:val="20"/>
          <w:szCs w:val="20"/>
          <w:lang w:val="hy-AM"/>
        </w:rPr>
        <w:t>&gt;&gt;</w:t>
      </w:r>
      <w:r w:rsidRPr="00F6218D">
        <w:rPr>
          <w:rFonts w:ascii="GHEA Grapalat" w:hAnsi="GHEA Grapalat"/>
          <w:b/>
          <w:i/>
          <w:sz w:val="20"/>
          <w:szCs w:val="20"/>
          <w:lang w:val="hy-AM"/>
        </w:rPr>
        <w:t xml:space="preserve"> </w:t>
      </w:r>
      <w:r w:rsidR="00F02279" w:rsidRPr="00E6597C">
        <w:rPr>
          <w:rFonts w:ascii="GHEA Grapalat" w:hAnsi="GHEA Grapalat" w:cs="Sylfaen"/>
          <w:b/>
          <w:sz w:val="20"/>
          <w:lang w:val="pt-BR"/>
        </w:rPr>
        <w:t>ԱՇԽԱՏԱՆՔՆԵՐԻ</w:t>
      </w:r>
      <w:r w:rsidR="00F02279" w:rsidRPr="00E6597C">
        <w:rPr>
          <w:rFonts w:ascii="GHEA Grapalat" w:hAnsi="GHEA Grapalat" w:cs="Times Armenian"/>
          <w:b/>
          <w:sz w:val="20"/>
          <w:lang w:val="pt-BR"/>
        </w:rPr>
        <w:t xml:space="preserve"> </w:t>
      </w:r>
      <w:r w:rsidR="00F02279" w:rsidRPr="00E6597C">
        <w:rPr>
          <w:rFonts w:ascii="GHEA Grapalat" w:hAnsi="GHEA Grapalat" w:cs="Sylfaen"/>
          <w:b/>
          <w:sz w:val="20"/>
          <w:lang w:val="pt-BR"/>
        </w:rPr>
        <w:t>ԿԱՏԱՐՄԱՆ</w:t>
      </w:r>
      <w:r w:rsidR="00A72099">
        <w:rPr>
          <w:rFonts w:ascii="GHEA Grapalat" w:hAnsi="GHEA Grapalat" w:cs="Sylfaen"/>
          <w:b/>
          <w:sz w:val="20"/>
          <w:lang w:val="hy-AM"/>
        </w:rPr>
        <w:t xml:space="preserve"> /ԿՑՎԱԾ Է /</w:t>
      </w:r>
    </w:p>
    <w:p w:rsidR="00F02279" w:rsidRPr="00E6597C" w:rsidRDefault="00F02279" w:rsidP="00F02279">
      <w:pPr>
        <w:ind w:firstLine="567"/>
        <w:jc w:val="right"/>
        <w:rPr>
          <w:rFonts w:ascii="GHEA Grapalat" w:hAnsi="GHEA Grapalat"/>
          <w:i/>
          <w:lang w:val="pt-BR"/>
        </w:rPr>
      </w:pPr>
    </w:p>
    <w:p w:rsidR="00F02279" w:rsidRPr="00A72099" w:rsidRDefault="00F02279" w:rsidP="00F02279">
      <w:pPr>
        <w:rPr>
          <w:rFonts w:ascii="GHEA Grapalat" w:hAnsi="GHEA Grapalat"/>
          <w:b/>
          <w:i/>
          <w:lang w:val="pt-BR"/>
        </w:rPr>
      </w:pPr>
      <w:r w:rsidRPr="00A72099">
        <w:rPr>
          <w:rFonts w:ascii="GHEA Grapalat" w:hAnsi="GHEA Grapalat" w:cs="Sylfaen"/>
          <w:b/>
          <w:sz w:val="22"/>
          <w:szCs w:val="22"/>
          <w:lang w:val="af-ZA"/>
        </w:rPr>
        <w:t xml:space="preserve">Կապալառուն աշխատանքները կատարում է </w:t>
      </w:r>
      <w:r w:rsidR="00FC4D6A" w:rsidRPr="00A72099">
        <w:rPr>
          <w:rFonts w:ascii="GHEA Grapalat" w:hAnsi="GHEA Grapalat" w:cs="Sylfaen"/>
          <w:b/>
          <w:sz w:val="22"/>
          <w:szCs w:val="22"/>
          <w:lang w:val="hy-AM"/>
        </w:rPr>
        <w:t>գյուղ Արգել հասցեում</w:t>
      </w:r>
      <w:r w:rsidRPr="00A72099">
        <w:rPr>
          <w:rFonts w:ascii="GHEA Grapalat" w:hAnsi="GHEA Grapalat" w:cs="Sylfaen"/>
          <w:b/>
          <w:sz w:val="22"/>
          <w:szCs w:val="22"/>
          <w:lang w:val="af-ZA"/>
        </w:rPr>
        <w:t>:</w:t>
      </w: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tbl>
      <w:tblPr>
        <w:tblW w:w="9639" w:type="dxa"/>
        <w:jc w:val="center"/>
        <w:tblInd w:w="409" w:type="dxa"/>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jc w:val="center"/>
        <w:rPr>
          <w:rFonts w:ascii="GHEA Grapalat" w:hAnsi="GHEA Grapalat" w:cs="Sylfaen"/>
          <w:b/>
          <w:lang w:val="pt-BR"/>
        </w:rPr>
      </w:pPr>
    </w:p>
    <w:p w:rsidR="00F02279" w:rsidRPr="00E6597C" w:rsidRDefault="00F02279" w:rsidP="00F02279">
      <w:pPr>
        <w:jc w:val="center"/>
        <w:rPr>
          <w:rFonts w:ascii="GHEA Grapalat" w:hAnsi="GHEA Grapalat" w:cs="Sylfaen"/>
          <w:b/>
          <w:lang w:val="pt-BR"/>
        </w:rPr>
      </w:pPr>
    </w:p>
    <w:p w:rsidR="00F02279" w:rsidRPr="00E6597C" w:rsidRDefault="00F02279" w:rsidP="00F02279">
      <w:pPr>
        <w:jc w:val="center"/>
        <w:rPr>
          <w:rFonts w:ascii="GHEA Grapalat" w:hAnsi="GHEA Grapalat"/>
          <w:b/>
          <w:sz w:val="20"/>
          <w:szCs w:val="20"/>
          <w:lang w:val="pt-BR"/>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p>
    <w:p w:rsidR="00F02279" w:rsidRPr="00E6597C" w:rsidRDefault="00B70B47" w:rsidP="00F02279">
      <w:pPr>
        <w:ind w:firstLine="567"/>
        <w:jc w:val="center"/>
        <w:rPr>
          <w:rFonts w:ascii="GHEA Grapalat" w:hAnsi="GHEA Grapalat"/>
          <w:b/>
          <w:sz w:val="20"/>
          <w:szCs w:val="20"/>
          <w:lang w:val="pt-BR"/>
        </w:rPr>
      </w:pPr>
      <w:r w:rsidRPr="002C4AD1">
        <w:rPr>
          <w:rFonts w:ascii="GHEA Grapalat" w:hAnsi="GHEA Grapalat"/>
          <w:b/>
          <w:sz w:val="20"/>
          <w:szCs w:val="20"/>
          <w:lang w:val="hy-AM"/>
        </w:rPr>
        <w:t xml:space="preserve">&lt;&lt;ԱՐԳԵԼ ՀԱՄԱՅՆՔԻ </w:t>
      </w:r>
      <w:r w:rsidR="00FB3EAC">
        <w:rPr>
          <w:rFonts w:ascii="GHEA Grapalat" w:hAnsi="GHEA Grapalat"/>
          <w:b/>
          <w:sz w:val="20"/>
          <w:szCs w:val="20"/>
          <w:lang w:val="hy-AM"/>
        </w:rPr>
        <w:t xml:space="preserve">ԲԱԶՄԱԲՆԱԿԱՐԱՆ ՇԵՆՔԵՐԻ </w:t>
      </w:r>
      <w:r>
        <w:rPr>
          <w:rFonts w:ascii="GHEA Grapalat" w:hAnsi="GHEA Grapalat"/>
          <w:b/>
          <w:sz w:val="20"/>
          <w:szCs w:val="20"/>
          <w:lang w:val="hy-AM"/>
        </w:rPr>
        <w:t xml:space="preserve"> ՎԵՐԱՆՈՐՈԳՄԱՆ</w:t>
      </w:r>
      <w:r w:rsidRPr="002C4AD1">
        <w:rPr>
          <w:rFonts w:ascii="GHEA Grapalat" w:hAnsi="GHEA Grapalat"/>
          <w:b/>
          <w:sz w:val="20"/>
          <w:szCs w:val="20"/>
          <w:lang w:val="hy-AM"/>
        </w:rPr>
        <w:t>&gt;&gt;</w:t>
      </w:r>
      <w:r w:rsidRPr="00F6218D">
        <w:rPr>
          <w:rFonts w:ascii="GHEA Grapalat" w:hAnsi="GHEA Grapalat"/>
          <w:b/>
          <w:i/>
          <w:sz w:val="20"/>
          <w:szCs w:val="20"/>
          <w:lang w:val="hy-AM"/>
        </w:rPr>
        <w:t xml:space="preserve"> </w:t>
      </w:r>
      <w:r w:rsidR="00F02279" w:rsidRPr="00E6597C">
        <w:rPr>
          <w:rFonts w:ascii="GHEA Grapalat" w:hAnsi="GHEA Grapalat" w:cs="Sylfaen"/>
          <w:b/>
          <w:sz w:val="18"/>
          <w:szCs w:val="18"/>
          <w:lang w:val="pt-BR"/>
        </w:rPr>
        <w:t>ԱՇԽԱՏԱՆՔՆԵՐԻ</w:t>
      </w:r>
      <w:r w:rsidR="00F02279" w:rsidRPr="00E6597C">
        <w:rPr>
          <w:rFonts w:ascii="GHEA Grapalat" w:hAnsi="GHEA Grapalat" w:cs="Times Armenian"/>
          <w:b/>
          <w:sz w:val="18"/>
          <w:szCs w:val="18"/>
          <w:lang w:val="pt-BR"/>
        </w:rPr>
        <w:t xml:space="preserve"> </w:t>
      </w:r>
      <w:r w:rsidR="00F02279" w:rsidRPr="00E6597C">
        <w:rPr>
          <w:rFonts w:ascii="GHEA Grapalat" w:hAnsi="GHEA Grapalat" w:cs="Sylfaen"/>
          <w:b/>
          <w:sz w:val="18"/>
          <w:szCs w:val="18"/>
          <w:lang w:val="pt-BR"/>
        </w:rPr>
        <w:t>ԿԱՏԱՐՄԱՆ</w:t>
      </w:r>
    </w:p>
    <w:tbl>
      <w:tblPr>
        <w:tblW w:w="0" w:type="auto"/>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924"/>
        <w:gridCol w:w="1530"/>
        <w:gridCol w:w="1440"/>
      </w:tblGrid>
      <w:tr w:rsidR="00F02279" w:rsidRPr="00E6597C" w:rsidTr="00545BDE">
        <w:trPr>
          <w:cantSplit/>
          <w:jc w:val="center"/>
        </w:trPr>
        <w:tc>
          <w:tcPr>
            <w:tcW w:w="540" w:type="dxa"/>
            <w:vMerge w:val="restart"/>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rsidR="00F02279" w:rsidRPr="009B02B5" w:rsidRDefault="00F02279" w:rsidP="00545BDE">
            <w:pPr>
              <w:jc w:val="center"/>
              <w:rPr>
                <w:rFonts w:ascii="GHEA Grapalat" w:hAnsi="GHEA Grapalat"/>
                <w:b/>
                <w:sz w:val="20"/>
                <w:szCs w:val="20"/>
                <w:lang w:val="pt-BR"/>
              </w:rPr>
            </w:pPr>
            <w:r w:rsidRPr="009B02B5">
              <w:rPr>
                <w:rFonts w:ascii="GHEA Grapalat" w:hAnsi="GHEA Grapalat" w:cs="Sylfaen"/>
                <w:b/>
                <w:sz w:val="20"/>
                <w:szCs w:val="20"/>
                <w:lang w:val="pt-BR"/>
              </w:rPr>
              <w:t>Կապալառուի</w:t>
            </w:r>
            <w:r w:rsidRPr="009B02B5">
              <w:rPr>
                <w:rFonts w:ascii="GHEA Grapalat" w:hAnsi="GHEA Grapalat" w:cs="Times Armenian"/>
                <w:b/>
                <w:sz w:val="20"/>
                <w:szCs w:val="20"/>
                <w:lang w:val="pt-BR"/>
              </w:rPr>
              <w:t xml:space="preserve"> </w:t>
            </w:r>
            <w:r w:rsidRPr="009B02B5">
              <w:rPr>
                <w:rFonts w:ascii="GHEA Grapalat" w:hAnsi="GHEA Grapalat" w:cs="Sylfaen"/>
                <w:b/>
                <w:sz w:val="20"/>
                <w:szCs w:val="20"/>
                <w:lang w:val="pt-BR"/>
              </w:rPr>
              <w:t>կողմից</w:t>
            </w:r>
            <w:r w:rsidRPr="009B02B5">
              <w:rPr>
                <w:rFonts w:ascii="GHEA Grapalat" w:hAnsi="GHEA Grapalat" w:cs="Times Armenian"/>
                <w:b/>
                <w:sz w:val="20"/>
                <w:szCs w:val="20"/>
                <w:lang w:val="pt-BR"/>
              </w:rPr>
              <w:t xml:space="preserve"> </w:t>
            </w:r>
            <w:r w:rsidRPr="009B02B5">
              <w:rPr>
                <w:rFonts w:ascii="GHEA Grapalat" w:hAnsi="GHEA Grapalat" w:cs="Sylfaen"/>
                <w:b/>
                <w:sz w:val="20"/>
                <w:szCs w:val="20"/>
                <w:lang w:val="pt-BR"/>
              </w:rPr>
              <w:t>կատարվելիք</w:t>
            </w:r>
            <w:r w:rsidRPr="009B02B5">
              <w:rPr>
                <w:rFonts w:ascii="GHEA Grapalat" w:hAnsi="GHEA Grapalat" w:cs="Times Armenian"/>
                <w:b/>
                <w:sz w:val="20"/>
                <w:szCs w:val="20"/>
                <w:lang w:val="pt-BR"/>
              </w:rPr>
              <w:t xml:space="preserve"> </w:t>
            </w:r>
            <w:r w:rsidRPr="009B02B5">
              <w:rPr>
                <w:rFonts w:ascii="GHEA Grapalat" w:hAnsi="GHEA Grapalat" w:cs="Sylfaen"/>
                <w:b/>
                <w:sz w:val="20"/>
                <w:szCs w:val="20"/>
                <w:lang w:val="pt-BR"/>
              </w:rPr>
              <w:t>աշխատանքների</w:t>
            </w:r>
            <w:r w:rsidRPr="009B02B5">
              <w:rPr>
                <w:rFonts w:ascii="GHEA Grapalat" w:hAnsi="GHEA Grapalat" w:cs="Times Armenian"/>
                <w:b/>
                <w:sz w:val="20"/>
                <w:szCs w:val="20"/>
                <w:lang w:val="pt-BR"/>
              </w:rPr>
              <w:t xml:space="preserve"> </w:t>
            </w:r>
            <w:r w:rsidRPr="009B02B5">
              <w:rPr>
                <w:rFonts w:ascii="GHEA Grapalat" w:hAnsi="GHEA Grapalat" w:cs="Sylfaen"/>
                <w:b/>
                <w:sz w:val="20"/>
                <w:szCs w:val="20"/>
                <w:lang w:val="pt-BR"/>
              </w:rPr>
              <w:t>առանձին</w:t>
            </w:r>
            <w:r w:rsidRPr="009B02B5">
              <w:rPr>
                <w:rFonts w:ascii="GHEA Grapalat" w:hAnsi="GHEA Grapalat" w:cs="Times Armenian"/>
                <w:b/>
                <w:sz w:val="20"/>
                <w:szCs w:val="20"/>
                <w:lang w:val="pt-BR"/>
              </w:rPr>
              <w:t xml:space="preserve"> </w:t>
            </w:r>
            <w:r w:rsidRPr="009B02B5">
              <w:rPr>
                <w:rFonts w:ascii="GHEA Grapalat" w:hAnsi="GHEA Grapalat" w:cs="Sylfaen"/>
                <w:b/>
                <w:sz w:val="20"/>
                <w:szCs w:val="20"/>
                <w:lang w:val="pt-BR"/>
              </w:rPr>
              <w:t>տեսակների</w:t>
            </w:r>
          </w:p>
          <w:p w:rsidR="00F02279" w:rsidRPr="009B02B5" w:rsidRDefault="00F02279" w:rsidP="00545BDE">
            <w:pPr>
              <w:jc w:val="center"/>
              <w:rPr>
                <w:rFonts w:ascii="GHEA Grapalat" w:hAnsi="GHEA Grapalat"/>
                <w:b/>
                <w:sz w:val="20"/>
                <w:szCs w:val="20"/>
                <w:lang w:val="pt-BR"/>
              </w:rPr>
            </w:pPr>
            <w:r w:rsidRPr="009B02B5">
              <w:rPr>
                <w:rFonts w:ascii="GHEA Grapalat" w:hAnsi="GHEA Grapalat" w:cs="Sylfaen"/>
                <w:b/>
                <w:sz w:val="20"/>
                <w:szCs w:val="20"/>
                <w:lang w:val="pt-BR"/>
              </w:rPr>
              <w:t>անվանումներ</w:t>
            </w:r>
          </w:p>
        </w:tc>
        <w:tc>
          <w:tcPr>
            <w:tcW w:w="2970" w:type="dxa"/>
            <w:gridSpan w:val="2"/>
            <w:vAlign w:val="center"/>
          </w:tcPr>
          <w:p w:rsidR="00F02279" w:rsidRPr="009B02B5" w:rsidRDefault="00F02279" w:rsidP="009B02B5">
            <w:pPr>
              <w:jc w:val="center"/>
              <w:rPr>
                <w:rFonts w:ascii="GHEA Grapalat" w:hAnsi="GHEA Grapalat"/>
                <w:b/>
                <w:sz w:val="20"/>
                <w:szCs w:val="20"/>
                <w:lang w:val="pt-BR"/>
              </w:rPr>
            </w:pPr>
            <w:r w:rsidRPr="009B02B5">
              <w:rPr>
                <w:rFonts w:ascii="GHEA Grapalat" w:hAnsi="GHEA Grapalat" w:cs="Sylfaen"/>
                <w:b/>
                <w:sz w:val="20"/>
                <w:szCs w:val="20"/>
                <w:lang w:val="pt-BR"/>
              </w:rPr>
              <w:t>Աշխատանքների</w:t>
            </w:r>
            <w:r w:rsidRPr="009B02B5">
              <w:rPr>
                <w:rFonts w:ascii="GHEA Grapalat" w:hAnsi="GHEA Grapalat" w:cs="Times Armenian"/>
                <w:b/>
                <w:sz w:val="20"/>
                <w:szCs w:val="20"/>
                <w:lang w:val="pt-BR"/>
              </w:rPr>
              <w:t xml:space="preserve">  </w:t>
            </w:r>
            <w:r w:rsidRPr="009B02B5">
              <w:rPr>
                <w:rFonts w:ascii="GHEA Grapalat" w:hAnsi="GHEA Grapalat" w:cs="Sylfaen"/>
                <w:b/>
                <w:sz w:val="20"/>
                <w:szCs w:val="20"/>
                <w:lang w:val="pt-BR"/>
              </w:rPr>
              <w:t>կատարման</w:t>
            </w:r>
            <w:r w:rsidRPr="009B02B5">
              <w:rPr>
                <w:rFonts w:ascii="GHEA Grapalat" w:hAnsi="GHEA Grapalat" w:cs="Times Armenian"/>
                <w:b/>
                <w:sz w:val="20"/>
                <w:szCs w:val="20"/>
                <w:lang w:val="pt-BR"/>
              </w:rPr>
              <w:t xml:space="preserve"> </w:t>
            </w:r>
            <w:r w:rsidRPr="009B02B5">
              <w:rPr>
                <w:rFonts w:ascii="GHEA Grapalat" w:hAnsi="GHEA Grapalat" w:cs="Sylfaen"/>
                <w:b/>
                <w:sz w:val="20"/>
                <w:szCs w:val="20"/>
                <w:lang w:val="pt-BR"/>
              </w:rPr>
              <w:t>ժամկետը</w:t>
            </w:r>
          </w:p>
        </w:tc>
      </w:tr>
      <w:tr w:rsidR="00F02279" w:rsidRPr="00E6597C" w:rsidTr="00545BDE">
        <w:trPr>
          <w:cantSplit/>
          <w:trHeight w:val="586"/>
          <w:jc w:val="center"/>
        </w:trPr>
        <w:tc>
          <w:tcPr>
            <w:tcW w:w="540" w:type="dxa"/>
            <w:vMerge/>
            <w:vAlign w:val="center"/>
          </w:tcPr>
          <w:p w:rsidR="00F02279" w:rsidRPr="00E6597C" w:rsidRDefault="00F02279" w:rsidP="00545BDE">
            <w:pPr>
              <w:jc w:val="both"/>
              <w:rPr>
                <w:rFonts w:ascii="GHEA Grapalat" w:hAnsi="GHEA Grapalat"/>
                <w:sz w:val="20"/>
                <w:szCs w:val="20"/>
                <w:lang w:val="pt-BR"/>
              </w:rPr>
            </w:pPr>
          </w:p>
        </w:tc>
        <w:tc>
          <w:tcPr>
            <w:tcW w:w="4924" w:type="dxa"/>
            <w:vMerge/>
          </w:tcPr>
          <w:p w:rsidR="00F02279" w:rsidRPr="009B02B5" w:rsidRDefault="00F02279" w:rsidP="00545BDE">
            <w:pPr>
              <w:rPr>
                <w:rFonts w:ascii="GHEA Grapalat" w:hAnsi="GHEA Grapalat"/>
                <w:b/>
                <w:sz w:val="20"/>
                <w:szCs w:val="20"/>
                <w:lang w:val="pt-BR"/>
              </w:rPr>
            </w:pPr>
          </w:p>
        </w:tc>
        <w:tc>
          <w:tcPr>
            <w:tcW w:w="1530" w:type="dxa"/>
            <w:vAlign w:val="center"/>
          </w:tcPr>
          <w:p w:rsidR="00F02279" w:rsidRPr="009B02B5" w:rsidRDefault="00F02279" w:rsidP="00545BDE">
            <w:pPr>
              <w:jc w:val="center"/>
              <w:rPr>
                <w:rFonts w:ascii="GHEA Grapalat" w:hAnsi="GHEA Grapalat"/>
                <w:b/>
                <w:sz w:val="20"/>
                <w:szCs w:val="20"/>
                <w:lang w:val="pt-BR"/>
              </w:rPr>
            </w:pPr>
            <w:r w:rsidRPr="009B02B5">
              <w:rPr>
                <w:rFonts w:ascii="GHEA Grapalat" w:hAnsi="GHEA Grapalat" w:cs="Sylfaen"/>
                <w:b/>
                <w:sz w:val="20"/>
                <w:szCs w:val="20"/>
                <w:lang w:val="pt-BR"/>
              </w:rPr>
              <w:t>Սկիզբը</w:t>
            </w:r>
          </w:p>
        </w:tc>
        <w:tc>
          <w:tcPr>
            <w:tcW w:w="1440" w:type="dxa"/>
            <w:vAlign w:val="center"/>
          </w:tcPr>
          <w:p w:rsidR="00F02279" w:rsidRPr="009B02B5" w:rsidRDefault="00F02279" w:rsidP="00545BDE">
            <w:pPr>
              <w:jc w:val="center"/>
              <w:rPr>
                <w:rFonts w:ascii="GHEA Grapalat" w:hAnsi="GHEA Grapalat"/>
                <w:b/>
                <w:sz w:val="20"/>
                <w:szCs w:val="20"/>
                <w:lang w:val="pt-BR"/>
              </w:rPr>
            </w:pPr>
            <w:r w:rsidRPr="009B02B5">
              <w:rPr>
                <w:rFonts w:ascii="GHEA Grapalat" w:hAnsi="GHEA Grapalat" w:cs="Sylfaen"/>
                <w:b/>
                <w:sz w:val="20"/>
                <w:szCs w:val="20"/>
                <w:lang w:val="pt-BR"/>
              </w:rPr>
              <w:t>Ավարտը</w:t>
            </w:r>
          </w:p>
        </w:tc>
      </w:tr>
      <w:tr w:rsidR="007102C0" w:rsidRPr="00661A2C" w:rsidTr="00545BDE">
        <w:trPr>
          <w:trHeight w:val="586"/>
          <w:jc w:val="center"/>
        </w:trPr>
        <w:tc>
          <w:tcPr>
            <w:tcW w:w="540" w:type="dxa"/>
            <w:vAlign w:val="center"/>
          </w:tcPr>
          <w:p w:rsidR="007102C0" w:rsidRPr="00E6597C" w:rsidRDefault="007102C0"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rsidR="007102C0" w:rsidRPr="007102C0" w:rsidRDefault="007102C0" w:rsidP="00545BDE">
            <w:pPr>
              <w:rPr>
                <w:rFonts w:ascii="GHEA Grapalat" w:hAnsi="GHEA Grapalat"/>
                <w:sz w:val="20"/>
                <w:szCs w:val="20"/>
                <w:lang w:val="hy-AM"/>
              </w:rPr>
            </w:pPr>
            <w:r w:rsidRPr="002C4AD1">
              <w:rPr>
                <w:rFonts w:ascii="GHEA Grapalat" w:hAnsi="GHEA Grapalat"/>
                <w:b/>
                <w:sz w:val="20"/>
                <w:szCs w:val="20"/>
                <w:lang w:val="hy-AM"/>
              </w:rPr>
              <w:t xml:space="preserve">&lt;&lt;ԱՐԳԵԼ ՀԱՄԱՅՆՔԻ </w:t>
            </w:r>
            <w:r w:rsidR="00400E36">
              <w:rPr>
                <w:rFonts w:ascii="GHEA Grapalat" w:hAnsi="GHEA Grapalat"/>
                <w:b/>
                <w:sz w:val="20"/>
                <w:szCs w:val="20"/>
                <w:lang w:val="hy-AM"/>
              </w:rPr>
              <w:t>ԲԱԶՄԱԲՆԱԿԱՐԱՆ ՇԵՆՔԵՐԻ  ՎԵՐԱՆՈՐՈԳՄԱՆ</w:t>
            </w:r>
            <w:r w:rsidR="00400E36" w:rsidRPr="002C4AD1">
              <w:rPr>
                <w:rFonts w:ascii="GHEA Grapalat" w:hAnsi="GHEA Grapalat"/>
                <w:b/>
                <w:sz w:val="20"/>
                <w:szCs w:val="20"/>
                <w:lang w:val="hy-AM"/>
              </w:rPr>
              <w:t xml:space="preserve"> </w:t>
            </w:r>
            <w:r w:rsidRPr="002C4AD1">
              <w:rPr>
                <w:rFonts w:ascii="GHEA Grapalat" w:hAnsi="GHEA Grapalat"/>
                <w:b/>
                <w:sz w:val="20"/>
                <w:szCs w:val="20"/>
                <w:lang w:val="hy-AM"/>
              </w:rPr>
              <w:t>&gt;&gt;</w:t>
            </w:r>
            <w:r w:rsidRPr="00F6218D">
              <w:rPr>
                <w:rFonts w:ascii="GHEA Grapalat" w:hAnsi="GHEA Grapalat"/>
                <w:b/>
                <w:i/>
                <w:sz w:val="20"/>
                <w:szCs w:val="20"/>
                <w:lang w:val="hy-AM"/>
              </w:rPr>
              <w:t xml:space="preserve"> </w:t>
            </w:r>
            <w:r w:rsidRPr="00E6597C">
              <w:rPr>
                <w:rFonts w:ascii="GHEA Grapalat" w:hAnsi="GHEA Grapalat" w:cs="Sylfaen"/>
                <w:b/>
                <w:sz w:val="20"/>
                <w:lang w:val="pt-BR"/>
              </w:rPr>
              <w:t>ԱՇԽԱՏԱՆՔՆԵՐ</w:t>
            </w:r>
          </w:p>
        </w:tc>
        <w:tc>
          <w:tcPr>
            <w:tcW w:w="1530" w:type="dxa"/>
            <w:vAlign w:val="center"/>
          </w:tcPr>
          <w:p w:rsidR="007102C0" w:rsidRPr="001A2783" w:rsidRDefault="007102C0" w:rsidP="00C75B35">
            <w:pPr>
              <w:jc w:val="center"/>
              <w:rPr>
                <w:rFonts w:ascii="GHEA Grapalat" w:hAnsi="GHEA Grapalat" w:cs="Sylfaen"/>
                <w:b/>
                <w:bCs/>
                <w:sz w:val="18"/>
                <w:szCs w:val="18"/>
                <w:lang w:val="pt-BR"/>
              </w:rPr>
            </w:pPr>
            <w:r w:rsidRPr="001A2783">
              <w:rPr>
                <w:rFonts w:ascii="GHEA Grapalat" w:hAnsi="GHEA Grapalat" w:cs="Sylfaen"/>
                <w:b/>
                <w:bCs/>
                <w:sz w:val="18"/>
                <w:szCs w:val="18"/>
                <w:lang w:val="hy-AM"/>
              </w:rPr>
              <w:t>ֆինանսական միջոցներ նախատեսվելու դեպքում կողմերի միջև կնքվող համաձայնագրի ուժի մեջ մտնելու օրվանից</w:t>
            </w:r>
          </w:p>
        </w:tc>
        <w:tc>
          <w:tcPr>
            <w:tcW w:w="1440" w:type="dxa"/>
            <w:vAlign w:val="center"/>
          </w:tcPr>
          <w:p w:rsidR="007102C0" w:rsidRPr="001A2783" w:rsidRDefault="007102C0" w:rsidP="00C75B35">
            <w:pPr>
              <w:jc w:val="center"/>
              <w:rPr>
                <w:rFonts w:ascii="GHEA Grapalat" w:hAnsi="GHEA Grapalat"/>
                <w:b/>
                <w:sz w:val="18"/>
                <w:szCs w:val="18"/>
                <w:lang w:val="hy-AM"/>
              </w:rPr>
            </w:pPr>
            <w:r w:rsidRPr="001A2783">
              <w:rPr>
                <w:rFonts w:ascii="GHEA Grapalat" w:hAnsi="GHEA Grapalat" w:cs="Sylfaen"/>
                <w:b/>
                <w:sz w:val="18"/>
                <w:szCs w:val="18"/>
                <w:lang w:val="hy-AM"/>
              </w:rPr>
              <w:t xml:space="preserve">ֆինանսական միջոցներ նախատեսվելու դեպքում կողմերի միջև կնքվող համաձայնագրի ուժի մեջ մտնելու օրվանից </w:t>
            </w:r>
            <w:r>
              <w:rPr>
                <w:rFonts w:ascii="GHEA Grapalat" w:hAnsi="GHEA Grapalat" w:cs="Sylfaen"/>
                <w:b/>
                <w:sz w:val="18"/>
                <w:szCs w:val="18"/>
                <w:lang w:val="hy-AM"/>
              </w:rPr>
              <w:t>մինչև 30.10.2020թ</w:t>
            </w:r>
          </w:p>
        </w:tc>
      </w:tr>
      <w:tr w:rsidR="00963291" w:rsidRPr="00E6597C" w:rsidTr="00C75B35">
        <w:trPr>
          <w:cantSplit/>
          <w:trHeight w:val="586"/>
          <w:jc w:val="center"/>
        </w:trPr>
        <w:tc>
          <w:tcPr>
            <w:tcW w:w="5464" w:type="dxa"/>
            <w:gridSpan w:val="2"/>
            <w:vAlign w:val="center"/>
          </w:tcPr>
          <w:p w:rsidR="00963291" w:rsidRPr="00E6597C" w:rsidRDefault="00963291"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2970" w:type="dxa"/>
            <w:gridSpan w:val="2"/>
            <w:vAlign w:val="center"/>
          </w:tcPr>
          <w:p w:rsidR="00963291" w:rsidRPr="00E6597C" w:rsidRDefault="00963291" w:rsidP="00545BDE">
            <w:pPr>
              <w:jc w:val="center"/>
              <w:rPr>
                <w:rFonts w:ascii="GHEA Grapalat" w:hAnsi="GHEA Grapalat"/>
                <w:b/>
                <w:sz w:val="20"/>
                <w:szCs w:val="20"/>
                <w:lang w:val="pt-BR"/>
              </w:rPr>
            </w:pPr>
          </w:p>
        </w:tc>
      </w:tr>
    </w:tbl>
    <w:p w:rsidR="00F02279" w:rsidRPr="00E6597C" w:rsidRDefault="00F02279" w:rsidP="00F02279">
      <w:pPr>
        <w:keepNext/>
        <w:jc w:val="both"/>
        <w:outlineLvl w:val="3"/>
        <w:rPr>
          <w:rFonts w:ascii="GHEA Grapalat" w:hAnsi="GHEA Grapalat"/>
          <w:i/>
          <w:sz w:val="32"/>
          <w:lang w:val="pt-BR"/>
        </w:rPr>
      </w:pPr>
    </w:p>
    <w:p w:rsidR="00F02279" w:rsidRPr="00E6597C" w:rsidRDefault="00F02279" w:rsidP="00F02279">
      <w:pPr>
        <w:keepNext/>
        <w:jc w:val="both"/>
        <w:outlineLvl w:val="3"/>
        <w:rPr>
          <w:rFonts w:ascii="GHEA Grapalat" w:hAnsi="GHEA Grapalat"/>
          <w:i/>
          <w:sz w:val="32"/>
          <w:lang w:val="pt-BR"/>
        </w:rPr>
      </w:pPr>
    </w:p>
    <w:tbl>
      <w:tblPr>
        <w:tblW w:w="9639" w:type="dxa"/>
        <w:jc w:val="center"/>
        <w:tblInd w:w="409" w:type="dxa"/>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jc w:val="both"/>
        <w:rPr>
          <w:rFonts w:ascii="GHEA Grapalat" w:hAnsi="GHEA Grapalat"/>
          <w:lang w:val="pt-BR"/>
        </w:rPr>
      </w:pPr>
    </w:p>
    <w:p w:rsidR="00F02279" w:rsidRPr="00E6597C" w:rsidRDefault="00F02279" w:rsidP="00F02279">
      <w:pPr>
        <w:tabs>
          <w:tab w:val="left" w:pos="8789"/>
        </w:tabs>
        <w:jc w:val="both"/>
        <w:rPr>
          <w:rFonts w:ascii="GHEA Grapalat" w:hAnsi="GHEA Grapalat"/>
          <w:lang w:val="pt-BR"/>
        </w:rPr>
      </w:pPr>
    </w:p>
    <w:p w:rsidR="00F02279" w:rsidRPr="00E6597C" w:rsidRDefault="00F02279" w:rsidP="00F02279">
      <w:pPr>
        <w:tabs>
          <w:tab w:val="left" w:pos="1080"/>
        </w:tabs>
        <w:ind w:right="-7" w:firstLine="567"/>
        <w:jc w:val="both"/>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N 3</w:t>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rsidR="00F02279" w:rsidRPr="00E6597C" w:rsidRDefault="00F02279" w:rsidP="00F02279">
      <w:pPr>
        <w:tabs>
          <w:tab w:val="left" w:pos="9540"/>
        </w:tabs>
        <w:rPr>
          <w:rFonts w:ascii="GHEA Grapalat" w:hAnsi="GHEA Grapalat"/>
          <w:sz w:val="20"/>
          <w:lang w:val="pt-BR"/>
        </w:rPr>
      </w:pPr>
    </w:p>
    <w:p w:rsidR="00F02279" w:rsidRPr="00E6597C" w:rsidRDefault="00F02279" w:rsidP="00F02279">
      <w:pPr>
        <w:tabs>
          <w:tab w:val="left" w:pos="9540"/>
        </w:tabs>
        <w:rPr>
          <w:rFonts w:ascii="GHEA Grapalat" w:hAnsi="GHEA Grapalat"/>
          <w:sz w:val="20"/>
          <w:lang w:val="pt-BR"/>
        </w:rPr>
      </w:pPr>
    </w:p>
    <w:p w:rsidR="00F02279" w:rsidRPr="001A3D77" w:rsidRDefault="00F02279" w:rsidP="00F02279">
      <w:pPr>
        <w:jc w:val="center"/>
        <w:rPr>
          <w:rFonts w:ascii="GHEA Grapalat" w:hAnsi="GHEA Grapalat"/>
          <w:sz w:val="20"/>
          <w:lang w:val="hy-AM"/>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001A3D77">
        <w:rPr>
          <w:rFonts w:ascii="GHEA Grapalat" w:hAnsi="GHEA Grapalat"/>
          <w:sz w:val="20"/>
        </w:rPr>
        <w:t>ՎՃԱՐՄԱՆ ԺԱՄԱՆԱԿԱՑՈՒՅՑ</w:t>
      </w:r>
    </w:p>
    <w:p w:rsidR="00F02279" w:rsidRPr="00E6597C" w:rsidRDefault="00F02279" w:rsidP="00F02279">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4"/>
        <w:gridCol w:w="1310"/>
        <w:gridCol w:w="1737"/>
        <w:gridCol w:w="422"/>
        <w:gridCol w:w="422"/>
        <w:gridCol w:w="422"/>
        <w:gridCol w:w="423"/>
        <w:gridCol w:w="423"/>
        <w:gridCol w:w="423"/>
        <w:gridCol w:w="423"/>
        <w:gridCol w:w="423"/>
        <w:gridCol w:w="423"/>
        <w:gridCol w:w="423"/>
        <w:gridCol w:w="423"/>
        <w:gridCol w:w="423"/>
        <w:gridCol w:w="1280"/>
      </w:tblGrid>
      <w:tr w:rsidR="00F02279" w:rsidRPr="00E6597C" w:rsidTr="00353E11">
        <w:tc>
          <w:tcPr>
            <w:tcW w:w="10644" w:type="dxa"/>
            <w:gridSpan w:val="16"/>
          </w:tcPr>
          <w:p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661A2C" w:rsidTr="00353E11">
        <w:tc>
          <w:tcPr>
            <w:tcW w:w="1320"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2007"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068"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249" w:type="dxa"/>
            <w:gridSpan w:val="13"/>
            <w:vAlign w:val="center"/>
          </w:tcPr>
          <w:p w:rsidR="00F02279" w:rsidRPr="00E6597C" w:rsidRDefault="00F02279" w:rsidP="00573BD4">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sidR="00573BD4">
              <w:rPr>
                <w:rFonts w:ascii="GHEA Grapalat" w:hAnsi="GHEA Grapalat"/>
                <w:sz w:val="18"/>
                <w:lang w:val="hy-AM"/>
              </w:rPr>
              <w:t>20</w:t>
            </w:r>
            <w:r w:rsidRPr="00E6597C">
              <w:rPr>
                <w:rFonts w:ascii="GHEA Grapalat" w:hAnsi="GHEA Grapalat"/>
                <w:sz w:val="18"/>
                <w:lang w:val="es-ES"/>
              </w:rPr>
              <w:t>թ-ին` ըստ ամիսների, այդ թվում</w:t>
            </w:r>
          </w:p>
        </w:tc>
      </w:tr>
      <w:tr w:rsidR="00F02279" w:rsidRPr="00E6597C" w:rsidTr="00353E11">
        <w:trPr>
          <w:trHeight w:val="1538"/>
        </w:trPr>
        <w:tc>
          <w:tcPr>
            <w:tcW w:w="1320" w:type="dxa"/>
          </w:tcPr>
          <w:p w:rsidR="00F02279" w:rsidRPr="00E6597C" w:rsidRDefault="00F02279" w:rsidP="00545BDE">
            <w:pPr>
              <w:jc w:val="center"/>
              <w:rPr>
                <w:rFonts w:ascii="GHEA Grapalat" w:hAnsi="GHEA Grapalat"/>
                <w:sz w:val="20"/>
                <w:lang w:val="es-ES"/>
              </w:rPr>
            </w:pPr>
          </w:p>
        </w:tc>
        <w:tc>
          <w:tcPr>
            <w:tcW w:w="2007" w:type="dxa"/>
          </w:tcPr>
          <w:p w:rsidR="00F02279" w:rsidRPr="00E6597C" w:rsidRDefault="00F02279" w:rsidP="00545BDE">
            <w:pPr>
              <w:jc w:val="center"/>
              <w:rPr>
                <w:rFonts w:ascii="GHEA Grapalat" w:hAnsi="GHEA Grapalat"/>
                <w:sz w:val="20"/>
                <w:lang w:val="es-ES"/>
              </w:rPr>
            </w:pPr>
          </w:p>
        </w:tc>
        <w:tc>
          <w:tcPr>
            <w:tcW w:w="1068" w:type="dxa"/>
          </w:tcPr>
          <w:p w:rsidR="00F02279" w:rsidRPr="00E6597C" w:rsidRDefault="00F02279" w:rsidP="00545BDE">
            <w:pPr>
              <w:jc w:val="center"/>
              <w:rPr>
                <w:rFonts w:ascii="GHEA Grapalat" w:hAnsi="GHEA Grapalat"/>
                <w:sz w:val="20"/>
                <w:lang w:val="es-ES"/>
              </w:rPr>
            </w:pPr>
          </w:p>
        </w:tc>
        <w:tc>
          <w:tcPr>
            <w:tcW w:w="438"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38"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38"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37"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3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3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3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3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3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3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3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3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002" w:type="dxa"/>
            <w:vAlign w:val="center"/>
          </w:tcPr>
          <w:p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rsidR="00F02279" w:rsidRPr="00E6597C" w:rsidRDefault="00F02279" w:rsidP="00545BDE">
            <w:pPr>
              <w:jc w:val="center"/>
              <w:rPr>
                <w:rFonts w:ascii="GHEA Grapalat" w:hAnsi="GHEA Grapalat"/>
                <w:sz w:val="18"/>
                <w:lang w:val="es-ES"/>
              </w:rPr>
            </w:pPr>
          </w:p>
        </w:tc>
      </w:tr>
      <w:tr w:rsidR="00F02279" w:rsidRPr="00661A2C" w:rsidTr="00353E11">
        <w:trPr>
          <w:trHeight w:val="1538"/>
        </w:trPr>
        <w:tc>
          <w:tcPr>
            <w:tcW w:w="1320" w:type="dxa"/>
          </w:tcPr>
          <w:p w:rsidR="001A3D77" w:rsidRDefault="001A3D77" w:rsidP="00545BDE">
            <w:pPr>
              <w:jc w:val="center"/>
              <w:rPr>
                <w:rFonts w:ascii="GHEA Grapalat" w:hAnsi="GHEA Grapalat"/>
                <w:sz w:val="20"/>
                <w:lang w:val="es-ES"/>
              </w:rPr>
            </w:pPr>
          </w:p>
          <w:p w:rsidR="001A3D77" w:rsidRPr="001A3D77" w:rsidRDefault="001A3D77" w:rsidP="001A3D77">
            <w:pPr>
              <w:rPr>
                <w:rFonts w:ascii="GHEA Grapalat" w:hAnsi="GHEA Grapalat"/>
                <w:sz w:val="20"/>
                <w:lang w:val="es-ES"/>
              </w:rPr>
            </w:pPr>
          </w:p>
          <w:p w:rsidR="001A3D77" w:rsidRDefault="001A3D77" w:rsidP="001A3D77">
            <w:pPr>
              <w:rPr>
                <w:rFonts w:ascii="GHEA Grapalat" w:hAnsi="GHEA Grapalat"/>
                <w:sz w:val="20"/>
                <w:lang w:val="es-ES"/>
              </w:rPr>
            </w:pPr>
          </w:p>
          <w:p w:rsidR="00F02279" w:rsidRPr="001A3D77" w:rsidRDefault="001A3D77" w:rsidP="001A3D77">
            <w:pPr>
              <w:rPr>
                <w:rFonts w:ascii="GHEA Grapalat" w:hAnsi="GHEA Grapalat"/>
                <w:sz w:val="20"/>
                <w:lang w:val="hy-AM"/>
              </w:rPr>
            </w:pPr>
            <w:r>
              <w:rPr>
                <w:rFonts w:ascii="GHEA Grapalat" w:hAnsi="GHEA Grapalat"/>
                <w:sz w:val="20"/>
                <w:lang w:val="hy-AM"/>
              </w:rPr>
              <w:t>1</w:t>
            </w:r>
          </w:p>
        </w:tc>
        <w:tc>
          <w:tcPr>
            <w:tcW w:w="2007" w:type="dxa"/>
          </w:tcPr>
          <w:p w:rsidR="001A3D77" w:rsidRDefault="001A3D77" w:rsidP="00353E11">
            <w:pPr>
              <w:jc w:val="center"/>
              <w:rPr>
                <w:lang w:val="hy-AM"/>
              </w:rPr>
            </w:pPr>
          </w:p>
          <w:p w:rsidR="001A3D77" w:rsidRDefault="001A3D77" w:rsidP="00353E11">
            <w:pPr>
              <w:jc w:val="center"/>
              <w:rPr>
                <w:lang w:val="hy-AM"/>
              </w:rPr>
            </w:pPr>
          </w:p>
          <w:p w:rsidR="00F02279" w:rsidRPr="00E6597C" w:rsidRDefault="001A3D77" w:rsidP="00353E11">
            <w:pPr>
              <w:jc w:val="center"/>
              <w:rPr>
                <w:rFonts w:ascii="GHEA Grapalat" w:hAnsi="GHEA Grapalat"/>
                <w:sz w:val="20"/>
                <w:lang w:val="es-ES"/>
              </w:rPr>
            </w:pPr>
            <w:r>
              <w:t>45211228</w:t>
            </w:r>
          </w:p>
        </w:tc>
        <w:tc>
          <w:tcPr>
            <w:tcW w:w="1068" w:type="dxa"/>
          </w:tcPr>
          <w:p w:rsidR="00F02279" w:rsidRPr="00E6597C" w:rsidRDefault="00353E11" w:rsidP="00400E36">
            <w:pPr>
              <w:jc w:val="center"/>
              <w:rPr>
                <w:rFonts w:ascii="GHEA Grapalat" w:hAnsi="GHEA Grapalat"/>
                <w:sz w:val="20"/>
                <w:lang w:val="es-ES"/>
              </w:rPr>
            </w:pPr>
            <w:r w:rsidRPr="002C4AD1">
              <w:rPr>
                <w:rFonts w:ascii="GHEA Grapalat" w:hAnsi="GHEA Grapalat"/>
                <w:b/>
                <w:sz w:val="20"/>
                <w:szCs w:val="20"/>
                <w:lang w:val="hy-AM"/>
              </w:rPr>
              <w:t>&lt;&lt;</w:t>
            </w:r>
            <w:r w:rsidRPr="001E43D9">
              <w:rPr>
                <w:rFonts w:ascii="GHEA Grapalat" w:hAnsi="GHEA Grapalat"/>
                <w:b/>
                <w:sz w:val="18"/>
                <w:szCs w:val="18"/>
                <w:lang w:val="hy-AM"/>
              </w:rPr>
              <w:t xml:space="preserve">ԱՐԳԵԼ ՀԱՄԱՅՆՔԻ </w:t>
            </w:r>
            <w:r w:rsidR="00400E36" w:rsidRPr="001E43D9">
              <w:rPr>
                <w:rFonts w:ascii="GHEA Grapalat" w:hAnsi="GHEA Grapalat"/>
                <w:b/>
                <w:sz w:val="18"/>
                <w:szCs w:val="18"/>
                <w:lang w:val="hy-AM"/>
              </w:rPr>
              <w:t>ԲԱԶՄԱԲՆԱԿԱՐԱՆ ՇԵՆՔԵՐԻ  ՎԵՐԱՆՈՐՈԳՄԱՆ</w:t>
            </w:r>
            <w:r w:rsidRPr="002C4AD1">
              <w:rPr>
                <w:rFonts w:ascii="GHEA Grapalat" w:hAnsi="GHEA Grapalat"/>
                <w:b/>
                <w:sz w:val="20"/>
                <w:szCs w:val="20"/>
                <w:lang w:val="hy-AM"/>
              </w:rPr>
              <w:t>&gt;&gt;</w:t>
            </w:r>
            <w:r w:rsidRPr="00F6218D">
              <w:rPr>
                <w:rFonts w:ascii="GHEA Grapalat" w:hAnsi="GHEA Grapalat"/>
                <w:b/>
                <w:i/>
                <w:sz w:val="20"/>
                <w:szCs w:val="20"/>
                <w:lang w:val="hy-AM"/>
              </w:rPr>
              <w:t xml:space="preserve"> </w:t>
            </w:r>
            <w:r w:rsidRPr="001E43D9">
              <w:rPr>
                <w:rFonts w:ascii="GHEA Grapalat" w:hAnsi="GHEA Grapalat" w:cs="Sylfaen"/>
                <w:b/>
                <w:sz w:val="18"/>
                <w:szCs w:val="18"/>
                <w:lang w:val="pt-BR"/>
              </w:rPr>
              <w:t>ԱՇԽԱՏԱՆՔՆԵՐ</w:t>
            </w:r>
          </w:p>
        </w:tc>
        <w:tc>
          <w:tcPr>
            <w:tcW w:w="438"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38"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lang w:val="pt-BR"/>
              </w:rPr>
            </w:pPr>
            <w:r w:rsidRPr="00E6597C">
              <w:rPr>
                <w:rFonts w:ascii="GHEA Grapalat" w:hAnsi="GHEA Grapalat"/>
                <w:sz w:val="20"/>
                <w:lang w:val="pt-BR"/>
              </w:rPr>
              <w:t>... %</w:t>
            </w:r>
          </w:p>
        </w:tc>
        <w:tc>
          <w:tcPr>
            <w:tcW w:w="438"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3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3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3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3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3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3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3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3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37"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1002" w:type="dxa"/>
          </w:tcPr>
          <w:p w:rsidR="00F02279" w:rsidRPr="00E6597C" w:rsidRDefault="00F02279" w:rsidP="00545BDE">
            <w:pPr>
              <w:jc w:val="center"/>
              <w:rPr>
                <w:rFonts w:ascii="GHEA Grapalat" w:hAnsi="GHEA Grapalat"/>
                <w:sz w:val="20"/>
                <w:lang w:val="pt-BR"/>
              </w:rPr>
            </w:pPr>
          </w:p>
          <w:p w:rsidR="00F02279" w:rsidRPr="00E6597C" w:rsidRDefault="00F02279" w:rsidP="00545BDE">
            <w:pPr>
              <w:jc w:val="center"/>
              <w:rPr>
                <w:rFonts w:ascii="GHEA Grapalat" w:hAnsi="GHEA Grapalat"/>
                <w:sz w:val="20"/>
                <w:lang w:val="pt-BR"/>
              </w:rPr>
            </w:pPr>
          </w:p>
          <w:p w:rsidR="00F02279" w:rsidRPr="00E6597C" w:rsidRDefault="00353E11" w:rsidP="00545BDE">
            <w:pPr>
              <w:jc w:val="center"/>
              <w:rPr>
                <w:rFonts w:ascii="GHEA Grapalat" w:hAnsi="GHEA Grapalat"/>
                <w:b/>
                <w:lang w:val="pt-BR"/>
              </w:rPr>
            </w:pPr>
            <w:r w:rsidRPr="005457D4">
              <w:rPr>
                <w:rFonts w:ascii="Sylfaen" w:hAnsi="Sylfaen" w:cs="Sylfaen"/>
                <w:color w:val="FF0000"/>
                <w:sz w:val="16"/>
                <w:szCs w:val="16"/>
                <w:lang w:val="pt-BR"/>
              </w:rPr>
              <w:t>ֆինանսական միջոցներ նախատեսվելու դեպքում կողմերի միջև կնքվող համաձայնագ</w:t>
            </w:r>
            <w:r>
              <w:rPr>
                <w:rFonts w:ascii="Sylfaen" w:hAnsi="Sylfaen" w:cs="Sylfaen"/>
                <w:color w:val="FF0000"/>
                <w:sz w:val="16"/>
                <w:szCs w:val="16"/>
                <w:lang w:val="hy-AM"/>
              </w:rPr>
              <w:t>իրն ուժի մեջ մտնելուց ;</w:t>
            </w:r>
          </w:p>
        </w:tc>
      </w:tr>
    </w:tbl>
    <w:p w:rsidR="00F02279" w:rsidRPr="00353E11" w:rsidRDefault="00F02279" w:rsidP="00F02279">
      <w:pPr>
        <w:rPr>
          <w:rFonts w:ascii="GHEA Grapalat" w:hAnsi="GHEA Grapalat"/>
          <w:i/>
          <w:sz w:val="18"/>
          <w:szCs w:val="18"/>
          <w:lang w:val="pt-BR"/>
        </w:rPr>
      </w:pPr>
    </w:p>
    <w:p w:rsidR="00353E11" w:rsidRPr="005457D4" w:rsidRDefault="00353E11" w:rsidP="00353E11">
      <w:pPr>
        <w:spacing w:line="360" w:lineRule="auto"/>
        <w:rPr>
          <w:rFonts w:ascii="Sylfaen" w:hAnsi="Sylfaen" w:cs="Sylfaen"/>
          <w:color w:val="FF0000"/>
          <w:sz w:val="16"/>
          <w:szCs w:val="16"/>
          <w:lang w:val="pt-BR"/>
        </w:rPr>
      </w:pPr>
      <w:r w:rsidRPr="005457D4">
        <w:rPr>
          <w:rFonts w:ascii="Sylfaen" w:hAnsi="Sylfaen"/>
          <w:color w:val="FF0000"/>
          <w:sz w:val="16"/>
          <w:szCs w:val="16"/>
          <w:lang w:val="pt-BR"/>
        </w:rPr>
        <w:t xml:space="preserve">  </w:t>
      </w:r>
      <w:r w:rsidRPr="005457D4">
        <w:rPr>
          <w:rFonts w:ascii="Sylfaen" w:hAnsi="Sylfaen"/>
          <w:color w:val="FF0000"/>
          <w:sz w:val="16"/>
          <w:szCs w:val="16"/>
          <w:lang w:val="hy-AM"/>
        </w:rPr>
        <w:t xml:space="preserve">   </w:t>
      </w:r>
      <w:r w:rsidRPr="006727BF">
        <w:rPr>
          <w:rFonts w:ascii="Sylfaen" w:hAnsi="Sylfaen"/>
          <w:color w:val="FF0000"/>
          <w:sz w:val="16"/>
          <w:szCs w:val="16"/>
          <w:lang w:val="hy-AM"/>
        </w:rPr>
        <w:t>Ի</w:t>
      </w:r>
      <w:r w:rsidRPr="005457D4">
        <w:rPr>
          <w:rFonts w:ascii="Sylfaen" w:hAnsi="Sylfaen"/>
          <w:color w:val="FF0000"/>
          <w:sz w:val="16"/>
          <w:szCs w:val="16"/>
          <w:lang w:val="pt-BR"/>
        </w:rPr>
        <w:t xml:space="preserve">  </w:t>
      </w:r>
      <w:r w:rsidRPr="006727BF">
        <w:rPr>
          <w:rFonts w:ascii="Sylfaen" w:hAnsi="Sylfaen"/>
          <w:color w:val="FF0000"/>
          <w:sz w:val="16"/>
          <w:szCs w:val="16"/>
          <w:lang w:val="hy-AM"/>
        </w:rPr>
        <w:t>գիտություն</w:t>
      </w:r>
      <w:r w:rsidRPr="005457D4">
        <w:rPr>
          <w:rFonts w:ascii="Sylfaen" w:hAnsi="Sylfaen"/>
          <w:color w:val="FF0000"/>
          <w:sz w:val="16"/>
          <w:szCs w:val="16"/>
          <w:lang w:val="pt-BR"/>
        </w:rPr>
        <w:t xml:space="preserve"> ` </w:t>
      </w:r>
      <w:r w:rsidRPr="006727BF">
        <w:rPr>
          <w:rFonts w:ascii="Sylfaen" w:hAnsi="Sylfaen"/>
          <w:color w:val="FF0000"/>
          <w:sz w:val="16"/>
          <w:szCs w:val="16"/>
          <w:lang w:val="hy-AM"/>
        </w:rPr>
        <w:t>գնման</w:t>
      </w:r>
      <w:r w:rsidRPr="005457D4">
        <w:rPr>
          <w:rFonts w:ascii="Sylfaen" w:hAnsi="Sylfaen"/>
          <w:color w:val="FF0000"/>
          <w:sz w:val="16"/>
          <w:szCs w:val="16"/>
          <w:lang w:val="pt-BR"/>
        </w:rPr>
        <w:t xml:space="preserve">  </w:t>
      </w:r>
      <w:r w:rsidRPr="006727BF">
        <w:rPr>
          <w:rFonts w:ascii="Sylfaen" w:hAnsi="Sylfaen"/>
          <w:color w:val="FF0000"/>
          <w:sz w:val="16"/>
          <w:szCs w:val="16"/>
          <w:lang w:val="hy-AM"/>
        </w:rPr>
        <w:t>գործընթացը</w:t>
      </w:r>
      <w:r w:rsidRPr="005457D4">
        <w:rPr>
          <w:rFonts w:ascii="Sylfaen" w:hAnsi="Sylfaen"/>
          <w:color w:val="FF0000"/>
          <w:sz w:val="16"/>
          <w:szCs w:val="16"/>
          <w:lang w:val="pt-BR"/>
        </w:rPr>
        <w:t xml:space="preserve"> </w:t>
      </w:r>
      <w:r w:rsidRPr="005457D4">
        <w:rPr>
          <w:rFonts w:ascii="Sylfaen" w:hAnsi="Sylfaen"/>
          <w:color w:val="FF0000"/>
          <w:sz w:val="16"/>
          <w:szCs w:val="16"/>
          <w:lang w:val="hy-AM"/>
        </w:rPr>
        <w:t xml:space="preserve"> </w:t>
      </w:r>
      <w:r w:rsidRPr="006727BF">
        <w:rPr>
          <w:rFonts w:ascii="Sylfaen" w:hAnsi="Sylfaen"/>
          <w:color w:val="FF0000"/>
          <w:sz w:val="16"/>
          <w:szCs w:val="16"/>
          <w:lang w:val="hy-AM"/>
        </w:rPr>
        <w:t>կազմակերպվում</w:t>
      </w:r>
      <w:r w:rsidRPr="005457D4">
        <w:rPr>
          <w:rFonts w:ascii="Sylfaen" w:hAnsi="Sylfaen"/>
          <w:color w:val="FF0000"/>
          <w:sz w:val="16"/>
          <w:szCs w:val="16"/>
          <w:lang w:val="pt-BR"/>
        </w:rPr>
        <w:t xml:space="preserve"> </w:t>
      </w:r>
      <w:r w:rsidRPr="006727BF">
        <w:rPr>
          <w:rFonts w:ascii="Sylfaen" w:hAnsi="Sylfaen"/>
          <w:color w:val="FF0000"/>
          <w:sz w:val="16"/>
          <w:szCs w:val="16"/>
          <w:lang w:val="hy-AM"/>
        </w:rPr>
        <w:t>է</w:t>
      </w:r>
      <w:r w:rsidRPr="005457D4">
        <w:rPr>
          <w:rFonts w:ascii="Sylfaen" w:hAnsi="Sylfaen"/>
          <w:color w:val="FF0000"/>
          <w:sz w:val="16"/>
          <w:szCs w:val="16"/>
          <w:lang w:val="pt-BR"/>
        </w:rPr>
        <w:t xml:space="preserve"> </w:t>
      </w:r>
      <w:r w:rsidRPr="005457D4">
        <w:rPr>
          <w:rFonts w:ascii="Sylfaen" w:hAnsi="Sylfaen" w:cs="Sylfaen"/>
          <w:color w:val="FF0000"/>
          <w:sz w:val="16"/>
          <w:szCs w:val="16"/>
          <w:lang w:val="pt-BR"/>
        </w:rPr>
        <w:t xml:space="preserve"> "Գնումների մասին" ՀՀ օրենքի </w:t>
      </w:r>
    </w:p>
    <w:p w:rsidR="00353E11" w:rsidRPr="005457D4" w:rsidRDefault="00353E11" w:rsidP="00353E11">
      <w:pPr>
        <w:spacing w:line="360" w:lineRule="auto"/>
        <w:rPr>
          <w:rFonts w:ascii="Sylfaen" w:hAnsi="Sylfaen" w:cs="Sylfaen"/>
          <w:color w:val="FF0000"/>
          <w:sz w:val="16"/>
          <w:szCs w:val="16"/>
          <w:lang w:val="pt-BR"/>
        </w:rPr>
      </w:pPr>
      <w:r w:rsidRPr="005457D4">
        <w:rPr>
          <w:rFonts w:ascii="Sylfaen" w:hAnsi="Sylfaen" w:cs="Sylfaen"/>
          <w:color w:val="FF0000"/>
          <w:sz w:val="16"/>
          <w:szCs w:val="16"/>
          <w:lang w:val="pt-BR"/>
        </w:rPr>
        <w:t>15-րդ հոդվածի 6-րդ մասի հիման վրա,  ուստի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02279" w:rsidRPr="00353E11" w:rsidRDefault="00F02279" w:rsidP="00F02279">
      <w:pPr>
        <w:jc w:val="right"/>
        <w:rPr>
          <w:rFonts w:ascii="GHEA Grapalat" w:hAnsi="GHEA Grapalat"/>
          <w:sz w:val="20"/>
          <w:lang w:val="pt-BR"/>
        </w:rPr>
      </w:pPr>
    </w:p>
    <w:tbl>
      <w:tblPr>
        <w:tblW w:w="9639" w:type="dxa"/>
        <w:jc w:val="center"/>
        <w:tblInd w:w="409" w:type="dxa"/>
        <w:tblLayout w:type="fixed"/>
        <w:tblLook w:val="000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ind w:firstLine="567"/>
        <w:jc w:val="right"/>
        <w:rPr>
          <w:rFonts w:ascii="GHEA Grapalat" w:hAnsi="GHEA Grapalat" w:cs="Sylfaen"/>
          <w:i/>
          <w:sz w:val="22"/>
          <w:szCs w:val="22"/>
          <w:lang w:val="pt-BR"/>
        </w:rPr>
      </w:pPr>
    </w:p>
    <w:p w:rsidR="00F02279" w:rsidRPr="00E6597C"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35"/>
        <w:gridCol w:w="5115"/>
      </w:tblGrid>
      <w:tr w:rsidR="00F02279" w:rsidRPr="00661A2C" w:rsidTr="00545BDE">
        <w:trPr>
          <w:tblCellSpacing w:w="7" w:type="dxa"/>
          <w:jc w:val="center"/>
        </w:trPr>
        <w:tc>
          <w:tcPr>
            <w:tcW w:w="0" w:type="auto"/>
            <w:vAlign w:val="center"/>
          </w:tcPr>
          <w:p w:rsidR="00F02279" w:rsidRPr="00E6597C" w:rsidRDefault="00C817DB" w:rsidP="00545BDE">
            <w:pPr>
              <w:jc w:val="center"/>
              <w:rPr>
                <w:rFonts w:ascii="GHEA Grapalat" w:hAnsi="GHEA Grapalat"/>
                <w:iCs/>
                <w:color w:val="000000"/>
                <w:sz w:val="21"/>
                <w:szCs w:val="21"/>
                <w:lang w:val="pt-BR"/>
              </w:rPr>
            </w:pPr>
            <w:r w:rsidRPr="00C817DB">
              <w:rPr>
                <w:noProof/>
              </w:rPr>
              <w:pict>
                <v:rect id="Rectangle 100" o:spid="_x0000_s1136" style="position:absolute;left:0;text-align:left;margin-left:189pt;margin-top:13.2pt;width:9pt;height:81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rsidR="00F02279" w:rsidRPr="00E6597C" w:rsidRDefault="00F02279" w:rsidP="00F02279">
      <w:pPr>
        <w:ind w:firstLine="375"/>
        <w:rPr>
          <w:rFonts w:ascii="GHEA Grapalat" w:hAnsi="GHEA Grapalat"/>
          <w:iCs/>
          <w:color w:val="000000"/>
          <w:sz w:val="15"/>
          <w:szCs w:val="21"/>
          <w:lang w:val="pt-BR"/>
        </w:rPr>
      </w:pPr>
    </w:p>
    <w:p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rsidR="00F02279" w:rsidRPr="00E6597C" w:rsidRDefault="00F02279" w:rsidP="00F02279">
      <w:pPr>
        <w:pStyle w:val="a3"/>
        <w:spacing w:line="240" w:lineRule="auto"/>
        <w:ind w:firstLine="0"/>
        <w:jc w:val="center"/>
        <w:rPr>
          <w:b/>
          <w:bCs/>
          <w:iCs/>
          <w:lang w:val="es-ES"/>
        </w:rPr>
      </w:pPr>
    </w:p>
    <w:p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rsidR="00F02279" w:rsidRPr="00E6597C" w:rsidRDefault="00F02279" w:rsidP="00F02279">
      <w:pPr>
        <w:pStyle w:val="a3"/>
        <w:spacing w:line="240" w:lineRule="auto"/>
        <w:ind w:firstLine="0"/>
        <w:rPr>
          <w:iCs/>
          <w:lang w:val="es-ES"/>
        </w:rPr>
      </w:pP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rsidR="00F02279" w:rsidRPr="00E6597C" w:rsidRDefault="00F02279" w:rsidP="00F02279">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02279" w:rsidRPr="00E6597C" w:rsidTr="00545BDE">
        <w:trPr>
          <w:jc w:val="right"/>
        </w:trPr>
        <w:tc>
          <w:tcPr>
            <w:tcW w:w="357"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rsidTr="00545BDE">
        <w:trPr>
          <w:jc w:val="right"/>
        </w:trPr>
        <w:tc>
          <w:tcPr>
            <w:tcW w:w="357" w:type="dxa"/>
            <w:vMerge/>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rsidTr="00545BDE">
        <w:trPr>
          <w:trHeight w:val="1105"/>
          <w:jc w:val="right"/>
        </w:trPr>
        <w:tc>
          <w:tcPr>
            <w:tcW w:w="357" w:type="dxa"/>
            <w:vMerge/>
            <w:tcBorders>
              <w:bottom w:val="single" w:sz="4" w:space="0" w:color="auto"/>
            </w:tcBorders>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r>
    </w:tbl>
    <w:p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F02279" w:rsidRPr="00E6597C" w:rsidRDefault="00F02279" w:rsidP="00F02279">
      <w:pPr>
        <w:ind w:firstLine="375"/>
        <w:jc w:val="both"/>
        <w:rPr>
          <w:rFonts w:ascii="GHEA Grapalat" w:hAnsi="GHEA Grapalat"/>
          <w:iCs/>
          <w:snapToGrid w:val="0"/>
          <w:color w:val="000000"/>
          <w:sz w:val="21"/>
          <w:szCs w:val="21"/>
          <w:lang w:val="es-ES"/>
        </w:rPr>
      </w:pPr>
    </w:p>
    <w:p w:rsidR="00F02279" w:rsidRPr="00E6597C" w:rsidRDefault="00F02279" w:rsidP="00F02279">
      <w:pPr>
        <w:ind w:firstLine="375"/>
        <w:jc w:val="both"/>
        <w:rPr>
          <w:rFonts w:ascii="GHEA Grapalat" w:hAnsi="GHEA Grapalat"/>
          <w:iCs/>
          <w:snapToGrid w:val="0"/>
          <w:color w:val="000000"/>
          <w:sz w:val="2"/>
          <w:szCs w:val="21"/>
          <w:lang w:val="es-ES"/>
        </w:rPr>
      </w:pPr>
    </w:p>
    <w:p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F02279" w:rsidRPr="00E6597C" w:rsidTr="00545BDE">
        <w:trPr>
          <w:trHeight w:val="266"/>
          <w:tblCellSpacing w:w="7" w:type="dxa"/>
          <w:jc w:val="center"/>
        </w:trPr>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rsidTr="00545BDE">
        <w:trPr>
          <w:trHeight w:val="47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rsidTr="00545BDE">
        <w:trPr>
          <w:trHeight w:val="50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rsidTr="00545BDE">
        <w:trPr>
          <w:trHeight w:val="281"/>
          <w:tblCellSpacing w:w="7" w:type="dxa"/>
          <w:jc w:val="center"/>
        </w:trPr>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firstLine="567"/>
        <w:jc w:val="right"/>
        <w:rPr>
          <w:rFonts w:ascii="GHEA Grapalat" w:hAnsi="GHEA Grapalat" w:cs="Sylfaen"/>
          <w:i/>
          <w:sz w:val="22"/>
          <w:szCs w:val="22"/>
          <w:lang w:val="pt-BR"/>
        </w:rPr>
      </w:pP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tabs>
          <w:tab w:val="left" w:pos="360"/>
          <w:tab w:val="left" w:pos="540"/>
        </w:tabs>
        <w:jc w:val="center"/>
        <w:rPr>
          <w:rFonts w:ascii="Sylfaen" w:hAnsi="Sylfaen" w:cs="Sylfaen"/>
          <w:b/>
          <w:bCs/>
          <w:sz w:val="20"/>
          <w:szCs w:val="20"/>
        </w:rPr>
      </w:pPr>
    </w:p>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ԱԿՏ  N    </w:t>
      </w:r>
    </w:p>
    <w:p w:rsidR="00F02279" w:rsidRPr="00E6597C" w:rsidRDefault="00F02279" w:rsidP="00F02279">
      <w:pPr>
        <w:tabs>
          <w:tab w:val="left" w:pos="360"/>
          <w:tab w:val="left" w:pos="540"/>
          <w:tab w:val="left" w:pos="2250"/>
        </w:tabs>
        <w:spacing w:line="276" w:lineRule="auto"/>
        <w:jc w:val="center"/>
        <w:rPr>
          <w:rFonts w:ascii="GHEA Grapalat" w:hAnsi="GHEA Grapalat" w:cs="Sylfaen"/>
          <w:bCs/>
          <w:sz w:val="18"/>
          <w:szCs w:val="18"/>
        </w:rPr>
      </w:pPr>
      <w:r w:rsidRPr="00E6597C">
        <w:rPr>
          <w:rFonts w:ascii="GHEA Grapalat" w:hAnsi="GHEA Grapalat" w:cs="Sylfaen"/>
          <w:bCs/>
          <w:sz w:val="18"/>
          <w:szCs w:val="18"/>
        </w:rPr>
        <w:t xml:space="preserve">պայմանագրի արդյունքը Պատվիրատուին հանձնելու փաստը ֆիքսելու վերաբերյալ                                                                                                                               </w:t>
      </w: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rsidR="00F02279" w:rsidRPr="00E6597C" w:rsidRDefault="00F02279" w:rsidP="00F02279">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Կապալառուի անունը</w:t>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02279" w:rsidRPr="00E6597C"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bl>
    <w:p w:rsidR="00F02279" w:rsidRPr="00E6597C" w:rsidRDefault="00F02279" w:rsidP="00F02279">
      <w:pPr>
        <w:tabs>
          <w:tab w:val="left" w:pos="360"/>
          <w:tab w:val="left" w:pos="540"/>
        </w:tabs>
        <w:jc w:val="both"/>
        <w:rPr>
          <w:rFonts w:ascii="GHEA Grapalat" w:hAnsi="GHEA Grapalat" w:cs="Sylfaen"/>
          <w:lang w:eastAsia="ru-RU"/>
        </w:rPr>
      </w:pPr>
    </w:p>
    <w:p w:rsidR="00F02279" w:rsidRPr="00E6597C" w:rsidRDefault="00F02279" w:rsidP="00F02279">
      <w:pPr>
        <w:tabs>
          <w:tab w:val="left" w:pos="360"/>
          <w:tab w:val="left" w:pos="540"/>
        </w:tabs>
        <w:jc w:val="both"/>
        <w:rPr>
          <w:rFonts w:ascii="GHEA Grapalat" w:hAnsi="GHEA Grapalat" w:cs="Sylfaen"/>
        </w:rPr>
      </w:pPr>
    </w:p>
    <w:p w:rsidR="00F02279" w:rsidRPr="00E6597C" w:rsidRDefault="00F02279" w:rsidP="00F02279">
      <w:pPr>
        <w:tabs>
          <w:tab w:val="left" w:pos="360"/>
          <w:tab w:val="left" w:pos="540"/>
        </w:tabs>
        <w:jc w:val="both"/>
        <w:rPr>
          <w:rFonts w:ascii="GHEA Grapalat" w:hAnsi="GHEA Grapalat" w:cs="Sylfaen"/>
          <w:lang w:val="hy-AM"/>
        </w:rPr>
      </w:pPr>
    </w:p>
    <w:p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F02279" w:rsidRPr="00E6597C" w:rsidRDefault="00F02279" w:rsidP="00F02279">
      <w:pPr>
        <w:tabs>
          <w:tab w:val="left" w:pos="360"/>
          <w:tab w:val="left" w:pos="540"/>
        </w:tabs>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14"/>
          <w:szCs w:val="14"/>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tabs>
          <w:tab w:val="left" w:pos="360"/>
          <w:tab w:val="left" w:pos="540"/>
        </w:tabs>
        <w:rPr>
          <w:rFonts w:ascii="GHEA Grapalat" w:hAnsi="GHEA Grapalat" w:cs="Sylfaen"/>
          <w:sz w:val="22"/>
          <w:szCs w:val="22"/>
          <w:lang w:val="hy-AM"/>
        </w:rPr>
      </w:pPr>
    </w:p>
    <w:p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tblPr>
      <w:tblGrid>
        <w:gridCol w:w="4785"/>
        <w:gridCol w:w="5223"/>
      </w:tblGrid>
      <w:tr w:rsidR="00F02279" w:rsidRPr="00E6597C" w:rsidTr="00545BDE">
        <w:tc>
          <w:tcPr>
            <w:tcW w:w="4785" w:type="dxa"/>
          </w:tcPr>
          <w:p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tblPr>
      <w:tblGrid>
        <w:gridCol w:w="4875"/>
        <w:gridCol w:w="4875"/>
      </w:tblGrid>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pStyle w:val="31"/>
        <w:spacing w:line="240" w:lineRule="auto"/>
        <w:jc w:val="center"/>
        <w:rPr>
          <w:rFonts w:ascii="GHEA Grapalat" w:hAnsi="GHEA Grapalat" w:cs="Sylfaen"/>
          <w:b/>
          <w:lang w:val="hy-AM"/>
        </w:rPr>
      </w:pPr>
    </w:p>
    <w:p w:rsidR="00071D1C" w:rsidRPr="00E6597C" w:rsidRDefault="00071D1C" w:rsidP="00EF3662">
      <w:pPr>
        <w:jc w:val="right"/>
        <w:rPr>
          <w:rFonts w:ascii="GHEA Grapalat" w:hAnsi="GHEA Grapalat"/>
          <w:i/>
          <w:sz w:val="20"/>
          <w:lang w:val="hy-AM"/>
        </w:rPr>
      </w:pPr>
    </w:p>
    <w:p w:rsidR="00F87473" w:rsidRPr="00FB1EC7" w:rsidRDefault="00F02279" w:rsidP="00C8523E">
      <w:pPr>
        <w:pStyle w:val="31"/>
        <w:spacing w:line="240" w:lineRule="auto"/>
        <w:jc w:val="right"/>
        <w:rPr>
          <w:rFonts w:ascii="GHEA Grapalat" w:hAnsi="GHEA Grapalat"/>
        </w:rPr>
      </w:pPr>
      <w:r w:rsidRPr="00E6597C">
        <w:rPr>
          <w:rFonts w:ascii="GHEA Grapalat" w:hAnsi="GHEA Grapalat" w:cs="Sylfaen"/>
          <w:b/>
          <w:lang w:val="hy-AM"/>
        </w:rPr>
        <w:br w:type="page"/>
      </w:r>
    </w:p>
    <w:p w:rsidR="00071D1C" w:rsidRPr="005E1F72" w:rsidRDefault="00071D1C" w:rsidP="00EF3662">
      <w:pPr>
        <w:tabs>
          <w:tab w:val="left" w:pos="2268"/>
        </w:tabs>
        <w:ind w:left="-284" w:firstLine="284"/>
        <w:jc w:val="right"/>
        <w:rPr>
          <w:rFonts w:ascii="GHEA Grapalat" w:hAnsi="GHEA Grapalat"/>
          <w:lang w:val="hy-AM"/>
        </w:rPr>
      </w:pPr>
    </w:p>
    <w:sectPr w:rsidR="00071D1C" w:rsidRPr="005E1F72"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4723" w:rsidRDefault="000E4723">
      <w:r>
        <w:separator/>
      </w:r>
    </w:p>
  </w:endnote>
  <w:endnote w:type="continuationSeparator" w:id="1">
    <w:p w:rsidR="000E4723" w:rsidRDefault="000E47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4723" w:rsidRDefault="000E4723">
      <w:r>
        <w:separator/>
      </w:r>
    </w:p>
  </w:footnote>
  <w:footnote w:type="continuationSeparator" w:id="1">
    <w:p w:rsidR="000E4723" w:rsidRDefault="000E4723">
      <w:r>
        <w:continuationSeparator/>
      </w:r>
    </w:p>
  </w:footnote>
  <w:footnote w:id="2">
    <w:p w:rsidR="0012137E" w:rsidRPr="00D17258" w:rsidRDefault="0012137E" w:rsidP="009625DC">
      <w:pPr>
        <w:pStyle w:val="af2"/>
        <w:jc w:val="both"/>
        <w:rPr>
          <w:rFonts w:ascii="GHEA Grapalat" w:hAnsi="GHEA Grapalat"/>
          <w:sz w:val="16"/>
          <w:szCs w:val="16"/>
        </w:rPr>
      </w:pPr>
    </w:p>
  </w:footnote>
  <w:footnote w:id="3">
    <w:p w:rsidR="0012137E" w:rsidRDefault="0012137E"/>
    <w:p w:rsidR="0012137E" w:rsidRPr="00CF2915" w:rsidRDefault="0012137E">
      <w:pPr>
        <w:pStyle w:val="af2"/>
        <w:rPr>
          <w:rFonts w:ascii="Times New Roman" w:hAnsi="Times New Roman"/>
          <w:vertAlign w:val="superscript"/>
          <w:lang w:val="hy-AM"/>
        </w:rPr>
      </w:pPr>
    </w:p>
  </w:footnote>
  <w:footnote w:id="4">
    <w:p w:rsidR="0012137E" w:rsidRDefault="0012137E"/>
    <w:p w:rsidR="0012137E" w:rsidRPr="00077F1D" w:rsidRDefault="0012137E">
      <w:pPr>
        <w:pStyle w:val="af2"/>
        <w:rPr>
          <w:rFonts w:ascii="GHEA Grapalat" w:hAnsi="GHEA Grapalat"/>
          <w:lang w:val="hy-AM"/>
        </w:rPr>
      </w:pPr>
    </w:p>
  </w:footnote>
  <w:footnote w:id="5">
    <w:p w:rsidR="0012137E" w:rsidRPr="004605D7" w:rsidRDefault="0012137E" w:rsidP="00CF1E11">
      <w:pPr>
        <w:pStyle w:val="af2"/>
        <w:jc w:val="both"/>
        <w:rPr>
          <w:vertAlign w:val="superscript"/>
          <w:lang w:val="af-ZA"/>
        </w:rPr>
      </w:pPr>
    </w:p>
  </w:footnote>
  <w:footnote w:id="6">
    <w:p w:rsidR="0012137E" w:rsidRPr="00EC2CDE" w:rsidRDefault="0012137E" w:rsidP="00EF4630">
      <w:pPr>
        <w:pStyle w:val="af2"/>
        <w:jc w:val="both"/>
        <w:rPr>
          <w:rFonts w:ascii="Sylfaen" w:hAnsi="Sylfaen" w:cs="Sylfaen"/>
          <w:lang w:val="af-ZA"/>
        </w:rPr>
      </w:pPr>
    </w:p>
  </w:footnote>
  <w:footnote w:id="7">
    <w:p w:rsidR="0012137E" w:rsidRPr="004605D7" w:rsidRDefault="0012137E" w:rsidP="00CE3A99">
      <w:pPr>
        <w:jc w:val="both"/>
        <w:rPr>
          <w:rFonts w:ascii="GHEA Grapalat" w:hAnsi="GHEA Grapalat" w:cs="Sylfaen"/>
          <w:sz w:val="20"/>
          <w:lang w:val="hy-AM"/>
        </w:rPr>
      </w:pPr>
    </w:p>
  </w:footnote>
  <w:footnote w:id="8">
    <w:p w:rsidR="0012137E" w:rsidRPr="002F4827" w:rsidDel="004D0559" w:rsidRDefault="0012137E" w:rsidP="00F02279">
      <w:pPr>
        <w:pStyle w:val="af2"/>
        <w:rPr>
          <w:del w:id="12" w:author="User" w:date="2019-05-26T13:15:00Z"/>
          <w:lang w:val="hy-AM"/>
        </w:rPr>
      </w:pPr>
    </w:p>
  </w:footnote>
  <w:footnote w:id="9">
    <w:p w:rsidR="0012137E" w:rsidRPr="00FC4D6A" w:rsidRDefault="0012137E">
      <w:pPr>
        <w:rPr>
          <w:lang w:val="af-ZA"/>
        </w:rPr>
      </w:pPr>
    </w:p>
    <w:p w:rsidR="0012137E" w:rsidRPr="00342CD5" w:rsidDel="004D0559" w:rsidRDefault="0012137E" w:rsidP="00F02279">
      <w:pPr>
        <w:pStyle w:val="af2"/>
        <w:jc w:val="both"/>
        <w:rPr>
          <w:del w:id="13" w:author="User" w:date="2019-05-26T13:16:00Z"/>
          <w:lang w:val="hy-AM"/>
        </w:rPr>
      </w:pPr>
    </w:p>
  </w:footnote>
  <w:footnote w:id="10">
    <w:p w:rsidR="0012137E" w:rsidRPr="00FC4D6A" w:rsidRDefault="0012137E">
      <w:pPr>
        <w:rPr>
          <w:lang w:val="af-ZA"/>
        </w:rPr>
      </w:pPr>
    </w:p>
    <w:p w:rsidR="0012137E" w:rsidRPr="00EF5721" w:rsidDel="004D0559" w:rsidRDefault="0012137E" w:rsidP="00F02279">
      <w:pPr>
        <w:pStyle w:val="af2"/>
        <w:rPr>
          <w:del w:id="14" w:author="User" w:date="2019-05-26T13:16:00Z"/>
          <w:lang w:val="hy-AM"/>
        </w:rPr>
      </w:pPr>
    </w:p>
  </w:footnote>
  <w:footnote w:id="11">
    <w:p w:rsidR="0012137E" w:rsidRPr="002F4827" w:rsidDel="004D0559" w:rsidRDefault="0012137E" w:rsidP="009138AD">
      <w:pPr>
        <w:pStyle w:val="af2"/>
        <w:jc w:val="both"/>
        <w:rPr>
          <w:del w:id="15" w:author="User" w:date="2019-05-26T13:17:00Z"/>
          <w:lang w:val="hy-AM"/>
        </w:rPr>
      </w:pPr>
      <w:r w:rsidRPr="009138AD">
        <w:rPr>
          <w:rFonts w:ascii="GHEA Grapalat" w:hAnsi="GHEA Grapalat"/>
          <w:i/>
          <w:sz w:val="16"/>
          <w:szCs w:val="24"/>
          <w:vertAlign w:val="superscript"/>
          <w:lang w:val="hy-AM" w:eastAsia="en-US"/>
        </w:rPr>
        <w:t xml:space="preserve">28 </w:t>
      </w:r>
      <w:r>
        <w:rPr>
          <w:rFonts w:ascii="GHEA Grapalat" w:hAnsi="GHEA Grapalat"/>
          <w:i/>
          <w:sz w:val="16"/>
          <w:szCs w:val="24"/>
          <w:lang w:val="hy-AM" w:eastAsia="en-US"/>
        </w:rPr>
        <w:t xml:space="preserve">Եթե </w:t>
      </w:r>
      <w:r w:rsidRPr="002F4827">
        <w:rPr>
          <w:rFonts w:ascii="GHEA Grapalat" w:hAnsi="GHEA Grapalat"/>
          <w:i/>
          <w:sz w:val="16"/>
          <w:szCs w:val="24"/>
          <w:lang w:val="hy-AM" w:eastAsia="en-US"/>
        </w:rPr>
        <w:t>Կապալառու</w:t>
      </w:r>
      <w:r w:rsidRPr="009B3CA3">
        <w:rPr>
          <w:rFonts w:ascii="GHEA Grapalat" w:hAnsi="GHEA Grapalat"/>
          <w:i/>
          <w:sz w:val="16"/>
          <w:szCs w:val="24"/>
          <w:lang w:val="hy-AM" w:eastAsia="en-US"/>
        </w:rPr>
        <w:t>ի կողմից գնային ա</w:t>
      </w:r>
      <w:r w:rsidRPr="002F4827">
        <w:rPr>
          <w:rFonts w:ascii="GHEA Grapalat" w:hAnsi="GHEA Grapalat"/>
          <w:i/>
          <w:sz w:val="16"/>
          <w:szCs w:val="24"/>
          <w:lang w:val="hy-AM" w:eastAsia="en-US"/>
        </w:rPr>
        <w:t>ռաջարկը ներկայացվել է առանց ԱԱՀ-ի, ապա պայմանագիրը կնքելիս սույն կետից հանվում են «որից -------- (----------) ՀՀ դրամը` ԱԱՀ-ն» բառերը:</w:t>
      </w:r>
    </w:p>
    <w:p w:rsidR="0012137E" w:rsidRPr="002F4827" w:rsidDel="004D0559" w:rsidRDefault="0012137E" w:rsidP="00F02279">
      <w:pPr>
        <w:pStyle w:val="af2"/>
        <w:jc w:val="both"/>
        <w:rPr>
          <w:del w:id="16" w:author="User" w:date="2019-05-26T13:18:00Z"/>
          <w:lang w:val="hy-AM"/>
        </w:rPr>
      </w:pPr>
      <w:r w:rsidRPr="004678A5">
        <w:rPr>
          <w:rFonts w:ascii="GHEA Grapalat" w:hAnsi="GHEA Grapalat"/>
          <w:i/>
          <w:sz w:val="16"/>
          <w:szCs w:val="24"/>
          <w:vertAlign w:val="superscript"/>
          <w:lang w:val="hy-AM" w:eastAsia="en-US"/>
        </w:rPr>
        <w:t xml:space="preserve">29 </w:t>
      </w:r>
      <w:r w:rsidRPr="00524894">
        <w:rPr>
          <w:rFonts w:ascii="GHEA Grapalat" w:hAnsi="GHEA Grapalat"/>
          <w:i/>
          <w:sz w:val="16"/>
          <w:szCs w:val="24"/>
          <w:lang w:val="hy-AM" w:eastAsia="en-US"/>
        </w:rPr>
        <w:t>Կա</w:t>
      </w:r>
      <w:r w:rsidRPr="002F4827">
        <w:rPr>
          <w:rFonts w:ascii="GHEA Grapalat" w:hAnsi="GHEA Grapalat"/>
          <w:i/>
          <w:sz w:val="16"/>
          <w:szCs w:val="24"/>
          <w:lang w:val="hy-AM" w:eastAsia="en-US"/>
        </w:rPr>
        <w:t>պալառուն</w:t>
      </w:r>
      <w:r w:rsidRPr="00524894">
        <w:rPr>
          <w:rFonts w:ascii="GHEA Grapalat" w:hAnsi="GHEA Grapalat"/>
          <w:i/>
          <w:sz w:val="16"/>
          <w:szCs w:val="24"/>
          <w:lang w:val="hy-AM" w:eastAsia="en-US"/>
        </w:rPr>
        <w:t xml:space="preserve"> կարող է հրաժարվել առաջարկված կանխավճարից կամ դրա մի մասից: Ընդ որում </w:t>
      </w:r>
      <w:r w:rsidRPr="002F4827">
        <w:rPr>
          <w:rFonts w:ascii="GHEA Grapalat" w:hAnsi="GHEA Grapalat"/>
          <w:i/>
          <w:sz w:val="16"/>
          <w:szCs w:val="24"/>
          <w:lang w:val="hy-AM" w:eastAsia="en-US"/>
        </w:rPr>
        <w:t>կնքվելիք պ</w:t>
      </w:r>
      <w:r w:rsidRPr="00524894">
        <w:rPr>
          <w:rFonts w:ascii="GHEA Grapalat" w:hAnsi="GHEA Grapalat"/>
          <w:i/>
          <w:sz w:val="16"/>
          <w:szCs w:val="24"/>
          <w:lang w:val="hy-AM" w:eastAsia="en-US"/>
        </w:rPr>
        <w:t>այմանագր</w:t>
      </w:r>
      <w:r w:rsidRPr="002F4827">
        <w:rPr>
          <w:rFonts w:ascii="GHEA Grapalat" w:hAnsi="GHEA Grapalat"/>
          <w:i/>
          <w:sz w:val="16"/>
          <w:szCs w:val="24"/>
          <w:lang w:val="hy-AM" w:eastAsia="en-US"/>
        </w:rPr>
        <w:t>ում</w:t>
      </w:r>
      <w:r w:rsidRPr="00524894">
        <w:rPr>
          <w:rFonts w:ascii="GHEA Grapalat" w:hAnsi="GHEA Grapalat"/>
          <w:i/>
          <w:sz w:val="16"/>
          <w:szCs w:val="24"/>
          <w:lang w:val="hy-AM" w:eastAsia="en-US"/>
        </w:rPr>
        <w:t xml:space="preserve"> կանխավճարը սահմանվում է </w:t>
      </w:r>
      <w:r w:rsidRPr="002F4827">
        <w:rPr>
          <w:rFonts w:ascii="GHEA Grapalat" w:hAnsi="GHEA Grapalat"/>
          <w:i/>
          <w:sz w:val="16"/>
          <w:szCs w:val="24"/>
          <w:lang w:val="hy-AM" w:eastAsia="en-US"/>
        </w:rPr>
        <w:t>Պատվիրատու</w:t>
      </w:r>
      <w:r w:rsidRPr="00524894">
        <w:rPr>
          <w:rFonts w:ascii="GHEA Grapalat" w:hAnsi="GHEA Grapalat"/>
          <w:i/>
          <w:sz w:val="16"/>
          <w:szCs w:val="24"/>
          <w:lang w:val="hy-AM" w:eastAsia="en-US"/>
        </w:rPr>
        <w:t xml:space="preserve">ի և </w:t>
      </w:r>
      <w:r w:rsidRPr="002F4827">
        <w:rPr>
          <w:rFonts w:ascii="GHEA Grapalat" w:hAnsi="GHEA Grapalat"/>
          <w:i/>
          <w:sz w:val="16"/>
          <w:szCs w:val="24"/>
          <w:lang w:val="hy-AM" w:eastAsia="en-US"/>
        </w:rPr>
        <w:t>Կապալառու</w:t>
      </w:r>
      <w:r w:rsidRPr="00524894">
        <w:rPr>
          <w:rFonts w:ascii="GHEA Grapalat" w:hAnsi="GHEA Grapalat"/>
          <w:i/>
          <w:sz w:val="16"/>
          <w:szCs w:val="24"/>
          <w:lang w:val="hy-AM" w:eastAsia="en-US"/>
        </w:rPr>
        <w:t>ի միջև համաձայնեցված չափով:</w:t>
      </w:r>
      <w:r w:rsidRPr="002F4827">
        <w:rPr>
          <w:rFonts w:ascii="GHEA Grapalat" w:hAnsi="GHEA Grapalat"/>
          <w:i/>
          <w:sz w:val="16"/>
          <w:szCs w:val="24"/>
          <w:lang w:val="hy-AM" w:eastAsia="en-US"/>
        </w:rPr>
        <w:t xml:space="preserve"> Եթե պայմանագրով չի նախատեսվում կանխավճարի հատկացում, ապա սույն կետը հանվում է նախագծից:</w:t>
      </w:r>
    </w:p>
  </w:footnote>
  <w:footnote w:id="12">
    <w:p w:rsidR="0012137E" w:rsidRPr="004605D7" w:rsidRDefault="0012137E" w:rsidP="00F02279">
      <w:pPr>
        <w:pStyle w:val="af2"/>
        <w:jc w:val="both"/>
        <w:rPr>
          <w:rFonts w:ascii="GHEA Grapalat" w:hAnsi="GHEA Grapalat"/>
          <w:i/>
          <w:sz w:val="16"/>
          <w:szCs w:val="24"/>
          <w:lang w:val="hy-AM" w:eastAsia="en-US"/>
        </w:rPr>
      </w:pPr>
      <w:r w:rsidRPr="004605D7">
        <w:rPr>
          <w:vertAlign w:val="superscript"/>
          <w:lang w:val="hy-AM"/>
        </w:rPr>
        <w:t>3</w:t>
      </w:r>
      <w:r w:rsidRPr="00DA20F2">
        <w:rPr>
          <w:vertAlign w:val="superscript"/>
          <w:lang w:val="hy-AM"/>
        </w:rPr>
        <w:t>0</w:t>
      </w:r>
      <w:r w:rsidRPr="004605D7">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605D7">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12137E" w:rsidRPr="003711BD" w:rsidDel="00AC0465" w:rsidRDefault="0012137E" w:rsidP="00F02279">
      <w:pPr>
        <w:pStyle w:val="af2"/>
        <w:rPr>
          <w:del w:id="17" w:author="User" w:date="2019-05-26T13:21:00Z"/>
          <w:lang w:val="hy-AM"/>
        </w:rPr>
      </w:pPr>
      <w:r w:rsidRPr="00FC4D6A">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rsidR="0012137E" w:rsidRPr="002F4827" w:rsidDel="001432D3" w:rsidRDefault="0012137E" w:rsidP="00F02279">
      <w:pPr>
        <w:pStyle w:val="af2"/>
        <w:jc w:val="both"/>
        <w:rPr>
          <w:del w:id="18" w:author="User" w:date="2019-05-26T13:23:00Z"/>
          <w:sz w:val="16"/>
          <w:szCs w:val="16"/>
          <w:lang w:val="hy-AM"/>
        </w:rPr>
      </w:pPr>
      <w:r w:rsidRPr="005170DF">
        <w:rPr>
          <w:vertAlign w:val="superscript"/>
          <w:lang w:val="hy-AM"/>
        </w:rPr>
        <w:t>3</w:t>
      </w:r>
      <w:r w:rsidRPr="00DD03BB">
        <w:rPr>
          <w:vertAlign w:val="superscript"/>
          <w:lang w:val="hy-AM"/>
        </w:rPr>
        <w:t xml:space="preserve">1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rsidR="0012137E" w:rsidRPr="00FC4D6A" w:rsidRDefault="0012137E">
      <w:pPr>
        <w:rPr>
          <w:lang w:val="hy-AM"/>
        </w:rPr>
      </w:pPr>
    </w:p>
    <w:p w:rsidR="0012137E" w:rsidRPr="00FC4820" w:rsidRDefault="0012137E" w:rsidP="00F02279">
      <w:pPr>
        <w:pStyle w:val="af2"/>
        <w:jc w:val="both"/>
        <w:rPr>
          <w:lang w:val="hy-AM"/>
        </w:rPr>
      </w:pPr>
    </w:p>
  </w:footnote>
  <w:footnote w:id="15">
    <w:p w:rsidR="0012137E" w:rsidRPr="00FC4D6A" w:rsidRDefault="0012137E">
      <w:pPr>
        <w:rPr>
          <w:lang w:val="hy-AM"/>
        </w:rPr>
      </w:pPr>
    </w:p>
    <w:p w:rsidR="0012137E" w:rsidRPr="00FC4820" w:rsidDel="001432D3" w:rsidRDefault="0012137E" w:rsidP="00F02279">
      <w:pPr>
        <w:pStyle w:val="af2"/>
        <w:jc w:val="both"/>
        <w:rPr>
          <w:del w:id="19" w:author="User" w:date="2019-05-26T13:24:00Z"/>
          <w:lang w:val="hy-AM"/>
        </w:rPr>
      </w:pPr>
    </w:p>
  </w:footnote>
  <w:footnote w:id="16">
    <w:p w:rsidR="0012137E" w:rsidRPr="00FC4D6A" w:rsidRDefault="0012137E" w:rsidP="00AE1053">
      <w:pPr>
        <w:pStyle w:val="31"/>
        <w:spacing w:line="240" w:lineRule="auto"/>
        <w:jc w:val="right"/>
        <w:rPr>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0B918F7"/>
    <w:multiLevelType w:val="hybridMultilevel"/>
    <w:tmpl w:val="FD14764A"/>
    <w:lvl w:ilvl="0" w:tplc="EAB82D36">
      <w:start w:val="1"/>
      <w:numFmt w:val="decimal"/>
      <w:lvlText w:val="%1."/>
      <w:lvlJc w:val="left"/>
      <w:pPr>
        <w:tabs>
          <w:tab w:val="num" w:pos="720"/>
        </w:tabs>
        <w:ind w:left="720" w:hanging="360"/>
      </w:pPr>
      <w:rPr>
        <w:rFonts w:cs="Times New Roman" w:hint="default"/>
        <w:b w:val="0"/>
        <w:bCs w:val="0"/>
        <w:i w:val="0"/>
        <w:iCs w:val="0"/>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EC4D58"/>
    <w:multiLevelType w:val="hybridMultilevel"/>
    <w:tmpl w:val="52D65440"/>
    <w:lvl w:ilvl="0" w:tplc="0409000F">
      <w:start w:val="1"/>
      <w:numFmt w:val="decimal"/>
      <w:lvlText w:val="%1."/>
      <w:lvlJc w:val="left"/>
      <w:pPr>
        <w:tabs>
          <w:tab w:val="num" w:pos="780"/>
        </w:tabs>
        <w:ind w:left="780" w:hanging="360"/>
      </w:pPr>
      <w:rPr>
        <w:rFonts w:hint="default"/>
      </w:rPr>
    </w:lvl>
    <w:lvl w:ilvl="1" w:tplc="04190003">
      <w:start w:val="1"/>
      <w:numFmt w:val="bullet"/>
      <w:lvlText w:val="o"/>
      <w:lvlJc w:val="left"/>
      <w:pPr>
        <w:tabs>
          <w:tab w:val="num" w:pos="1500"/>
        </w:tabs>
        <w:ind w:left="1500" w:hanging="360"/>
      </w:pPr>
      <w:rPr>
        <w:rFonts w:ascii="Courier New" w:hAnsi="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B29311A"/>
    <w:multiLevelType w:val="hybridMultilevel"/>
    <w:tmpl w:val="DF204904"/>
    <w:lvl w:ilvl="0" w:tplc="D3FC0642">
      <w:start w:val="1"/>
      <w:numFmt w:val="decimal"/>
      <w:lvlText w:val="%1."/>
      <w:lvlJc w:val="left"/>
      <w:pPr>
        <w:tabs>
          <w:tab w:val="num" w:pos="780"/>
        </w:tabs>
        <w:ind w:left="78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3"/>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5"/>
  </w:num>
  <w:num w:numId="27">
    <w:abstractNumId w:val="19"/>
  </w:num>
  <w:num w:numId="28">
    <w:abstractNumId w:val="9"/>
  </w:num>
  <w:num w:numId="29">
    <w:abstractNumId w:val="7"/>
  </w:num>
  <w:num w:numId="30">
    <w:abstractNumId w:val="17"/>
  </w:num>
  <w:num w:numId="31">
    <w:abstractNumId w:val="1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1908"/>
    <w:rsid w:val="00002C23"/>
    <w:rsid w:val="00002C9C"/>
    <w:rsid w:val="000031E3"/>
    <w:rsid w:val="00003279"/>
    <w:rsid w:val="000033BC"/>
    <w:rsid w:val="00003DF0"/>
    <w:rsid w:val="00003DF9"/>
    <w:rsid w:val="000058CF"/>
    <w:rsid w:val="00005D30"/>
    <w:rsid w:val="00006873"/>
    <w:rsid w:val="000076A1"/>
    <w:rsid w:val="0000776B"/>
    <w:rsid w:val="00012347"/>
    <w:rsid w:val="00012E2C"/>
    <w:rsid w:val="00013093"/>
    <w:rsid w:val="000132F3"/>
    <w:rsid w:val="00013C24"/>
    <w:rsid w:val="00014775"/>
    <w:rsid w:val="000149F3"/>
    <w:rsid w:val="00017484"/>
    <w:rsid w:val="000206DA"/>
    <w:rsid w:val="00020C83"/>
    <w:rsid w:val="00021831"/>
    <w:rsid w:val="00021C2E"/>
    <w:rsid w:val="00023384"/>
    <w:rsid w:val="000235FA"/>
    <w:rsid w:val="000238FE"/>
    <w:rsid w:val="000246E6"/>
    <w:rsid w:val="00024AD4"/>
    <w:rsid w:val="00025353"/>
    <w:rsid w:val="00026351"/>
    <w:rsid w:val="000275BF"/>
    <w:rsid w:val="00030D40"/>
    <w:rsid w:val="000312D9"/>
    <w:rsid w:val="000313A6"/>
    <w:rsid w:val="000330A3"/>
    <w:rsid w:val="00033946"/>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5740F"/>
    <w:rsid w:val="000604CF"/>
    <w:rsid w:val="00060EA7"/>
    <w:rsid w:val="00060FB1"/>
    <w:rsid w:val="0006220B"/>
    <w:rsid w:val="0006311D"/>
    <w:rsid w:val="00065C3B"/>
    <w:rsid w:val="000677B2"/>
    <w:rsid w:val="000704B9"/>
    <w:rsid w:val="00070DBB"/>
    <w:rsid w:val="00071D1C"/>
    <w:rsid w:val="00073430"/>
    <w:rsid w:val="000735B0"/>
    <w:rsid w:val="00073A04"/>
    <w:rsid w:val="00073A09"/>
    <w:rsid w:val="00074897"/>
    <w:rsid w:val="00075997"/>
    <w:rsid w:val="00077062"/>
    <w:rsid w:val="00077BB9"/>
    <w:rsid w:val="00077F1D"/>
    <w:rsid w:val="00080C4E"/>
    <w:rsid w:val="00080E73"/>
    <w:rsid w:val="000822C1"/>
    <w:rsid w:val="00082ADC"/>
    <w:rsid w:val="00082DE0"/>
    <w:rsid w:val="00082E96"/>
    <w:rsid w:val="000831B3"/>
    <w:rsid w:val="00083558"/>
    <w:rsid w:val="000845F6"/>
    <w:rsid w:val="00084E87"/>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1B9C"/>
    <w:rsid w:val="000A1CA3"/>
    <w:rsid w:val="000A37CE"/>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6F81"/>
    <w:rsid w:val="000C760E"/>
    <w:rsid w:val="000D07E4"/>
    <w:rsid w:val="000D0FAA"/>
    <w:rsid w:val="000D10F1"/>
    <w:rsid w:val="000D16B6"/>
    <w:rsid w:val="000D2054"/>
    <w:rsid w:val="000D2527"/>
    <w:rsid w:val="000D3188"/>
    <w:rsid w:val="000D34C8"/>
    <w:rsid w:val="000D3B6D"/>
    <w:rsid w:val="000D3D94"/>
    <w:rsid w:val="000D4471"/>
    <w:rsid w:val="000D52A5"/>
    <w:rsid w:val="000D5766"/>
    <w:rsid w:val="000D590A"/>
    <w:rsid w:val="000D6A89"/>
    <w:rsid w:val="000D6C21"/>
    <w:rsid w:val="000D6CDF"/>
    <w:rsid w:val="000D701E"/>
    <w:rsid w:val="000D77C1"/>
    <w:rsid w:val="000E1C31"/>
    <w:rsid w:val="000E21E6"/>
    <w:rsid w:val="000E2416"/>
    <w:rsid w:val="000E2427"/>
    <w:rsid w:val="000E267C"/>
    <w:rsid w:val="000E2D7B"/>
    <w:rsid w:val="000E308B"/>
    <w:rsid w:val="000E3D1E"/>
    <w:rsid w:val="000E3F9A"/>
    <w:rsid w:val="000E426E"/>
    <w:rsid w:val="000E4723"/>
    <w:rsid w:val="000E4C35"/>
    <w:rsid w:val="000E5257"/>
    <w:rsid w:val="000E5C08"/>
    <w:rsid w:val="000E7612"/>
    <w:rsid w:val="000E79BD"/>
    <w:rsid w:val="000F008F"/>
    <w:rsid w:val="000F109E"/>
    <w:rsid w:val="000F1BFD"/>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323D"/>
    <w:rsid w:val="00104861"/>
    <w:rsid w:val="00104B00"/>
    <w:rsid w:val="0010542B"/>
    <w:rsid w:val="00106365"/>
    <w:rsid w:val="00106D44"/>
    <w:rsid w:val="00106DEE"/>
    <w:rsid w:val="00106F3B"/>
    <w:rsid w:val="00110D13"/>
    <w:rsid w:val="00113F0D"/>
    <w:rsid w:val="00115905"/>
    <w:rsid w:val="001159AC"/>
    <w:rsid w:val="001159FA"/>
    <w:rsid w:val="0011611E"/>
    <w:rsid w:val="00116E47"/>
    <w:rsid w:val="00117020"/>
    <w:rsid w:val="00117964"/>
    <w:rsid w:val="00117DAA"/>
    <w:rsid w:val="0012137E"/>
    <w:rsid w:val="001242C4"/>
    <w:rsid w:val="00124461"/>
    <w:rsid w:val="001276C9"/>
    <w:rsid w:val="00130202"/>
    <w:rsid w:val="001305C6"/>
    <w:rsid w:val="00131E9C"/>
    <w:rsid w:val="00131FCB"/>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7CD0"/>
    <w:rsid w:val="00147F14"/>
    <w:rsid w:val="00150016"/>
    <w:rsid w:val="00150CBE"/>
    <w:rsid w:val="001514D1"/>
    <w:rsid w:val="001515DE"/>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FE4"/>
    <w:rsid w:val="001635B8"/>
    <w:rsid w:val="00164BBC"/>
    <w:rsid w:val="00165154"/>
    <w:rsid w:val="0016519F"/>
    <w:rsid w:val="001669C1"/>
    <w:rsid w:val="00166C5F"/>
    <w:rsid w:val="001679A6"/>
    <w:rsid w:val="00171D2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749"/>
    <w:rsid w:val="00184D18"/>
    <w:rsid w:val="00184F17"/>
    <w:rsid w:val="00185684"/>
    <w:rsid w:val="0018591C"/>
    <w:rsid w:val="00185DF9"/>
    <w:rsid w:val="00185FEC"/>
    <w:rsid w:val="001865FF"/>
    <w:rsid w:val="00191D5F"/>
    <w:rsid w:val="00192606"/>
    <w:rsid w:val="00192A1F"/>
    <w:rsid w:val="001932A7"/>
    <w:rsid w:val="00193871"/>
    <w:rsid w:val="0019419E"/>
    <w:rsid w:val="00194598"/>
    <w:rsid w:val="00194DBD"/>
    <w:rsid w:val="00195835"/>
    <w:rsid w:val="00195E9D"/>
    <w:rsid w:val="00195F24"/>
    <w:rsid w:val="00196487"/>
    <w:rsid w:val="001A0A5F"/>
    <w:rsid w:val="001A23A6"/>
    <w:rsid w:val="001A2579"/>
    <w:rsid w:val="001A2F72"/>
    <w:rsid w:val="001A3D77"/>
    <w:rsid w:val="001A3FEC"/>
    <w:rsid w:val="001A43A4"/>
    <w:rsid w:val="001A4EF7"/>
    <w:rsid w:val="001A5BC8"/>
    <w:rsid w:val="001A5C02"/>
    <w:rsid w:val="001B0D9A"/>
    <w:rsid w:val="001B1370"/>
    <w:rsid w:val="001B1FC4"/>
    <w:rsid w:val="001B21A3"/>
    <w:rsid w:val="001B37D2"/>
    <w:rsid w:val="001B42D9"/>
    <w:rsid w:val="001B45A9"/>
    <w:rsid w:val="001B478E"/>
    <w:rsid w:val="001B4948"/>
    <w:rsid w:val="001B6FCF"/>
    <w:rsid w:val="001B7698"/>
    <w:rsid w:val="001C07C6"/>
    <w:rsid w:val="001C0849"/>
    <w:rsid w:val="001C0B2D"/>
    <w:rsid w:val="001C302C"/>
    <w:rsid w:val="001C3D83"/>
    <w:rsid w:val="001C3F6C"/>
    <w:rsid w:val="001C6C36"/>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43D9"/>
    <w:rsid w:val="001E55B2"/>
    <w:rsid w:val="001E5866"/>
    <w:rsid w:val="001E7733"/>
    <w:rsid w:val="001F0335"/>
    <w:rsid w:val="001F0371"/>
    <w:rsid w:val="001F1DF0"/>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765"/>
    <w:rsid w:val="002137E6"/>
    <w:rsid w:val="00213EB8"/>
    <w:rsid w:val="00217710"/>
    <w:rsid w:val="00217AE1"/>
    <w:rsid w:val="00220491"/>
    <w:rsid w:val="00220ACB"/>
    <w:rsid w:val="00220C7C"/>
    <w:rsid w:val="002218FE"/>
    <w:rsid w:val="002240AB"/>
    <w:rsid w:val="002250D8"/>
    <w:rsid w:val="0022515E"/>
    <w:rsid w:val="002252CD"/>
    <w:rsid w:val="00226412"/>
    <w:rsid w:val="00226F37"/>
    <w:rsid w:val="002273AD"/>
    <w:rsid w:val="0022770A"/>
    <w:rsid w:val="00227C9F"/>
    <w:rsid w:val="00230B12"/>
    <w:rsid w:val="00230C8F"/>
    <w:rsid w:val="002330D0"/>
    <w:rsid w:val="0023354E"/>
    <w:rsid w:val="0023571C"/>
    <w:rsid w:val="00236B75"/>
    <w:rsid w:val="0024027D"/>
    <w:rsid w:val="00240289"/>
    <w:rsid w:val="0024041A"/>
    <w:rsid w:val="0024186B"/>
    <w:rsid w:val="0024205E"/>
    <w:rsid w:val="0024433C"/>
    <w:rsid w:val="00244642"/>
    <w:rsid w:val="00244B38"/>
    <w:rsid w:val="00245A6B"/>
    <w:rsid w:val="00245E05"/>
    <w:rsid w:val="00246777"/>
    <w:rsid w:val="00246F46"/>
    <w:rsid w:val="0025145E"/>
    <w:rsid w:val="00251E84"/>
    <w:rsid w:val="00252C9C"/>
    <w:rsid w:val="002542AE"/>
    <w:rsid w:val="00254776"/>
    <w:rsid w:val="00254A36"/>
    <w:rsid w:val="002559B9"/>
    <w:rsid w:val="00257773"/>
    <w:rsid w:val="00260569"/>
    <w:rsid w:val="00260E64"/>
    <w:rsid w:val="00260FA1"/>
    <w:rsid w:val="00261272"/>
    <w:rsid w:val="0026158D"/>
    <w:rsid w:val="002628F9"/>
    <w:rsid w:val="00263035"/>
    <w:rsid w:val="00263094"/>
    <w:rsid w:val="00263D72"/>
    <w:rsid w:val="00263E28"/>
    <w:rsid w:val="0026426F"/>
    <w:rsid w:val="0026557B"/>
    <w:rsid w:val="00265D18"/>
    <w:rsid w:val="002665A4"/>
    <w:rsid w:val="0026667B"/>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409"/>
    <w:rsid w:val="00277F14"/>
    <w:rsid w:val="0028014C"/>
    <w:rsid w:val="00280E91"/>
    <w:rsid w:val="00281740"/>
    <w:rsid w:val="0028190B"/>
    <w:rsid w:val="00281D16"/>
    <w:rsid w:val="002820E1"/>
    <w:rsid w:val="00283198"/>
    <w:rsid w:val="00283E26"/>
    <w:rsid w:val="00283F0A"/>
    <w:rsid w:val="002846B1"/>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14B"/>
    <w:rsid w:val="002A1FAC"/>
    <w:rsid w:val="002A26AE"/>
    <w:rsid w:val="002A2C2E"/>
    <w:rsid w:val="002A3785"/>
    <w:rsid w:val="002A4619"/>
    <w:rsid w:val="002A464D"/>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155"/>
    <w:rsid w:val="002B32D6"/>
    <w:rsid w:val="002B3E53"/>
    <w:rsid w:val="002B4FD9"/>
    <w:rsid w:val="002B5F87"/>
    <w:rsid w:val="002B7388"/>
    <w:rsid w:val="002B7594"/>
    <w:rsid w:val="002C071B"/>
    <w:rsid w:val="002C0DD6"/>
    <w:rsid w:val="002C1050"/>
    <w:rsid w:val="002C1AE5"/>
    <w:rsid w:val="002C205F"/>
    <w:rsid w:val="002C27EB"/>
    <w:rsid w:val="002C2AAB"/>
    <w:rsid w:val="002C2C6F"/>
    <w:rsid w:val="002C3CAA"/>
    <w:rsid w:val="002C4AD1"/>
    <w:rsid w:val="002C4DBF"/>
    <w:rsid w:val="002C584E"/>
    <w:rsid w:val="002C621F"/>
    <w:rsid w:val="002C6CF7"/>
    <w:rsid w:val="002C7037"/>
    <w:rsid w:val="002D02FE"/>
    <w:rsid w:val="002D1AAA"/>
    <w:rsid w:val="002D20E8"/>
    <w:rsid w:val="002D236D"/>
    <w:rsid w:val="002D2904"/>
    <w:rsid w:val="002D2A8C"/>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67D3"/>
    <w:rsid w:val="002E7496"/>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5EA8"/>
    <w:rsid w:val="00316381"/>
    <w:rsid w:val="003169A4"/>
    <w:rsid w:val="00316BF4"/>
    <w:rsid w:val="00316D1A"/>
    <w:rsid w:val="0032071C"/>
    <w:rsid w:val="00321A56"/>
    <w:rsid w:val="00321B20"/>
    <w:rsid w:val="0032374A"/>
    <w:rsid w:val="00323B33"/>
    <w:rsid w:val="00324445"/>
    <w:rsid w:val="00325546"/>
    <w:rsid w:val="003257F0"/>
    <w:rsid w:val="003259C5"/>
    <w:rsid w:val="00325CC0"/>
    <w:rsid w:val="00326507"/>
    <w:rsid w:val="00327436"/>
    <w:rsid w:val="003275D4"/>
    <w:rsid w:val="0033189A"/>
    <w:rsid w:val="00333314"/>
    <w:rsid w:val="00334564"/>
    <w:rsid w:val="00334B2F"/>
    <w:rsid w:val="003351F1"/>
    <w:rsid w:val="0033571F"/>
    <w:rsid w:val="00335C2A"/>
    <w:rsid w:val="00336F9A"/>
    <w:rsid w:val="00337BE8"/>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DB8"/>
    <w:rsid w:val="00353159"/>
    <w:rsid w:val="00353890"/>
    <w:rsid w:val="00353E11"/>
    <w:rsid w:val="00355533"/>
    <w:rsid w:val="0035555B"/>
    <w:rsid w:val="003572A0"/>
    <w:rsid w:val="00357603"/>
    <w:rsid w:val="003579C1"/>
    <w:rsid w:val="00357A33"/>
    <w:rsid w:val="00357AA2"/>
    <w:rsid w:val="00357C32"/>
    <w:rsid w:val="00357D48"/>
    <w:rsid w:val="00357E1B"/>
    <w:rsid w:val="00361308"/>
    <w:rsid w:val="00362238"/>
    <w:rsid w:val="0036230B"/>
    <w:rsid w:val="00363298"/>
    <w:rsid w:val="00363335"/>
    <w:rsid w:val="0036334C"/>
    <w:rsid w:val="00363627"/>
    <w:rsid w:val="00363ADB"/>
    <w:rsid w:val="00363E98"/>
    <w:rsid w:val="00364E7A"/>
    <w:rsid w:val="003650C5"/>
    <w:rsid w:val="00365FCC"/>
    <w:rsid w:val="003675B2"/>
    <w:rsid w:val="00370506"/>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F4B"/>
    <w:rsid w:val="0039338D"/>
    <w:rsid w:val="003946B4"/>
    <w:rsid w:val="003949A5"/>
    <w:rsid w:val="003952F8"/>
    <w:rsid w:val="003955A3"/>
    <w:rsid w:val="00395D6D"/>
    <w:rsid w:val="0039646A"/>
    <w:rsid w:val="00396D60"/>
    <w:rsid w:val="003972A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4DA"/>
    <w:rsid w:val="003E2931"/>
    <w:rsid w:val="003E316E"/>
    <w:rsid w:val="003E3996"/>
    <w:rsid w:val="003E3B26"/>
    <w:rsid w:val="003E3FD0"/>
    <w:rsid w:val="003E4184"/>
    <w:rsid w:val="003E4FBF"/>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0E36"/>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B68"/>
    <w:rsid w:val="00410FAF"/>
    <w:rsid w:val="004110AC"/>
    <w:rsid w:val="00411D9D"/>
    <w:rsid w:val="004134BB"/>
    <w:rsid w:val="00413A8A"/>
    <w:rsid w:val="00414300"/>
    <w:rsid w:val="00415953"/>
    <w:rsid w:val="00416F1E"/>
    <w:rsid w:val="00417553"/>
    <w:rsid w:val="004175B6"/>
    <w:rsid w:val="0042084B"/>
    <w:rsid w:val="00426970"/>
    <w:rsid w:val="00427EAA"/>
    <w:rsid w:val="004303CA"/>
    <w:rsid w:val="004306D6"/>
    <w:rsid w:val="00431998"/>
    <w:rsid w:val="004320F2"/>
    <w:rsid w:val="00433F39"/>
    <w:rsid w:val="00434D1C"/>
    <w:rsid w:val="0043558D"/>
    <w:rsid w:val="004357A2"/>
    <w:rsid w:val="004361D6"/>
    <w:rsid w:val="0043641B"/>
    <w:rsid w:val="00436DF8"/>
    <w:rsid w:val="0043767F"/>
    <w:rsid w:val="00437CDB"/>
    <w:rsid w:val="00440390"/>
    <w:rsid w:val="00440703"/>
    <w:rsid w:val="004418A5"/>
    <w:rsid w:val="00441C20"/>
    <w:rsid w:val="00441CC1"/>
    <w:rsid w:val="00441D04"/>
    <w:rsid w:val="00442E64"/>
    <w:rsid w:val="00443208"/>
    <w:rsid w:val="00443B7A"/>
    <w:rsid w:val="00444069"/>
    <w:rsid w:val="004446AB"/>
    <w:rsid w:val="00444EBF"/>
    <w:rsid w:val="004454D8"/>
    <w:rsid w:val="0044556F"/>
    <w:rsid w:val="00445857"/>
    <w:rsid w:val="0044660E"/>
    <w:rsid w:val="00447808"/>
    <w:rsid w:val="00447FFD"/>
    <w:rsid w:val="004504F0"/>
    <w:rsid w:val="00452896"/>
    <w:rsid w:val="00454D73"/>
    <w:rsid w:val="0045525D"/>
    <w:rsid w:val="004553DE"/>
    <w:rsid w:val="0045761C"/>
    <w:rsid w:val="00457745"/>
    <w:rsid w:val="004605D7"/>
    <w:rsid w:val="00460CA5"/>
    <w:rsid w:val="00460FF1"/>
    <w:rsid w:val="0046188C"/>
    <w:rsid w:val="00463243"/>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8A5"/>
    <w:rsid w:val="00467B47"/>
    <w:rsid w:val="0047117B"/>
    <w:rsid w:val="00471867"/>
    <w:rsid w:val="004722BC"/>
    <w:rsid w:val="00472963"/>
    <w:rsid w:val="00472E68"/>
    <w:rsid w:val="00473CF5"/>
    <w:rsid w:val="004749BD"/>
    <w:rsid w:val="00475591"/>
    <w:rsid w:val="00475CA1"/>
    <w:rsid w:val="0047619C"/>
    <w:rsid w:val="00476579"/>
    <w:rsid w:val="00476A47"/>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59D0"/>
    <w:rsid w:val="00496062"/>
    <w:rsid w:val="00496E18"/>
    <w:rsid w:val="004974D8"/>
    <w:rsid w:val="00497D6B"/>
    <w:rsid w:val="004A1734"/>
    <w:rsid w:val="004A1C5D"/>
    <w:rsid w:val="004A1CC7"/>
    <w:rsid w:val="004A3051"/>
    <w:rsid w:val="004A5CE6"/>
    <w:rsid w:val="004A6671"/>
    <w:rsid w:val="004A712A"/>
    <w:rsid w:val="004A7722"/>
    <w:rsid w:val="004B1EAE"/>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507"/>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4C1"/>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39"/>
    <w:rsid w:val="004F2E2A"/>
    <w:rsid w:val="004F30DA"/>
    <w:rsid w:val="004F3621"/>
    <w:rsid w:val="004F3B83"/>
    <w:rsid w:val="004F4D14"/>
    <w:rsid w:val="004F5190"/>
    <w:rsid w:val="004F5518"/>
    <w:rsid w:val="004F5616"/>
    <w:rsid w:val="004F57A3"/>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174B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749"/>
    <w:rsid w:val="0053699F"/>
    <w:rsid w:val="00536BFB"/>
    <w:rsid w:val="00536CCF"/>
    <w:rsid w:val="00536FD1"/>
    <w:rsid w:val="005370DC"/>
    <w:rsid w:val="00537173"/>
    <w:rsid w:val="00537694"/>
    <w:rsid w:val="005378EA"/>
    <w:rsid w:val="00537D28"/>
    <w:rsid w:val="00537D2F"/>
    <w:rsid w:val="00537E15"/>
    <w:rsid w:val="00540468"/>
    <w:rsid w:val="00540993"/>
    <w:rsid w:val="005409F4"/>
    <w:rsid w:val="00540D68"/>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19"/>
    <w:rsid w:val="00571F29"/>
    <w:rsid w:val="005739AB"/>
    <w:rsid w:val="00573BD4"/>
    <w:rsid w:val="005754F7"/>
    <w:rsid w:val="00575C75"/>
    <w:rsid w:val="00576F84"/>
    <w:rsid w:val="00577582"/>
    <w:rsid w:val="00581057"/>
    <w:rsid w:val="005812BE"/>
    <w:rsid w:val="00581DC3"/>
    <w:rsid w:val="0058298C"/>
    <w:rsid w:val="00582FEB"/>
    <w:rsid w:val="00583092"/>
    <w:rsid w:val="00583117"/>
    <w:rsid w:val="00584A70"/>
    <w:rsid w:val="005856C5"/>
    <w:rsid w:val="00585DD4"/>
    <w:rsid w:val="00585E16"/>
    <w:rsid w:val="00586293"/>
    <w:rsid w:val="0058649C"/>
    <w:rsid w:val="00586CD2"/>
    <w:rsid w:val="00587072"/>
    <w:rsid w:val="005900F2"/>
    <w:rsid w:val="0059038E"/>
    <w:rsid w:val="005905CD"/>
    <w:rsid w:val="005918A4"/>
    <w:rsid w:val="00592A50"/>
    <w:rsid w:val="005939DE"/>
    <w:rsid w:val="0059404D"/>
    <w:rsid w:val="00594FEE"/>
    <w:rsid w:val="00595213"/>
    <w:rsid w:val="005953F4"/>
    <w:rsid w:val="005960B4"/>
    <w:rsid w:val="0059636E"/>
    <w:rsid w:val="005A1236"/>
    <w:rsid w:val="005A16C6"/>
    <w:rsid w:val="005A1D54"/>
    <w:rsid w:val="005A28EC"/>
    <w:rsid w:val="005A3A35"/>
    <w:rsid w:val="005A3DC6"/>
    <w:rsid w:val="005A3EB8"/>
    <w:rsid w:val="005A3EDC"/>
    <w:rsid w:val="005A4658"/>
    <w:rsid w:val="005A51C8"/>
    <w:rsid w:val="005A5B64"/>
    <w:rsid w:val="005A64FF"/>
    <w:rsid w:val="005A7CC3"/>
    <w:rsid w:val="005A7FD2"/>
    <w:rsid w:val="005B1797"/>
    <w:rsid w:val="005B18D8"/>
    <w:rsid w:val="005B1CFC"/>
    <w:rsid w:val="005B1DD6"/>
    <w:rsid w:val="005B1E95"/>
    <w:rsid w:val="005B20E7"/>
    <w:rsid w:val="005B598A"/>
    <w:rsid w:val="005B6B3E"/>
    <w:rsid w:val="005B7350"/>
    <w:rsid w:val="005C1C00"/>
    <w:rsid w:val="005C4C12"/>
    <w:rsid w:val="005C6159"/>
    <w:rsid w:val="005C69BC"/>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C51"/>
    <w:rsid w:val="005E2F4D"/>
    <w:rsid w:val="005E2FA5"/>
    <w:rsid w:val="005E3097"/>
    <w:rsid w:val="005E3501"/>
    <w:rsid w:val="005E368B"/>
    <w:rsid w:val="005E3FC4"/>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3DFE"/>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21B"/>
    <w:rsid w:val="006175DC"/>
    <w:rsid w:val="00617A6E"/>
    <w:rsid w:val="00620934"/>
    <w:rsid w:val="00620AB7"/>
    <w:rsid w:val="00621350"/>
    <w:rsid w:val="006219B6"/>
    <w:rsid w:val="00621D3B"/>
    <w:rsid w:val="00621FDC"/>
    <w:rsid w:val="006237BD"/>
    <w:rsid w:val="00623998"/>
    <w:rsid w:val="00627101"/>
    <w:rsid w:val="0062728A"/>
    <w:rsid w:val="00627E00"/>
    <w:rsid w:val="00630BF1"/>
    <w:rsid w:val="00630CC3"/>
    <w:rsid w:val="0063101C"/>
    <w:rsid w:val="00631658"/>
    <w:rsid w:val="00631744"/>
    <w:rsid w:val="00632043"/>
    <w:rsid w:val="00633389"/>
    <w:rsid w:val="00633E1E"/>
    <w:rsid w:val="00634DC9"/>
    <w:rsid w:val="006355D8"/>
    <w:rsid w:val="00635D52"/>
    <w:rsid w:val="00637DAB"/>
    <w:rsid w:val="0064022B"/>
    <w:rsid w:val="00641AD5"/>
    <w:rsid w:val="00642EFE"/>
    <w:rsid w:val="00644CE2"/>
    <w:rsid w:val="00646D3B"/>
    <w:rsid w:val="006472AF"/>
    <w:rsid w:val="00647B5C"/>
    <w:rsid w:val="00650073"/>
    <w:rsid w:val="00650458"/>
    <w:rsid w:val="006505D2"/>
    <w:rsid w:val="00650BD3"/>
    <w:rsid w:val="00651408"/>
    <w:rsid w:val="00651E02"/>
    <w:rsid w:val="006521E5"/>
    <w:rsid w:val="00653219"/>
    <w:rsid w:val="00654ADD"/>
    <w:rsid w:val="00654D3D"/>
    <w:rsid w:val="00655E71"/>
    <w:rsid w:val="00655EBD"/>
    <w:rsid w:val="006568C9"/>
    <w:rsid w:val="00657F32"/>
    <w:rsid w:val="006607D5"/>
    <w:rsid w:val="006608AD"/>
    <w:rsid w:val="006618DE"/>
    <w:rsid w:val="00661A2C"/>
    <w:rsid w:val="00661D54"/>
    <w:rsid w:val="00662165"/>
    <w:rsid w:val="00662623"/>
    <w:rsid w:val="006628F1"/>
    <w:rsid w:val="0066349B"/>
    <w:rsid w:val="0066496D"/>
    <w:rsid w:val="006657A3"/>
    <w:rsid w:val="006657EE"/>
    <w:rsid w:val="00667A56"/>
    <w:rsid w:val="0067102D"/>
    <w:rsid w:val="00671A82"/>
    <w:rsid w:val="0067229B"/>
    <w:rsid w:val="006727BF"/>
    <w:rsid w:val="0067479D"/>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E66"/>
    <w:rsid w:val="006B4238"/>
    <w:rsid w:val="006B546B"/>
    <w:rsid w:val="006B5588"/>
    <w:rsid w:val="006B572D"/>
    <w:rsid w:val="006B5849"/>
    <w:rsid w:val="006B6297"/>
    <w:rsid w:val="006B6951"/>
    <w:rsid w:val="006B739E"/>
    <w:rsid w:val="006B7A24"/>
    <w:rsid w:val="006B7F1F"/>
    <w:rsid w:val="006C08B6"/>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1BE2"/>
    <w:rsid w:val="006D3D3F"/>
    <w:rsid w:val="006D4E1D"/>
    <w:rsid w:val="006D5516"/>
    <w:rsid w:val="006D5CF8"/>
    <w:rsid w:val="006D5E0B"/>
    <w:rsid w:val="006D6150"/>
    <w:rsid w:val="006E0F22"/>
    <w:rsid w:val="006E2003"/>
    <w:rsid w:val="006E2F23"/>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02C0"/>
    <w:rsid w:val="00712311"/>
    <w:rsid w:val="00712DB8"/>
    <w:rsid w:val="007131F4"/>
    <w:rsid w:val="0071362A"/>
    <w:rsid w:val="00714C96"/>
    <w:rsid w:val="007151A3"/>
    <w:rsid w:val="007154FC"/>
    <w:rsid w:val="0071687B"/>
    <w:rsid w:val="0071689A"/>
    <w:rsid w:val="00716F47"/>
    <w:rsid w:val="007204FD"/>
    <w:rsid w:val="007210AC"/>
    <w:rsid w:val="00721CBC"/>
    <w:rsid w:val="007224D2"/>
    <w:rsid w:val="00722665"/>
    <w:rsid w:val="00723462"/>
    <w:rsid w:val="007248F1"/>
    <w:rsid w:val="00725ED3"/>
    <w:rsid w:val="007268F5"/>
    <w:rsid w:val="007314A5"/>
    <w:rsid w:val="00731BD1"/>
    <w:rsid w:val="00731D26"/>
    <w:rsid w:val="00732E25"/>
    <w:rsid w:val="0073446D"/>
    <w:rsid w:val="00735365"/>
    <w:rsid w:val="0073620A"/>
    <w:rsid w:val="00736A43"/>
    <w:rsid w:val="00737986"/>
    <w:rsid w:val="00737B2F"/>
    <w:rsid w:val="00737D93"/>
    <w:rsid w:val="00740919"/>
    <w:rsid w:val="0074145B"/>
    <w:rsid w:val="00741F8D"/>
    <w:rsid w:val="007431AB"/>
    <w:rsid w:val="0074334C"/>
    <w:rsid w:val="00744742"/>
    <w:rsid w:val="00744D01"/>
    <w:rsid w:val="00745561"/>
    <w:rsid w:val="00747893"/>
    <w:rsid w:val="007478B5"/>
    <w:rsid w:val="00750406"/>
    <w:rsid w:val="0075067F"/>
    <w:rsid w:val="00750AED"/>
    <w:rsid w:val="00751116"/>
    <w:rsid w:val="00751F3D"/>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1B82"/>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26B"/>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CF2"/>
    <w:rsid w:val="007A16FB"/>
    <w:rsid w:val="007A2020"/>
    <w:rsid w:val="007A2E03"/>
    <w:rsid w:val="007A2E3D"/>
    <w:rsid w:val="007A2FC9"/>
    <w:rsid w:val="007A3EE6"/>
    <w:rsid w:val="007A3F75"/>
    <w:rsid w:val="007A4BB9"/>
    <w:rsid w:val="007A4EE9"/>
    <w:rsid w:val="007A5810"/>
    <w:rsid w:val="007A5E2D"/>
    <w:rsid w:val="007A7DEB"/>
    <w:rsid w:val="007B188A"/>
    <w:rsid w:val="007B207A"/>
    <w:rsid w:val="007B25C1"/>
    <w:rsid w:val="007B36E4"/>
    <w:rsid w:val="007B3D9D"/>
    <w:rsid w:val="007B5542"/>
    <w:rsid w:val="007B6811"/>
    <w:rsid w:val="007B6E43"/>
    <w:rsid w:val="007C009B"/>
    <w:rsid w:val="007C081F"/>
    <w:rsid w:val="007C0837"/>
    <w:rsid w:val="007C13B3"/>
    <w:rsid w:val="007C15C5"/>
    <w:rsid w:val="007C1825"/>
    <w:rsid w:val="007C1D08"/>
    <w:rsid w:val="007C3D16"/>
    <w:rsid w:val="007C3FF3"/>
    <w:rsid w:val="007C40A4"/>
    <w:rsid w:val="007C4876"/>
    <w:rsid w:val="007C49D4"/>
    <w:rsid w:val="007C54C7"/>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F12DE"/>
    <w:rsid w:val="007F1314"/>
    <w:rsid w:val="007F185C"/>
    <w:rsid w:val="007F1F51"/>
    <w:rsid w:val="007F281F"/>
    <w:rsid w:val="007F3495"/>
    <w:rsid w:val="007F503F"/>
    <w:rsid w:val="007F5A5F"/>
    <w:rsid w:val="007F6722"/>
    <w:rsid w:val="007F7037"/>
    <w:rsid w:val="008013DA"/>
    <w:rsid w:val="008017D8"/>
    <w:rsid w:val="0080437A"/>
    <w:rsid w:val="008044CF"/>
    <w:rsid w:val="00805DEA"/>
    <w:rsid w:val="008061D6"/>
    <w:rsid w:val="008069F0"/>
    <w:rsid w:val="00807178"/>
    <w:rsid w:val="0080763E"/>
    <w:rsid w:val="00807F1E"/>
    <w:rsid w:val="00807F3B"/>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29FC"/>
    <w:rsid w:val="00824F68"/>
    <w:rsid w:val="008258A1"/>
    <w:rsid w:val="00826193"/>
    <w:rsid w:val="008264EB"/>
    <w:rsid w:val="00827546"/>
    <w:rsid w:val="00830036"/>
    <w:rsid w:val="00831220"/>
    <w:rsid w:val="008313B5"/>
    <w:rsid w:val="00831C52"/>
    <w:rsid w:val="00831DC3"/>
    <w:rsid w:val="008326D8"/>
    <w:rsid w:val="0083296C"/>
    <w:rsid w:val="0083475E"/>
    <w:rsid w:val="008348C6"/>
    <w:rsid w:val="00834CD0"/>
    <w:rsid w:val="00835374"/>
    <w:rsid w:val="00835822"/>
    <w:rsid w:val="00835DE1"/>
    <w:rsid w:val="00836400"/>
    <w:rsid w:val="008365E4"/>
    <w:rsid w:val="00836C9C"/>
    <w:rsid w:val="00837337"/>
    <w:rsid w:val="0083785E"/>
    <w:rsid w:val="00837F16"/>
    <w:rsid w:val="008411E7"/>
    <w:rsid w:val="00841646"/>
    <w:rsid w:val="00842193"/>
    <w:rsid w:val="00842CDF"/>
    <w:rsid w:val="00842DEA"/>
    <w:rsid w:val="008434D5"/>
    <w:rsid w:val="008435A4"/>
    <w:rsid w:val="008435DB"/>
    <w:rsid w:val="00843892"/>
    <w:rsid w:val="00843E26"/>
    <w:rsid w:val="00844434"/>
    <w:rsid w:val="00845AA5"/>
    <w:rsid w:val="00847EB9"/>
    <w:rsid w:val="008504E0"/>
    <w:rsid w:val="00850570"/>
    <w:rsid w:val="00850857"/>
    <w:rsid w:val="008510F1"/>
    <w:rsid w:val="00851E74"/>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58EA"/>
    <w:rsid w:val="008769B4"/>
    <w:rsid w:val="008777E0"/>
    <w:rsid w:val="00877F78"/>
    <w:rsid w:val="0088001E"/>
    <w:rsid w:val="00880500"/>
    <w:rsid w:val="008816C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04A"/>
    <w:rsid w:val="008B04B3"/>
    <w:rsid w:val="008B12AF"/>
    <w:rsid w:val="008B1605"/>
    <w:rsid w:val="008B1B4F"/>
    <w:rsid w:val="008B344E"/>
    <w:rsid w:val="008B3718"/>
    <w:rsid w:val="008B4DB1"/>
    <w:rsid w:val="008B4FDA"/>
    <w:rsid w:val="008B5A23"/>
    <w:rsid w:val="008B73CD"/>
    <w:rsid w:val="008B75EE"/>
    <w:rsid w:val="008C0E12"/>
    <w:rsid w:val="008C17DA"/>
    <w:rsid w:val="008C343E"/>
    <w:rsid w:val="008C353D"/>
    <w:rsid w:val="008C417C"/>
    <w:rsid w:val="008C5FC1"/>
    <w:rsid w:val="008C6995"/>
    <w:rsid w:val="008C6A78"/>
    <w:rsid w:val="008C73D2"/>
    <w:rsid w:val="008C750C"/>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45D"/>
    <w:rsid w:val="008E1FEB"/>
    <w:rsid w:val="008E24DC"/>
    <w:rsid w:val="008E3548"/>
    <w:rsid w:val="008E38E6"/>
    <w:rsid w:val="008E3B1B"/>
    <w:rsid w:val="008E4010"/>
    <w:rsid w:val="008E43BF"/>
    <w:rsid w:val="008E4477"/>
    <w:rsid w:val="008E5B7C"/>
    <w:rsid w:val="008E5C09"/>
    <w:rsid w:val="008E60B3"/>
    <w:rsid w:val="008F13BF"/>
    <w:rsid w:val="008F2365"/>
    <w:rsid w:val="008F2B76"/>
    <w:rsid w:val="008F5117"/>
    <w:rsid w:val="008F527F"/>
    <w:rsid w:val="008F5584"/>
    <w:rsid w:val="008F6B74"/>
    <w:rsid w:val="00900242"/>
    <w:rsid w:val="00900F28"/>
    <w:rsid w:val="00902BB9"/>
    <w:rsid w:val="00902D0C"/>
    <w:rsid w:val="00903898"/>
    <w:rsid w:val="0090481C"/>
    <w:rsid w:val="00904926"/>
    <w:rsid w:val="0090510C"/>
    <w:rsid w:val="00905984"/>
    <w:rsid w:val="00906104"/>
    <w:rsid w:val="00906204"/>
    <w:rsid w:val="00906D65"/>
    <w:rsid w:val="00907AC4"/>
    <w:rsid w:val="0091042F"/>
    <w:rsid w:val="0091064F"/>
    <w:rsid w:val="00910F71"/>
    <w:rsid w:val="009114A5"/>
    <w:rsid w:val="009123CA"/>
    <w:rsid w:val="009138AD"/>
    <w:rsid w:val="00914E60"/>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5118"/>
    <w:rsid w:val="0094684E"/>
    <w:rsid w:val="009471C4"/>
    <w:rsid w:val="00947D03"/>
    <w:rsid w:val="00947FF0"/>
    <w:rsid w:val="0095176C"/>
    <w:rsid w:val="0095199F"/>
    <w:rsid w:val="00952437"/>
    <w:rsid w:val="00953F12"/>
    <w:rsid w:val="00954F59"/>
    <w:rsid w:val="00955A1E"/>
    <w:rsid w:val="00955CC1"/>
    <w:rsid w:val="00955E87"/>
    <w:rsid w:val="00956D11"/>
    <w:rsid w:val="00960802"/>
    <w:rsid w:val="00961895"/>
    <w:rsid w:val="00962585"/>
    <w:rsid w:val="009625DC"/>
    <w:rsid w:val="00962791"/>
    <w:rsid w:val="009632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E"/>
    <w:rsid w:val="009771B9"/>
    <w:rsid w:val="009775DB"/>
    <w:rsid w:val="009813C4"/>
    <w:rsid w:val="009814E5"/>
    <w:rsid w:val="00981540"/>
    <w:rsid w:val="0098244A"/>
    <w:rsid w:val="00983AF5"/>
    <w:rsid w:val="00984456"/>
    <w:rsid w:val="00984BDB"/>
    <w:rsid w:val="00985291"/>
    <w:rsid w:val="0098730C"/>
    <w:rsid w:val="00987E76"/>
    <w:rsid w:val="00990375"/>
    <w:rsid w:val="00990468"/>
    <w:rsid w:val="00990561"/>
    <w:rsid w:val="00990C42"/>
    <w:rsid w:val="009911F4"/>
    <w:rsid w:val="00993191"/>
    <w:rsid w:val="00993AFB"/>
    <w:rsid w:val="00993B84"/>
    <w:rsid w:val="00994A77"/>
    <w:rsid w:val="00995045"/>
    <w:rsid w:val="00995499"/>
    <w:rsid w:val="00996C19"/>
    <w:rsid w:val="00997050"/>
    <w:rsid w:val="00997686"/>
    <w:rsid w:val="009A05AC"/>
    <w:rsid w:val="009A171D"/>
    <w:rsid w:val="009A1B95"/>
    <w:rsid w:val="009A2FDE"/>
    <w:rsid w:val="009A30B4"/>
    <w:rsid w:val="009A5190"/>
    <w:rsid w:val="009A73D5"/>
    <w:rsid w:val="009A796C"/>
    <w:rsid w:val="009A7E8F"/>
    <w:rsid w:val="009B0273"/>
    <w:rsid w:val="009B02B5"/>
    <w:rsid w:val="009B0824"/>
    <w:rsid w:val="009B0BB5"/>
    <w:rsid w:val="009B0DA1"/>
    <w:rsid w:val="009B15DB"/>
    <w:rsid w:val="009B2B24"/>
    <w:rsid w:val="009B3CA3"/>
    <w:rsid w:val="009B5889"/>
    <w:rsid w:val="009B58F7"/>
    <w:rsid w:val="009B5ED1"/>
    <w:rsid w:val="009B6D58"/>
    <w:rsid w:val="009B79C4"/>
    <w:rsid w:val="009C1A9B"/>
    <w:rsid w:val="009C1D0F"/>
    <w:rsid w:val="009C34B8"/>
    <w:rsid w:val="009C370D"/>
    <w:rsid w:val="009C3A21"/>
    <w:rsid w:val="009C3B73"/>
    <w:rsid w:val="009C3EC5"/>
    <w:rsid w:val="009C6103"/>
    <w:rsid w:val="009C7D76"/>
    <w:rsid w:val="009C7DD3"/>
    <w:rsid w:val="009D03A4"/>
    <w:rsid w:val="009D158E"/>
    <w:rsid w:val="009D2293"/>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D9B"/>
    <w:rsid w:val="009F64A7"/>
    <w:rsid w:val="009F7683"/>
    <w:rsid w:val="009F7C54"/>
    <w:rsid w:val="009F7D78"/>
    <w:rsid w:val="00A00BCA"/>
    <w:rsid w:val="00A00E74"/>
    <w:rsid w:val="00A0285A"/>
    <w:rsid w:val="00A04DB0"/>
    <w:rsid w:val="00A05356"/>
    <w:rsid w:val="00A061DF"/>
    <w:rsid w:val="00A06D97"/>
    <w:rsid w:val="00A0752B"/>
    <w:rsid w:val="00A10D1E"/>
    <w:rsid w:val="00A10D1F"/>
    <w:rsid w:val="00A112E2"/>
    <w:rsid w:val="00A1152B"/>
    <w:rsid w:val="00A11BD0"/>
    <w:rsid w:val="00A11F49"/>
    <w:rsid w:val="00A1295D"/>
    <w:rsid w:val="00A12A5E"/>
    <w:rsid w:val="00A12C95"/>
    <w:rsid w:val="00A13B07"/>
    <w:rsid w:val="00A14ED9"/>
    <w:rsid w:val="00A150A9"/>
    <w:rsid w:val="00A1623D"/>
    <w:rsid w:val="00A20B69"/>
    <w:rsid w:val="00A222D7"/>
    <w:rsid w:val="00A22548"/>
    <w:rsid w:val="00A22EB5"/>
    <w:rsid w:val="00A24161"/>
    <w:rsid w:val="00A24827"/>
    <w:rsid w:val="00A249DB"/>
    <w:rsid w:val="00A24F80"/>
    <w:rsid w:val="00A26ACF"/>
    <w:rsid w:val="00A27FAF"/>
    <w:rsid w:val="00A3062D"/>
    <w:rsid w:val="00A30B3F"/>
    <w:rsid w:val="00A31A12"/>
    <w:rsid w:val="00A31F51"/>
    <w:rsid w:val="00A3284C"/>
    <w:rsid w:val="00A34587"/>
    <w:rsid w:val="00A363C5"/>
    <w:rsid w:val="00A37070"/>
    <w:rsid w:val="00A40446"/>
    <w:rsid w:val="00A408C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06E"/>
    <w:rsid w:val="00A524AC"/>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13D"/>
    <w:rsid w:val="00A64339"/>
    <w:rsid w:val="00A65307"/>
    <w:rsid w:val="00A65C38"/>
    <w:rsid w:val="00A660E4"/>
    <w:rsid w:val="00A66431"/>
    <w:rsid w:val="00A6756D"/>
    <w:rsid w:val="00A67EAC"/>
    <w:rsid w:val="00A70355"/>
    <w:rsid w:val="00A7178B"/>
    <w:rsid w:val="00A71BBC"/>
    <w:rsid w:val="00A71C79"/>
    <w:rsid w:val="00A72099"/>
    <w:rsid w:val="00A731B5"/>
    <w:rsid w:val="00A73661"/>
    <w:rsid w:val="00A738F6"/>
    <w:rsid w:val="00A747D4"/>
    <w:rsid w:val="00A74B2F"/>
    <w:rsid w:val="00A74D0E"/>
    <w:rsid w:val="00A76200"/>
    <w:rsid w:val="00A76C15"/>
    <w:rsid w:val="00A76EB6"/>
    <w:rsid w:val="00A77958"/>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3EA1"/>
    <w:rsid w:val="00AB3FFE"/>
    <w:rsid w:val="00AB4044"/>
    <w:rsid w:val="00AB5AF2"/>
    <w:rsid w:val="00AB5D5B"/>
    <w:rsid w:val="00AB5E50"/>
    <w:rsid w:val="00AB64C0"/>
    <w:rsid w:val="00AB77E2"/>
    <w:rsid w:val="00AB7D2E"/>
    <w:rsid w:val="00AC082E"/>
    <w:rsid w:val="00AC3F2F"/>
    <w:rsid w:val="00AC45C7"/>
    <w:rsid w:val="00AC4EAF"/>
    <w:rsid w:val="00AC5807"/>
    <w:rsid w:val="00AC743C"/>
    <w:rsid w:val="00AC7A2E"/>
    <w:rsid w:val="00AD0AB3"/>
    <w:rsid w:val="00AD0BEB"/>
    <w:rsid w:val="00AD1462"/>
    <w:rsid w:val="00AD1BFE"/>
    <w:rsid w:val="00AD305B"/>
    <w:rsid w:val="00AD3372"/>
    <w:rsid w:val="00AD34C9"/>
    <w:rsid w:val="00AD522C"/>
    <w:rsid w:val="00AD6D6A"/>
    <w:rsid w:val="00AD7B20"/>
    <w:rsid w:val="00AD7B3B"/>
    <w:rsid w:val="00AE04C5"/>
    <w:rsid w:val="00AE1053"/>
    <w:rsid w:val="00AE1606"/>
    <w:rsid w:val="00AE210D"/>
    <w:rsid w:val="00AE224E"/>
    <w:rsid w:val="00AE26C8"/>
    <w:rsid w:val="00AE2D58"/>
    <w:rsid w:val="00AE3822"/>
    <w:rsid w:val="00AE3B58"/>
    <w:rsid w:val="00AE3BAD"/>
    <w:rsid w:val="00AE4008"/>
    <w:rsid w:val="00AE43E4"/>
    <w:rsid w:val="00AE44A9"/>
    <w:rsid w:val="00AE52DD"/>
    <w:rsid w:val="00AE56B3"/>
    <w:rsid w:val="00AE5E4B"/>
    <w:rsid w:val="00AE679C"/>
    <w:rsid w:val="00AE73A7"/>
    <w:rsid w:val="00AE7C2D"/>
    <w:rsid w:val="00AF023B"/>
    <w:rsid w:val="00AF0BB2"/>
    <w:rsid w:val="00AF0CF0"/>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BE3"/>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2E02"/>
    <w:rsid w:val="00B1537B"/>
    <w:rsid w:val="00B15AD9"/>
    <w:rsid w:val="00B15C39"/>
    <w:rsid w:val="00B16781"/>
    <w:rsid w:val="00B1695D"/>
    <w:rsid w:val="00B169A3"/>
    <w:rsid w:val="00B16E83"/>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463"/>
    <w:rsid w:val="00B2752E"/>
    <w:rsid w:val="00B30994"/>
    <w:rsid w:val="00B31E71"/>
    <w:rsid w:val="00B32124"/>
    <w:rsid w:val="00B323FD"/>
    <w:rsid w:val="00B32C46"/>
    <w:rsid w:val="00B33310"/>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2F2"/>
    <w:rsid w:val="00B606E2"/>
    <w:rsid w:val="00B61677"/>
    <w:rsid w:val="00B61894"/>
    <w:rsid w:val="00B62020"/>
    <w:rsid w:val="00B62122"/>
    <w:rsid w:val="00B624D3"/>
    <w:rsid w:val="00B62D06"/>
    <w:rsid w:val="00B62DDA"/>
    <w:rsid w:val="00B63078"/>
    <w:rsid w:val="00B64118"/>
    <w:rsid w:val="00B64BF8"/>
    <w:rsid w:val="00B66C0B"/>
    <w:rsid w:val="00B67CCD"/>
    <w:rsid w:val="00B70B47"/>
    <w:rsid w:val="00B70D51"/>
    <w:rsid w:val="00B7136F"/>
    <w:rsid w:val="00B71D73"/>
    <w:rsid w:val="00B73AB8"/>
    <w:rsid w:val="00B73DE0"/>
    <w:rsid w:val="00B7416D"/>
    <w:rsid w:val="00B744F6"/>
    <w:rsid w:val="00B75687"/>
    <w:rsid w:val="00B75E0B"/>
    <w:rsid w:val="00B7678F"/>
    <w:rsid w:val="00B76E58"/>
    <w:rsid w:val="00B7771E"/>
    <w:rsid w:val="00B81AD3"/>
    <w:rsid w:val="00B834EF"/>
    <w:rsid w:val="00B83C84"/>
    <w:rsid w:val="00B84F37"/>
    <w:rsid w:val="00B853BF"/>
    <w:rsid w:val="00B8636F"/>
    <w:rsid w:val="00B86947"/>
    <w:rsid w:val="00B86BCB"/>
    <w:rsid w:val="00B9100A"/>
    <w:rsid w:val="00B91B43"/>
    <w:rsid w:val="00B925B0"/>
    <w:rsid w:val="00B941D0"/>
    <w:rsid w:val="00B9590E"/>
    <w:rsid w:val="00B95FE0"/>
    <w:rsid w:val="00B96B73"/>
    <w:rsid w:val="00B97237"/>
    <w:rsid w:val="00B975FA"/>
    <w:rsid w:val="00B9796D"/>
    <w:rsid w:val="00B97D91"/>
    <w:rsid w:val="00BA3554"/>
    <w:rsid w:val="00BA4B4C"/>
    <w:rsid w:val="00BA632C"/>
    <w:rsid w:val="00BB1A5D"/>
    <w:rsid w:val="00BB1C9B"/>
    <w:rsid w:val="00BB3575"/>
    <w:rsid w:val="00BB4ADD"/>
    <w:rsid w:val="00BB500A"/>
    <w:rsid w:val="00BB52F9"/>
    <w:rsid w:val="00BB5B35"/>
    <w:rsid w:val="00BB5B58"/>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C7FE3"/>
    <w:rsid w:val="00BD0588"/>
    <w:rsid w:val="00BD0D0A"/>
    <w:rsid w:val="00BD2920"/>
    <w:rsid w:val="00BD3B55"/>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2B2"/>
    <w:rsid w:val="00BF5421"/>
    <w:rsid w:val="00BF74AB"/>
    <w:rsid w:val="00BF762F"/>
    <w:rsid w:val="00BF7D70"/>
    <w:rsid w:val="00C008F7"/>
    <w:rsid w:val="00C00E33"/>
    <w:rsid w:val="00C00EB0"/>
    <w:rsid w:val="00C010D8"/>
    <w:rsid w:val="00C011CE"/>
    <w:rsid w:val="00C0193C"/>
    <w:rsid w:val="00C024D3"/>
    <w:rsid w:val="00C029B6"/>
    <w:rsid w:val="00C03431"/>
    <w:rsid w:val="00C03728"/>
    <w:rsid w:val="00C0413D"/>
    <w:rsid w:val="00C04470"/>
    <w:rsid w:val="00C10519"/>
    <w:rsid w:val="00C105F6"/>
    <w:rsid w:val="00C1134C"/>
    <w:rsid w:val="00C11929"/>
    <w:rsid w:val="00C122A6"/>
    <w:rsid w:val="00C132F1"/>
    <w:rsid w:val="00C14561"/>
    <w:rsid w:val="00C14F1A"/>
    <w:rsid w:val="00C156C3"/>
    <w:rsid w:val="00C15BC3"/>
    <w:rsid w:val="00C16546"/>
    <w:rsid w:val="00C16602"/>
    <w:rsid w:val="00C16F3F"/>
    <w:rsid w:val="00C170A5"/>
    <w:rsid w:val="00C17414"/>
    <w:rsid w:val="00C207A1"/>
    <w:rsid w:val="00C21505"/>
    <w:rsid w:val="00C2151D"/>
    <w:rsid w:val="00C21B9D"/>
    <w:rsid w:val="00C22421"/>
    <w:rsid w:val="00C232E0"/>
    <w:rsid w:val="00C23B1B"/>
    <w:rsid w:val="00C23D48"/>
    <w:rsid w:val="00C23F1D"/>
    <w:rsid w:val="00C24256"/>
    <w:rsid w:val="00C252B5"/>
    <w:rsid w:val="00C26B4D"/>
    <w:rsid w:val="00C26CF7"/>
    <w:rsid w:val="00C3130B"/>
    <w:rsid w:val="00C31373"/>
    <w:rsid w:val="00C324F0"/>
    <w:rsid w:val="00C34414"/>
    <w:rsid w:val="00C3483E"/>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926"/>
    <w:rsid w:val="00C53A95"/>
    <w:rsid w:val="00C53D1C"/>
    <w:rsid w:val="00C54CEE"/>
    <w:rsid w:val="00C56BBA"/>
    <w:rsid w:val="00C57D7E"/>
    <w:rsid w:val="00C6056C"/>
    <w:rsid w:val="00C611EE"/>
    <w:rsid w:val="00C61D77"/>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B44"/>
    <w:rsid w:val="00C72D0E"/>
    <w:rsid w:val="00C72E21"/>
    <w:rsid w:val="00C73E62"/>
    <w:rsid w:val="00C752FC"/>
    <w:rsid w:val="00C75A7D"/>
    <w:rsid w:val="00C75B35"/>
    <w:rsid w:val="00C75BC3"/>
    <w:rsid w:val="00C777BE"/>
    <w:rsid w:val="00C8055A"/>
    <w:rsid w:val="00C806B2"/>
    <w:rsid w:val="00C807D9"/>
    <w:rsid w:val="00C80B25"/>
    <w:rsid w:val="00C80D21"/>
    <w:rsid w:val="00C813A9"/>
    <w:rsid w:val="00C817DB"/>
    <w:rsid w:val="00C81913"/>
    <w:rsid w:val="00C81FE2"/>
    <w:rsid w:val="00C82BD2"/>
    <w:rsid w:val="00C83D8F"/>
    <w:rsid w:val="00C83F86"/>
    <w:rsid w:val="00C84419"/>
    <w:rsid w:val="00C84D2D"/>
    <w:rsid w:val="00C8523E"/>
    <w:rsid w:val="00C85FFA"/>
    <w:rsid w:val="00C86048"/>
    <w:rsid w:val="00C864DC"/>
    <w:rsid w:val="00C91F69"/>
    <w:rsid w:val="00C92051"/>
    <w:rsid w:val="00C925DF"/>
    <w:rsid w:val="00C92D18"/>
    <w:rsid w:val="00C95B0F"/>
    <w:rsid w:val="00C96127"/>
    <w:rsid w:val="00C9652E"/>
    <w:rsid w:val="00C978AF"/>
    <w:rsid w:val="00CA0015"/>
    <w:rsid w:val="00CA169D"/>
    <w:rsid w:val="00CA1747"/>
    <w:rsid w:val="00CA1C11"/>
    <w:rsid w:val="00CA2207"/>
    <w:rsid w:val="00CA30F7"/>
    <w:rsid w:val="00CA4510"/>
    <w:rsid w:val="00CA4AB2"/>
    <w:rsid w:val="00CA5671"/>
    <w:rsid w:val="00CA5B8D"/>
    <w:rsid w:val="00CA5DD1"/>
    <w:rsid w:val="00CA6003"/>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2230"/>
    <w:rsid w:val="00CD3548"/>
    <w:rsid w:val="00CD4190"/>
    <w:rsid w:val="00CD435C"/>
    <w:rsid w:val="00CD43C8"/>
    <w:rsid w:val="00CD4898"/>
    <w:rsid w:val="00CD57A9"/>
    <w:rsid w:val="00CE0D95"/>
    <w:rsid w:val="00CE2264"/>
    <w:rsid w:val="00CE3A99"/>
    <w:rsid w:val="00CE47BE"/>
    <w:rsid w:val="00CE4D1D"/>
    <w:rsid w:val="00CE7B83"/>
    <w:rsid w:val="00CE7BF1"/>
    <w:rsid w:val="00CF0D0D"/>
    <w:rsid w:val="00CF12EE"/>
    <w:rsid w:val="00CF1653"/>
    <w:rsid w:val="00CF1742"/>
    <w:rsid w:val="00CF1E11"/>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751"/>
    <w:rsid w:val="00D10394"/>
    <w:rsid w:val="00D104E6"/>
    <w:rsid w:val="00D10B0C"/>
    <w:rsid w:val="00D11611"/>
    <w:rsid w:val="00D132BC"/>
    <w:rsid w:val="00D14B02"/>
    <w:rsid w:val="00D14B53"/>
    <w:rsid w:val="00D14B69"/>
    <w:rsid w:val="00D150B0"/>
    <w:rsid w:val="00D15272"/>
    <w:rsid w:val="00D15ED6"/>
    <w:rsid w:val="00D161B8"/>
    <w:rsid w:val="00D17209"/>
    <w:rsid w:val="00D17258"/>
    <w:rsid w:val="00D20DD6"/>
    <w:rsid w:val="00D219A5"/>
    <w:rsid w:val="00D21F8D"/>
    <w:rsid w:val="00D22464"/>
    <w:rsid w:val="00D22BEB"/>
    <w:rsid w:val="00D23CDE"/>
    <w:rsid w:val="00D26E4A"/>
    <w:rsid w:val="00D26FCF"/>
    <w:rsid w:val="00D27B1C"/>
    <w:rsid w:val="00D27C21"/>
    <w:rsid w:val="00D27E90"/>
    <w:rsid w:val="00D30487"/>
    <w:rsid w:val="00D30F7E"/>
    <w:rsid w:val="00D319CC"/>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1B6E"/>
    <w:rsid w:val="00D42ACC"/>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1DD3"/>
    <w:rsid w:val="00D627D0"/>
    <w:rsid w:val="00D62C0F"/>
    <w:rsid w:val="00D65BF2"/>
    <w:rsid w:val="00D65E4E"/>
    <w:rsid w:val="00D65EBA"/>
    <w:rsid w:val="00D71259"/>
    <w:rsid w:val="00D7354F"/>
    <w:rsid w:val="00D7435F"/>
    <w:rsid w:val="00D74CCE"/>
    <w:rsid w:val="00D758CA"/>
    <w:rsid w:val="00D75B65"/>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4DE4"/>
    <w:rsid w:val="00D85304"/>
    <w:rsid w:val="00D85B27"/>
    <w:rsid w:val="00D86538"/>
    <w:rsid w:val="00D873FE"/>
    <w:rsid w:val="00D875CB"/>
    <w:rsid w:val="00D879FD"/>
    <w:rsid w:val="00D926C3"/>
    <w:rsid w:val="00D93027"/>
    <w:rsid w:val="00D9650F"/>
    <w:rsid w:val="00D970D2"/>
    <w:rsid w:val="00D976EB"/>
    <w:rsid w:val="00DA0948"/>
    <w:rsid w:val="00DA0A4E"/>
    <w:rsid w:val="00DA0F94"/>
    <w:rsid w:val="00DA0FDD"/>
    <w:rsid w:val="00DA10C9"/>
    <w:rsid w:val="00DA13F5"/>
    <w:rsid w:val="00DA1AF1"/>
    <w:rsid w:val="00DA20F2"/>
    <w:rsid w:val="00DA2289"/>
    <w:rsid w:val="00DA41B1"/>
    <w:rsid w:val="00DA687B"/>
    <w:rsid w:val="00DA6C97"/>
    <w:rsid w:val="00DB00D3"/>
    <w:rsid w:val="00DB01A7"/>
    <w:rsid w:val="00DB0602"/>
    <w:rsid w:val="00DB2BCC"/>
    <w:rsid w:val="00DB37F0"/>
    <w:rsid w:val="00DB3E17"/>
    <w:rsid w:val="00DB41B7"/>
    <w:rsid w:val="00DB4273"/>
    <w:rsid w:val="00DB4CC7"/>
    <w:rsid w:val="00DB4F05"/>
    <w:rsid w:val="00DB64C8"/>
    <w:rsid w:val="00DB6D02"/>
    <w:rsid w:val="00DC1197"/>
    <w:rsid w:val="00DC1B3F"/>
    <w:rsid w:val="00DC3470"/>
    <w:rsid w:val="00DC5332"/>
    <w:rsid w:val="00DC567F"/>
    <w:rsid w:val="00DC59F5"/>
    <w:rsid w:val="00DC6663"/>
    <w:rsid w:val="00DC6FEB"/>
    <w:rsid w:val="00DC769E"/>
    <w:rsid w:val="00DC7A3F"/>
    <w:rsid w:val="00DD03BB"/>
    <w:rsid w:val="00DD11E9"/>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13F"/>
    <w:rsid w:val="00DE7B31"/>
    <w:rsid w:val="00DE7F8F"/>
    <w:rsid w:val="00DF0AFE"/>
    <w:rsid w:val="00DF11C4"/>
    <w:rsid w:val="00DF1625"/>
    <w:rsid w:val="00DF19A1"/>
    <w:rsid w:val="00DF2FEF"/>
    <w:rsid w:val="00DF5182"/>
    <w:rsid w:val="00DF68A6"/>
    <w:rsid w:val="00E006AF"/>
    <w:rsid w:val="00E01503"/>
    <w:rsid w:val="00E020C1"/>
    <w:rsid w:val="00E02F60"/>
    <w:rsid w:val="00E038DA"/>
    <w:rsid w:val="00E040F0"/>
    <w:rsid w:val="00E04589"/>
    <w:rsid w:val="00E045AE"/>
    <w:rsid w:val="00E046C2"/>
    <w:rsid w:val="00E04FA9"/>
    <w:rsid w:val="00E05F32"/>
    <w:rsid w:val="00E06B27"/>
    <w:rsid w:val="00E06E9D"/>
    <w:rsid w:val="00E070E6"/>
    <w:rsid w:val="00E10031"/>
    <w:rsid w:val="00E10BB7"/>
    <w:rsid w:val="00E12552"/>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A3A"/>
    <w:rsid w:val="00E30D12"/>
    <w:rsid w:val="00E31A0F"/>
    <w:rsid w:val="00E326DD"/>
    <w:rsid w:val="00E327B8"/>
    <w:rsid w:val="00E34189"/>
    <w:rsid w:val="00E3426D"/>
    <w:rsid w:val="00E362AF"/>
    <w:rsid w:val="00E36717"/>
    <w:rsid w:val="00E369AC"/>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C3C"/>
    <w:rsid w:val="00E46DBA"/>
    <w:rsid w:val="00E51117"/>
    <w:rsid w:val="00E51562"/>
    <w:rsid w:val="00E51EEA"/>
    <w:rsid w:val="00E5348C"/>
    <w:rsid w:val="00E54297"/>
    <w:rsid w:val="00E546A4"/>
    <w:rsid w:val="00E54B2C"/>
    <w:rsid w:val="00E5510F"/>
    <w:rsid w:val="00E571A0"/>
    <w:rsid w:val="00E573B7"/>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86ED5"/>
    <w:rsid w:val="00E90E72"/>
    <w:rsid w:val="00E90FD0"/>
    <w:rsid w:val="00E9113D"/>
    <w:rsid w:val="00E92272"/>
    <w:rsid w:val="00E92BAA"/>
    <w:rsid w:val="00E93CA2"/>
    <w:rsid w:val="00E9479B"/>
    <w:rsid w:val="00E94D7F"/>
    <w:rsid w:val="00E94DDA"/>
    <w:rsid w:val="00E95E47"/>
    <w:rsid w:val="00E968EF"/>
    <w:rsid w:val="00E969ED"/>
    <w:rsid w:val="00E9746B"/>
    <w:rsid w:val="00E97AB0"/>
    <w:rsid w:val="00EA059F"/>
    <w:rsid w:val="00EA06E9"/>
    <w:rsid w:val="00EA150B"/>
    <w:rsid w:val="00EA1765"/>
    <w:rsid w:val="00EA3E33"/>
    <w:rsid w:val="00EA3FD0"/>
    <w:rsid w:val="00EA40DF"/>
    <w:rsid w:val="00EA4670"/>
    <w:rsid w:val="00EA58C8"/>
    <w:rsid w:val="00EA625E"/>
    <w:rsid w:val="00EA68B2"/>
    <w:rsid w:val="00EA7474"/>
    <w:rsid w:val="00EA7727"/>
    <w:rsid w:val="00EA7C45"/>
    <w:rsid w:val="00EA7FA5"/>
    <w:rsid w:val="00EB0411"/>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53C"/>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3BE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70D"/>
    <w:rsid w:val="00F27778"/>
    <w:rsid w:val="00F339E3"/>
    <w:rsid w:val="00F36E1F"/>
    <w:rsid w:val="00F377C0"/>
    <w:rsid w:val="00F37F2C"/>
    <w:rsid w:val="00F403A5"/>
    <w:rsid w:val="00F406AC"/>
    <w:rsid w:val="00F40D4D"/>
    <w:rsid w:val="00F4140F"/>
    <w:rsid w:val="00F41D9E"/>
    <w:rsid w:val="00F4395E"/>
    <w:rsid w:val="00F449C0"/>
    <w:rsid w:val="00F4506C"/>
    <w:rsid w:val="00F45B4D"/>
    <w:rsid w:val="00F45B8B"/>
    <w:rsid w:val="00F50319"/>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218D"/>
    <w:rsid w:val="00F63223"/>
    <w:rsid w:val="00F64BF8"/>
    <w:rsid w:val="00F64DF9"/>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407"/>
    <w:rsid w:val="00F825AC"/>
    <w:rsid w:val="00F82623"/>
    <w:rsid w:val="00F839B3"/>
    <w:rsid w:val="00F83B76"/>
    <w:rsid w:val="00F8462A"/>
    <w:rsid w:val="00F85DFC"/>
    <w:rsid w:val="00F85F62"/>
    <w:rsid w:val="00F86162"/>
    <w:rsid w:val="00F86ED5"/>
    <w:rsid w:val="00F871C2"/>
    <w:rsid w:val="00F87473"/>
    <w:rsid w:val="00F914CF"/>
    <w:rsid w:val="00F930CD"/>
    <w:rsid w:val="00F932ED"/>
    <w:rsid w:val="00F9448B"/>
    <w:rsid w:val="00F954E8"/>
    <w:rsid w:val="00F96621"/>
    <w:rsid w:val="00F97D3E"/>
    <w:rsid w:val="00FA0498"/>
    <w:rsid w:val="00FA08F6"/>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3EAC"/>
    <w:rsid w:val="00FB4ACF"/>
    <w:rsid w:val="00FB72F4"/>
    <w:rsid w:val="00FB78E7"/>
    <w:rsid w:val="00FB796B"/>
    <w:rsid w:val="00FC096C"/>
    <w:rsid w:val="00FC0FDC"/>
    <w:rsid w:val="00FC22F4"/>
    <w:rsid w:val="00FC283C"/>
    <w:rsid w:val="00FC31D8"/>
    <w:rsid w:val="00FC4412"/>
    <w:rsid w:val="00FC44FC"/>
    <w:rsid w:val="00FC4B16"/>
    <w:rsid w:val="00FC4D6A"/>
    <w:rsid w:val="00FC5FA5"/>
    <w:rsid w:val="00FC6150"/>
    <w:rsid w:val="00FC6B2B"/>
    <w:rsid w:val="00FD06E3"/>
    <w:rsid w:val="00FD0747"/>
    <w:rsid w:val="00FD1148"/>
    <w:rsid w:val="00FD261B"/>
    <w:rsid w:val="00FD2638"/>
    <w:rsid w:val="00FD26FA"/>
    <w:rsid w:val="00FD2748"/>
    <w:rsid w:val="00FD2843"/>
    <w:rsid w:val="00FD2B51"/>
    <w:rsid w:val="00FD2C6E"/>
    <w:rsid w:val="00FD4DA5"/>
    <w:rsid w:val="00FD4DBF"/>
    <w:rsid w:val="00FD57B8"/>
    <w:rsid w:val="00FD5AB8"/>
    <w:rsid w:val="00FD7291"/>
    <w:rsid w:val="00FD7772"/>
    <w:rsid w:val="00FE1316"/>
    <w:rsid w:val="00FE20B2"/>
    <w:rsid w:val="00FE226F"/>
    <w:rsid w:val="00FE4310"/>
    <w:rsid w:val="00FE5390"/>
    <w:rsid w:val="00FE54DC"/>
    <w:rsid w:val="00FE5743"/>
    <w:rsid w:val="00FE6887"/>
    <w:rsid w:val="00FE6C2A"/>
    <w:rsid w:val="00FE76B9"/>
    <w:rsid w:val="00FE7898"/>
    <w:rsid w:val="00FF054D"/>
    <w:rsid w:val="00FF0766"/>
    <w:rsid w:val="00FF0775"/>
    <w:rsid w:val="00FF0FE2"/>
    <w:rsid w:val="00FF1424"/>
    <w:rsid w:val="00FF1AEB"/>
    <w:rsid w:val="00FF1D27"/>
    <w:rsid w:val="00FF207E"/>
    <w:rsid w:val="00FF28EE"/>
    <w:rsid w:val="00FF2E56"/>
    <w:rsid w:val="00FF3050"/>
    <w:rsid w:val="00FF331F"/>
    <w:rsid w:val="00FF3C84"/>
    <w:rsid w:val="00FF3D6A"/>
    <w:rsid w:val="00FF3E3D"/>
    <w:rsid w:val="00FF3F8F"/>
    <w:rsid w:val="00FF6106"/>
    <w:rsid w:val="00FF6156"/>
    <w:rsid w:val="00FF6934"/>
    <w:rsid w:val="00FF69B7"/>
    <w:rsid w:val="00FF6ACF"/>
    <w:rsid w:val="00FF6FFD"/>
    <w:rsid w:val="00FF75B6"/>
    <w:rsid w:val="00FF7971"/>
    <w:rsid w:val="00FF7F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99"/>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8544337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15EFE-5D6B-4B96-9DF6-D3BF1B0AD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36</Pages>
  <Words>16651</Words>
  <Characters>94913</Characters>
  <Application>Microsoft Office Word</Application>
  <DocSecurity>0</DocSecurity>
  <Lines>790</Lines>
  <Paragraphs>222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user04</cp:lastModifiedBy>
  <cp:revision>366</cp:revision>
  <cp:lastPrinted>2018-02-16T18:12:00Z</cp:lastPrinted>
  <dcterms:created xsi:type="dcterms:W3CDTF">2020-07-16T06:50:00Z</dcterms:created>
  <dcterms:modified xsi:type="dcterms:W3CDTF">2020-07-17T11:25:00Z</dcterms:modified>
</cp:coreProperties>
</file>